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8274E5">
        <w:rPr>
          <w:b/>
          <w:sz w:val="26"/>
          <w:szCs w:val="26"/>
        </w:rPr>
        <w:t>ДОГОВОР ПОДРЯДА № _____</w:t>
      </w:r>
      <w:r w:rsidR="00430ADD">
        <w:rPr>
          <w:b/>
          <w:sz w:val="26"/>
          <w:szCs w:val="26"/>
        </w:rPr>
        <w:t>(П</w:t>
      </w:r>
      <w:r w:rsidR="00172A81">
        <w:rPr>
          <w:b/>
          <w:sz w:val="26"/>
          <w:szCs w:val="26"/>
        </w:rPr>
        <w:t>РОЕКТ</w:t>
      </w:r>
      <w:r w:rsidR="00430ADD">
        <w:rPr>
          <w:b/>
          <w:sz w:val="26"/>
          <w:szCs w:val="26"/>
        </w:rPr>
        <w:t>)</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Pr>
          <w:sz w:val="26"/>
          <w:szCs w:val="26"/>
        </w:rPr>
        <w:tab/>
      </w:r>
      <w:r w:rsidR="00880075" w:rsidRPr="008274E5">
        <w:rPr>
          <w:sz w:val="26"/>
          <w:szCs w:val="26"/>
        </w:rPr>
        <w:t xml:space="preserve">  «___»____________20</w:t>
      </w:r>
      <w:r w:rsidR="00585369" w:rsidRPr="008274E5">
        <w:rPr>
          <w:sz w:val="26"/>
          <w:szCs w:val="26"/>
        </w:rPr>
        <w:t>1</w:t>
      </w:r>
      <w:r w:rsidR="0075186D">
        <w:rPr>
          <w:sz w:val="26"/>
          <w:szCs w:val="26"/>
        </w:rPr>
        <w:t>4</w:t>
      </w:r>
      <w:bookmarkStart w:id="0" w:name="_GoBack"/>
      <w:bookmarkEnd w:id="0"/>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187BD4" w:rsidRPr="008274E5" w:rsidRDefault="00057140" w:rsidP="004F513A">
      <w:pPr>
        <w:shd w:val="clear" w:color="auto" w:fill="FFFFFF"/>
        <w:tabs>
          <w:tab w:val="left" w:pos="709"/>
          <w:tab w:val="left" w:pos="1276"/>
          <w:tab w:val="left" w:pos="1418"/>
        </w:tabs>
        <w:ind w:firstLine="709"/>
        <w:jc w:val="both"/>
        <w:rPr>
          <w:sz w:val="26"/>
          <w:szCs w:val="26"/>
        </w:rPr>
      </w:pPr>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3563B1" w:rsidRPr="008274E5">
        <w:rPr>
          <w:sz w:val="26"/>
          <w:szCs w:val="26"/>
        </w:rPr>
        <w:t>_____________________________________________</w:t>
      </w:r>
      <w:r w:rsidRPr="008274E5">
        <w:rPr>
          <w:sz w:val="26"/>
          <w:szCs w:val="26"/>
        </w:rPr>
        <w:t xml:space="preserve">, действующего на основании доверенности от </w:t>
      </w:r>
      <w:r w:rsidR="003563B1" w:rsidRPr="008274E5">
        <w:rPr>
          <w:sz w:val="26"/>
          <w:szCs w:val="26"/>
        </w:rPr>
        <w:t>________________</w:t>
      </w:r>
      <w:r w:rsidRPr="008274E5">
        <w:rPr>
          <w:sz w:val="26"/>
          <w:szCs w:val="26"/>
        </w:rPr>
        <w:t xml:space="preserve">г. № </w:t>
      </w:r>
      <w:r w:rsidR="003563B1" w:rsidRPr="008274E5">
        <w:rPr>
          <w:sz w:val="26"/>
          <w:szCs w:val="26"/>
        </w:rPr>
        <w:t>____________</w:t>
      </w:r>
      <w:r w:rsidRPr="008274E5">
        <w:rPr>
          <w:sz w:val="26"/>
          <w:szCs w:val="26"/>
        </w:rPr>
        <w:t>, с одной стороны</w:t>
      </w:r>
      <w:r w:rsidR="00880075" w:rsidRPr="008274E5">
        <w:rPr>
          <w:sz w:val="26"/>
          <w:szCs w:val="26"/>
        </w:rPr>
        <w:t xml:space="preserve">, и </w:t>
      </w:r>
    </w:p>
    <w:p w:rsidR="00187BD4" w:rsidRPr="008274E5" w:rsidRDefault="00880075" w:rsidP="004F513A">
      <w:pPr>
        <w:tabs>
          <w:tab w:val="left" w:pos="1276"/>
          <w:tab w:val="left" w:pos="1418"/>
        </w:tabs>
        <w:ind w:firstLine="709"/>
        <w:jc w:val="both"/>
        <w:rPr>
          <w:sz w:val="26"/>
          <w:szCs w:val="26"/>
        </w:rPr>
      </w:pPr>
      <w:proofErr w:type="gramStart"/>
      <w:r w:rsidRPr="008274E5">
        <w:rPr>
          <w:sz w:val="26"/>
          <w:szCs w:val="26"/>
        </w:rPr>
        <w:t>_________________________________________________, именуемое в дальнейшем «Подрядчик», в лице _______</w:t>
      </w:r>
      <w:r w:rsidR="00975DA3">
        <w:rPr>
          <w:sz w:val="26"/>
          <w:szCs w:val="26"/>
        </w:rPr>
        <w:t>_______________________________</w:t>
      </w:r>
      <w:r w:rsidRPr="008274E5">
        <w:rPr>
          <w:sz w:val="26"/>
          <w:szCs w:val="26"/>
        </w:rPr>
        <w:t>____, дей</w:t>
      </w:r>
      <w:r w:rsidR="00975DA3">
        <w:rPr>
          <w:sz w:val="26"/>
          <w:szCs w:val="26"/>
        </w:rPr>
        <w:t>ствующего на основании _______</w:t>
      </w:r>
      <w:r w:rsidRPr="008274E5">
        <w:rPr>
          <w:sz w:val="26"/>
          <w:szCs w:val="26"/>
        </w:rPr>
        <w:t>_______________________, с другой стороны</w:t>
      </w:r>
      <w:r w:rsidR="00187BD4" w:rsidRPr="008274E5">
        <w:rPr>
          <w:sz w:val="26"/>
          <w:szCs w:val="26"/>
        </w:rPr>
        <w:t>,</w:t>
      </w:r>
      <w:proofErr w:type="gramEnd"/>
    </w:p>
    <w:p w:rsidR="00187BD4" w:rsidRPr="008274E5" w:rsidRDefault="00187BD4" w:rsidP="004F513A">
      <w:pPr>
        <w:tabs>
          <w:tab w:val="left" w:pos="1276"/>
          <w:tab w:val="left" w:pos="1418"/>
        </w:tabs>
        <w:ind w:firstLine="709"/>
        <w:jc w:val="both"/>
        <w:rPr>
          <w:sz w:val="26"/>
          <w:szCs w:val="26"/>
        </w:rPr>
      </w:pPr>
      <w:r w:rsidRPr="008274E5">
        <w:rPr>
          <w:sz w:val="26"/>
          <w:szCs w:val="26"/>
        </w:rPr>
        <w:t xml:space="preserve"> при дальнейшем совместном уп</w:t>
      </w:r>
      <w:r w:rsidR="00975DA3">
        <w:rPr>
          <w:sz w:val="26"/>
          <w:szCs w:val="26"/>
        </w:rPr>
        <w:t xml:space="preserve">оминании именуемые «стороны», а </w:t>
      </w:r>
      <w:r w:rsidRPr="008274E5">
        <w:rPr>
          <w:sz w:val="26"/>
          <w:szCs w:val="26"/>
        </w:rPr>
        <w:t>по отдельности «сторона»,</w:t>
      </w:r>
    </w:p>
    <w:p w:rsidR="00187BD4" w:rsidRPr="008274E5" w:rsidRDefault="00187BD4" w:rsidP="004F513A">
      <w:pPr>
        <w:shd w:val="clear" w:color="auto" w:fill="FFFFFF"/>
        <w:tabs>
          <w:tab w:val="left" w:pos="426"/>
          <w:tab w:val="left" w:pos="709"/>
          <w:tab w:val="left" w:pos="1276"/>
          <w:tab w:val="left" w:pos="1418"/>
        </w:tabs>
        <w:ind w:firstLine="709"/>
        <w:jc w:val="both"/>
        <w:rPr>
          <w:sz w:val="26"/>
          <w:szCs w:val="26"/>
        </w:rPr>
      </w:pPr>
      <w:r w:rsidRPr="008274E5">
        <w:rPr>
          <w:sz w:val="26"/>
          <w:szCs w:val="26"/>
        </w:rPr>
        <w:tab/>
      </w:r>
      <w:r w:rsidR="00880075" w:rsidRPr="008274E5">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p>
    <w:p w:rsidR="00880075" w:rsidRPr="008274E5" w:rsidRDefault="00187BD4" w:rsidP="004F513A">
      <w:pPr>
        <w:shd w:val="clear" w:color="auto" w:fill="FFFFFF"/>
        <w:tabs>
          <w:tab w:val="left" w:pos="709"/>
          <w:tab w:val="left" w:pos="1276"/>
          <w:tab w:val="left" w:pos="1418"/>
        </w:tabs>
        <w:ind w:firstLine="709"/>
        <w:jc w:val="both"/>
        <w:rPr>
          <w:sz w:val="26"/>
          <w:szCs w:val="26"/>
        </w:rPr>
      </w:pPr>
      <w:r w:rsidRPr="008274E5">
        <w:rPr>
          <w:sz w:val="26"/>
          <w:szCs w:val="26"/>
        </w:rPr>
        <w:tab/>
      </w:r>
      <w:r w:rsidR="00880075" w:rsidRPr="008274E5">
        <w:rPr>
          <w:sz w:val="26"/>
          <w:szCs w:val="26"/>
        </w:rPr>
        <w:t>заключили настоящий Договор</w:t>
      </w:r>
      <w:r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8274E5">
        <w:rPr>
          <w:i/>
          <w:iCs/>
          <w:sz w:val="26"/>
          <w:szCs w:val="26"/>
        </w:rPr>
        <w:t>указать нужное):</w:t>
      </w:r>
      <w:r w:rsidRPr="008274E5">
        <w:rPr>
          <w:sz w:val="26"/>
          <w:szCs w:val="26"/>
        </w:rPr>
        <w:t xml:space="preserve"> </w:t>
      </w:r>
      <w:r w:rsidRPr="008274E5">
        <w:rPr>
          <w:i/>
          <w:iCs/>
          <w:sz w:val="26"/>
          <w:szCs w:val="26"/>
        </w:rPr>
        <w:t>строительству, реконструкции, комплексному техническому перевооружению и реконструкции</w:t>
      </w:r>
      <w:r w:rsidRPr="008274E5">
        <w:rPr>
          <w:sz w:val="26"/>
          <w:szCs w:val="26"/>
        </w:rPr>
        <w:t xml:space="preserve"> объекта (наименование и место нахождения объекта строительства по титулу инвестиционной программы)</w:t>
      </w:r>
      <w:r w:rsidR="00DA6711" w:rsidRPr="008274E5">
        <w:rPr>
          <w:sz w:val="26"/>
          <w:szCs w:val="26"/>
        </w:rPr>
        <w:t xml:space="preserve"> (далее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274E5"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0B4ABA" w:rsidRPr="008274E5" w:rsidRDefault="000B4ABA" w:rsidP="004F513A">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8274E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                  (указывается  ФИО, наименование организации,  объект)</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к электрическим сетям Заказчика по договору  на ТП №____ от ________».</w:t>
      </w:r>
    </w:p>
    <w:p w:rsidR="00C22337" w:rsidRPr="008274E5" w:rsidRDefault="00C22337"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274E5">
        <w:rPr>
          <w:b/>
          <w:i/>
          <w:sz w:val="26"/>
          <w:szCs w:val="26"/>
        </w:rPr>
        <w:t xml:space="preserve"> №</w:t>
      </w:r>
      <w:r w:rsidRPr="008274E5">
        <w:rPr>
          <w:b/>
          <w:i/>
          <w:sz w:val="26"/>
          <w:szCs w:val="26"/>
        </w:rPr>
        <w:t xml:space="preserve"> </w:t>
      </w:r>
      <w:r w:rsidR="003952C5" w:rsidRPr="008274E5">
        <w:rPr>
          <w:b/>
          <w:i/>
          <w:sz w:val="26"/>
          <w:szCs w:val="26"/>
        </w:rPr>
        <w:t>___</w:t>
      </w:r>
      <w:r w:rsidRPr="008274E5">
        <w:rPr>
          <w:b/>
          <w:i/>
          <w:sz w:val="26"/>
          <w:szCs w:val="26"/>
        </w:rPr>
        <w:t xml:space="preserve"> к настоящему Договору</w:t>
      </w:r>
      <w:r w:rsidR="00ED1286" w:rsidRPr="008274E5">
        <w:rPr>
          <w:b/>
          <w:i/>
          <w:sz w:val="26"/>
          <w:szCs w:val="26"/>
        </w:rPr>
        <w:t>)</w:t>
      </w:r>
      <w:r w:rsidRPr="008274E5">
        <w:rPr>
          <w:b/>
          <w:i/>
          <w:sz w:val="26"/>
          <w:szCs w:val="26"/>
        </w:rPr>
        <w:t xml:space="preserve"> с указанными в нем мероприятиями</w:t>
      </w:r>
      <w:r w:rsidR="00C22337" w:rsidRPr="008274E5">
        <w:rPr>
          <w:b/>
          <w:i/>
          <w:sz w:val="26"/>
          <w:szCs w:val="26"/>
        </w:rPr>
        <w:t>,</w:t>
      </w:r>
      <w:r w:rsidRPr="008274E5">
        <w:rPr>
          <w:b/>
          <w:i/>
          <w:sz w:val="26"/>
          <w:szCs w:val="26"/>
        </w:rPr>
        <w:t xml:space="preserve"> сроками</w:t>
      </w:r>
      <w:r w:rsidR="00C22337" w:rsidRPr="008274E5">
        <w:rPr>
          <w:b/>
          <w:i/>
          <w:sz w:val="26"/>
          <w:szCs w:val="26"/>
        </w:rPr>
        <w:t xml:space="preserve"> </w:t>
      </w:r>
      <w:r w:rsidR="0068673F" w:rsidRPr="008274E5">
        <w:rPr>
          <w:b/>
          <w:i/>
          <w:sz w:val="26"/>
          <w:szCs w:val="26"/>
        </w:rPr>
        <w:t xml:space="preserve">(начальными, промежуточными и конечными) </w:t>
      </w:r>
      <w:r w:rsidR="00C22337" w:rsidRPr="008274E5">
        <w:rPr>
          <w:b/>
          <w:i/>
          <w:sz w:val="26"/>
          <w:szCs w:val="26"/>
        </w:rPr>
        <w:t>и стоимост</w:t>
      </w:r>
      <w:r w:rsidR="00823985" w:rsidRPr="008274E5">
        <w:rPr>
          <w:b/>
          <w:i/>
          <w:sz w:val="26"/>
          <w:szCs w:val="26"/>
        </w:rPr>
        <w:t>и работ</w:t>
      </w:r>
      <w:r w:rsidR="008B1F54" w:rsidRPr="008274E5">
        <w:rPr>
          <w:b/>
          <w:i/>
          <w:sz w:val="26"/>
          <w:szCs w:val="26"/>
        </w:rPr>
        <w:t>.</w:t>
      </w:r>
    </w:p>
    <w:p w:rsidR="007D19A0" w:rsidRPr="008274E5"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Датой</w:t>
      </w:r>
      <w:r w:rsidR="00880075" w:rsidRPr="008274E5">
        <w:rPr>
          <w:b/>
          <w:i/>
          <w:sz w:val="26"/>
          <w:szCs w:val="26"/>
        </w:rPr>
        <w:t xml:space="preserve"> завершения работ Подрядчиком на объекте является дата утверждения Заказчиком акта </w:t>
      </w:r>
      <w:r w:rsidR="00FD0C0B" w:rsidRPr="008274E5">
        <w:rPr>
          <w:b/>
          <w:i/>
          <w:sz w:val="26"/>
          <w:szCs w:val="26"/>
        </w:rPr>
        <w:t xml:space="preserve">приемочной </w:t>
      </w:r>
      <w:r w:rsidR="00880075" w:rsidRPr="008274E5">
        <w:rPr>
          <w:b/>
          <w:i/>
          <w:sz w:val="26"/>
          <w:szCs w:val="26"/>
        </w:rPr>
        <w:t xml:space="preserve"> комиссии после проведения пусковых испытаний.</w:t>
      </w:r>
    </w:p>
    <w:p w:rsidR="00880075"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274E5">
        <w:rPr>
          <w:b/>
          <w:i/>
          <w:sz w:val="26"/>
          <w:szCs w:val="26"/>
        </w:rPr>
        <w:t>г</w:t>
      </w:r>
      <w:proofErr w:type="gramEnd"/>
      <w:r w:rsidRPr="008274E5">
        <w:rPr>
          <w:b/>
          <w:i/>
          <w:sz w:val="26"/>
          <w:szCs w:val="26"/>
        </w:rPr>
        <w:t>.</w:t>
      </w:r>
    </w:p>
    <w:p w:rsidR="004416E1" w:rsidRPr="008274E5" w:rsidRDefault="004416E1"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8274E5">
        <w:rPr>
          <w:b/>
          <w:bCs/>
          <w:sz w:val="26"/>
          <w:szCs w:val="26"/>
        </w:rPr>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8274E5">
        <w:rPr>
          <w:sz w:val="26"/>
          <w:szCs w:val="26"/>
        </w:rPr>
        <w:t xml:space="preserve">работ по новому строительству, </w:t>
      </w:r>
      <w:r w:rsidRPr="008274E5">
        <w:rPr>
          <w:sz w:val="26"/>
          <w:szCs w:val="26"/>
        </w:rPr>
        <w:t>если данная обязанность не возложена на Заказчика).</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8274E5">
        <w:rPr>
          <w:sz w:val="26"/>
          <w:szCs w:val="26"/>
        </w:rPr>
        <w:t xml:space="preserve">ь не возложена на Заказчика).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r w:rsidR="00937030" w:rsidRPr="008274E5">
        <w:rPr>
          <w:b/>
          <w:i/>
          <w:color w:val="0000FF"/>
          <w:sz w:val="26"/>
          <w:szCs w:val="26"/>
        </w:rPr>
        <w:t xml:space="preserve">(Указывается </w:t>
      </w:r>
      <w:r w:rsidR="007B47EC" w:rsidRPr="008274E5">
        <w:rPr>
          <w:b/>
          <w:i/>
          <w:color w:val="0000FF"/>
          <w:sz w:val="26"/>
          <w:szCs w:val="26"/>
        </w:rPr>
        <w:t>в случае необходимости)</w:t>
      </w:r>
      <w:r w:rsidR="0068144B" w:rsidRPr="008274E5">
        <w:rPr>
          <w:b/>
          <w:i/>
          <w:color w:val="0000FF"/>
          <w:sz w:val="26"/>
          <w:szCs w:val="26"/>
        </w:rPr>
        <w:t>.</w:t>
      </w:r>
    </w:p>
    <w:p w:rsidR="004B2684" w:rsidRPr="008274E5"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поставку по договору.</w:t>
      </w:r>
    </w:p>
    <w:p w:rsidR="008A1677" w:rsidRPr="008274E5"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274E5">
        <w:rPr>
          <w:sz w:val="26"/>
          <w:szCs w:val="26"/>
        </w:rPr>
        <w:t xml:space="preserve"> </w:t>
      </w:r>
      <w:r w:rsidRPr="008274E5">
        <w:rPr>
          <w:sz w:val="26"/>
          <w:szCs w:val="26"/>
        </w:rPr>
        <w:t xml:space="preserve">- однодневок», по форме согласно приложению №____ к договору </w:t>
      </w:r>
      <w:r w:rsidRPr="008274E5">
        <w:rPr>
          <w:b/>
          <w:i/>
          <w:color w:val="0000FF"/>
          <w:sz w:val="26"/>
          <w:szCs w:val="26"/>
        </w:rPr>
        <w:t>(указывается, в договорах на сумму св</w:t>
      </w:r>
      <w:r w:rsidR="00E0317B" w:rsidRPr="008274E5">
        <w:rPr>
          <w:b/>
          <w:i/>
          <w:color w:val="0000FF"/>
          <w:sz w:val="26"/>
          <w:szCs w:val="26"/>
        </w:rPr>
        <w:t>ыше 500 тыс. руб. без учета НДС</w:t>
      </w:r>
      <w:r w:rsidRPr="008274E5">
        <w:rPr>
          <w:b/>
          <w:i/>
          <w:color w:val="0000FF"/>
          <w:sz w:val="26"/>
          <w:szCs w:val="26"/>
        </w:rPr>
        <w:t>).</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8274E5">
        <w:rPr>
          <w:sz w:val="26"/>
          <w:szCs w:val="26"/>
        </w:rPr>
        <w:t xml:space="preserve"> </w:t>
      </w:r>
      <w:r w:rsidRPr="008274E5">
        <w:rPr>
          <w:sz w:val="26"/>
          <w:szCs w:val="26"/>
        </w:rPr>
        <w:t>и другое имущество.</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8274E5"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xml:space="preserve">. 3.5, 3.6 СНиП 3.01.04-87 «Приемка в эксплуатацию законченных строительством объектов. </w:t>
      </w:r>
      <w:r w:rsidRPr="008274E5">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освидетельствовании скрытых работ и акты о промежуточной приемке отдельных ответственных конструкций….;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индивидуальных испытаниях смонтированного оборудования….;</w:t>
      </w:r>
    </w:p>
    <w:p w:rsidR="003563B1" w:rsidRPr="001D4189"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1D4189" w:rsidRDefault="007F1E23"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1D4189">
        <w:rPr>
          <w:sz w:val="26"/>
          <w:szCs w:val="26"/>
        </w:rPr>
        <w:t xml:space="preserve">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Выполнить в полном объеме все свои обязательства, предусмотренные в других разделах настоящего Договора.</w:t>
      </w:r>
    </w:p>
    <w:p w:rsidR="006C6D8A" w:rsidRPr="001D4189" w:rsidRDefault="00C30076"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Перед началом работ, в случае необходимости,  обеспечить п</w:t>
      </w:r>
      <w:r w:rsidR="00560CA4" w:rsidRPr="001D4189">
        <w:rPr>
          <w:sz w:val="26"/>
          <w:szCs w:val="26"/>
        </w:rPr>
        <w:t xml:space="preserve">олучение необходимых разрешений </w:t>
      </w:r>
      <w:r w:rsidRPr="001D4189">
        <w:rPr>
          <w:sz w:val="26"/>
          <w:szCs w:val="26"/>
        </w:rPr>
        <w:t xml:space="preserve">на использование прилегающей к строительной площадке территории для целей выполнения работ.  </w:t>
      </w:r>
    </w:p>
    <w:p w:rsidR="007F57AC" w:rsidRPr="008274E5"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После подписания сторонами актов сдачи-приемки выполненных работ в течение 10 дней возвратить</w:t>
      </w:r>
      <w:r w:rsidRPr="008274E5">
        <w:rPr>
          <w:sz w:val="26"/>
          <w:szCs w:val="26"/>
        </w:rPr>
        <w:t xml:space="preserve"> демонтированное имущество Заказчику или с письменного согласия Заказчика возместить стоимость данного имущества.</w:t>
      </w:r>
    </w:p>
    <w:p w:rsidR="00095659" w:rsidRPr="008274E5" w:rsidRDefault="00095659" w:rsidP="004F513A">
      <w:pPr>
        <w:numPr>
          <w:ilvl w:val="1"/>
          <w:numId w:val="7"/>
        </w:numPr>
        <w:tabs>
          <w:tab w:val="clear" w:pos="2130"/>
          <w:tab w:val="num" w:pos="0"/>
          <w:tab w:val="left" w:pos="709"/>
          <w:tab w:val="left" w:pos="1418"/>
        </w:tabs>
        <w:ind w:left="0" w:firstLine="709"/>
        <w:jc w:val="both"/>
        <w:rPr>
          <w:sz w:val="26"/>
          <w:szCs w:val="26"/>
        </w:rPr>
      </w:pPr>
      <w:r w:rsidRPr="008274E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8274E5">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522902" w:rsidRDefault="00BA6791"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522902" w:rsidRPr="00D16888" w:rsidRDefault="00D16888" w:rsidP="00522902">
      <w:pPr>
        <w:widowControl w:val="0"/>
        <w:numPr>
          <w:ilvl w:val="1"/>
          <w:numId w:val="7"/>
        </w:numPr>
        <w:shd w:val="clear" w:color="auto" w:fill="FFFFFF"/>
        <w:tabs>
          <w:tab w:val="clear" w:pos="2130"/>
          <w:tab w:val="left" w:pos="709"/>
          <w:tab w:val="left" w:pos="900"/>
          <w:tab w:val="num" w:pos="1418"/>
        </w:tabs>
        <w:ind w:left="0" w:firstLine="720"/>
        <w:jc w:val="both"/>
        <w:rPr>
          <w:sz w:val="26"/>
          <w:szCs w:val="26"/>
        </w:rPr>
      </w:pPr>
      <w:r w:rsidRPr="00D16888">
        <w:rPr>
          <w:sz w:val="28"/>
          <w:szCs w:val="28"/>
        </w:rPr>
        <w:t>«</w:t>
      </w:r>
      <w:r w:rsidR="00905D01" w:rsidRPr="00D16888">
        <w:rPr>
          <w:sz w:val="28"/>
          <w:szCs w:val="28"/>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6888">
        <w:rPr>
          <w:sz w:val="26"/>
          <w:szCs w:val="26"/>
        </w:rPr>
        <w:t>.</w:t>
      </w:r>
    </w:p>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r w:rsidRPr="008274E5">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Обязательства Заказчика</w:t>
      </w:r>
    </w:p>
    <w:p w:rsidR="000F598A" w:rsidRPr="008274E5" w:rsidRDefault="000F598A" w:rsidP="004F513A">
      <w:pPr>
        <w:widowControl w:val="0"/>
        <w:shd w:val="clear" w:color="auto" w:fill="FFFFFF"/>
        <w:tabs>
          <w:tab w:val="left" w:pos="709"/>
          <w:tab w:val="left" w:pos="1276"/>
          <w:tab w:val="left" w:pos="1418"/>
        </w:tabs>
        <w:ind w:firstLine="709"/>
        <w:jc w:val="both"/>
        <w:rPr>
          <w:iCs/>
          <w:sz w:val="26"/>
          <w:szCs w:val="26"/>
        </w:rPr>
      </w:pPr>
      <w:r w:rsidRPr="008274E5">
        <w:rPr>
          <w:iCs/>
          <w:sz w:val="26"/>
          <w:szCs w:val="26"/>
        </w:rPr>
        <w:t>Для реализации настоящего Договора Заказчик принимает на себя обязательства: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BE70ED" w:rsidRPr="008274E5"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Передать Подрядчику в течение 10 (десяти) дней с момента подписания договора по акту</w:t>
      </w:r>
      <w:r w:rsidR="00BE70ED" w:rsidRPr="008274E5">
        <w:rPr>
          <w:iCs/>
          <w:sz w:val="26"/>
          <w:szCs w:val="26"/>
        </w:rPr>
        <w:t xml:space="preserve"> </w:t>
      </w:r>
      <w:r w:rsidRPr="008274E5">
        <w:rPr>
          <w:iCs/>
          <w:sz w:val="26"/>
          <w:szCs w:val="26"/>
        </w:rPr>
        <w:t>на период выполнения работ</w:t>
      </w:r>
      <w:r w:rsidR="00BE70ED" w:rsidRPr="008274E5">
        <w:rPr>
          <w:iCs/>
          <w:sz w:val="26"/>
          <w:szCs w:val="26"/>
        </w:rPr>
        <w:t xml:space="preserve"> строительную площадку, пригодную для осуществления таких работ</w:t>
      </w:r>
      <w:r w:rsidR="000F598A" w:rsidRPr="008274E5">
        <w:rPr>
          <w:iCs/>
          <w:sz w:val="26"/>
          <w:szCs w:val="26"/>
        </w:rPr>
        <w:t>.</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lastRenderedPageBreak/>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письменной форме информирует об этом подрядчика.</w:t>
      </w:r>
      <w:r w:rsidR="007F1E23" w:rsidRPr="008274E5">
        <w:rPr>
          <w:color w:val="FF0000"/>
          <w:sz w:val="26"/>
          <w:szCs w:val="26"/>
        </w:rPr>
        <w:t xml:space="preserve"> </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Поставить на строительную площадку необходимые материалы и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 </w:t>
      </w:r>
      <w:r w:rsidRPr="008274E5">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Выполнить в полном объеме все свои обязательства, предусмотренные в других разделах настоящего Договора.</w:t>
      </w:r>
    </w:p>
    <w:p w:rsidR="00880075" w:rsidRPr="008274E5"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Цена Договора определяется Сводной таблицей стоимости </w:t>
      </w:r>
      <w:r w:rsidR="00561A2E" w:rsidRPr="008274E5">
        <w:rPr>
          <w:b/>
          <w:i/>
          <w:sz w:val="26"/>
          <w:szCs w:val="26"/>
        </w:rPr>
        <w:t>работ</w:t>
      </w:r>
      <w:r w:rsidRPr="008274E5">
        <w:rPr>
          <w:b/>
          <w:i/>
          <w:sz w:val="26"/>
          <w:szCs w:val="26"/>
        </w:rPr>
        <w:t xml:space="preserve"> (приложение</w:t>
      </w:r>
      <w:r w:rsidR="00A636A5" w:rsidRPr="008274E5">
        <w:rPr>
          <w:b/>
          <w:i/>
          <w:sz w:val="26"/>
          <w:szCs w:val="26"/>
        </w:rPr>
        <w:t xml:space="preserve"> № __ к настоящему договору</w:t>
      </w:r>
      <w:r w:rsidRPr="008274E5">
        <w:rPr>
          <w:b/>
          <w:i/>
          <w:sz w:val="26"/>
          <w:szCs w:val="26"/>
        </w:rPr>
        <w:t>), которая составляет</w:t>
      </w:r>
      <w:proofErr w:type="gramStart"/>
      <w:r w:rsidRPr="008274E5">
        <w:rPr>
          <w:b/>
          <w:i/>
          <w:sz w:val="26"/>
          <w:szCs w:val="26"/>
        </w:rPr>
        <w:t xml:space="preserve"> _____________ (________________________) </w:t>
      </w:r>
      <w:proofErr w:type="gramEnd"/>
      <w:r w:rsidRPr="008274E5">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8274E5">
        <w:rPr>
          <w:b/>
          <w:i/>
          <w:sz w:val="26"/>
          <w:szCs w:val="26"/>
        </w:rPr>
        <w:t xml:space="preserve"> </w:t>
      </w:r>
    </w:p>
    <w:p w:rsidR="000F598A" w:rsidRPr="008274E5" w:rsidRDefault="00880075" w:rsidP="004F513A">
      <w:pPr>
        <w:shd w:val="clear" w:color="auto" w:fill="FFFFFF"/>
        <w:tabs>
          <w:tab w:val="num" w:pos="0"/>
          <w:tab w:val="left" w:pos="709"/>
          <w:tab w:val="left" w:pos="851"/>
          <w:tab w:val="left" w:pos="1276"/>
          <w:tab w:val="left" w:pos="1418"/>
        </w:tabs>
        <w:ind w:firstLine="709"/>
        <w:jc w:val="both"/>
        <w:rPr>
          <w:b/>
          <w:bCs/>
          <w:i/>
          <w:sz w:val="26"/>
          <w:szCs w:val="26"/>
        </w:rPr>
      </w:pPr>
      <w:r w:rsidRPr="008274E5">
        <w:rPr>
          <w:b/>
          <w:i/>
          <w:sz w:val="26"/>
          <w:szCs w:val="26"/>
        </w:rPr>
        <w:t>Всего с НДС стоимость работ по Договору составляет</w:t>
      </w:r>
      <w:proofErr w:type="gramStart"/>
      <w:r w:rsidRPr="008274E5">
        <w:rPr>
          <w:b/>
          <w:i/>
          <w:sz w:val="26"/>
          <w:szCs w:val="26"/>
        </w:rPr>
        <w:t xml:space="preserve"> ________________ (_______________________________________) </w:t>
      </w:r>
      <w:proofErr w:type="gramEnd"/>
      <w:r w:rsidRPr="008274E5">
        <w:rPr>
          <w:b/>
          <w:i/>
          <w:sz w:val="26"/>
          <w:szCs w:val="26"/>
        </w:rPr>
        <w:t>рублей.</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НДС оплачивается Заказчиком в размере, установленном в соответствии с законод</w:t>
      </w:r>
      <w:r w:rsidR="000F598A" w:rsidRPr="008274E5">
        <w:rPr>
          <w:b/>
          <w:i/>
          <w:sz w:val="26"/>
          <w:szCs w:val="26"/>
        </w:rPr>
        <w:t>ательством Российской Федерации.</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Общая стоимость  работ по договору </w:t>
      </w:r>
      <w:r w:rsidR="00111284" w:rsidRPr="008274E5">
        <w:rPr>
          <w:b/>
          <w:i/>
          <w:sz w:val="26"/>
          <w:szCs w:val="26"/>
        </w:rPr>
        <w:t xml:space="preserve">является </w:t>
      </w:r>
      <w:r w:rsidR="00BE70ED" w:rsidRPr="008274E5">
        <w:rPr>
          <w:b/>
          <w:i/>
          <w:sz w:val="26"/>
          <w:szCs w:val="26"/>
        </w:rPr>
        <w:t xml:space="preserve">твердой </w:t>
      </w:r>
      <w:r w:rsidR="00111284" w:rsidRPr="008274E5">
        <w:rPr>
          <w:b/>
          <w:i/>
          <w:sz w:val="26"/>
          <w:szCs w:val="26"/>
        </w:rPr>
        <w:t xml:space="preserve"> и корректировке не подлежит.</w:t>
      </w:r>
      <w:r w:rsidR="00F82514" w:rsidRPr="008274E5">
        <w:rPr>
          <w:b/>
          <w:i/>
          <w:sz w:val="26"/>
          <w:szCs w:val="26"/>
        </w:rPr>
        <w:t xml:space="preserve">   </w:t>
      </w:r>
    </w:p>
    <w:p w:rsidR="00880075" w:rsidRPr="008274E5"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Стоимость материалов и оборудования входит в цену Договора. </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DA6711" w:rsidRPr="008274E5" w:rsidRDefault="00DA6711" w:rsidP="004F513A">
      <w:pPr>
        <w:pStyle w:val="af1"/>
        <w:numPr>
          <w:ilvl w:val="1"/>
          <w:numId w:val="1"/>
        </w:numPr>
        <w:tabs>
          <w:tab w:val="left" w:pos="1276"/>
          <w:tab w:val="left" w:pos="1418"/>
        </w:tabs>
        <w:spacing w:after="0"/>
        <w:ind w:hanging="11"/>
        <w:jc w:val="both"/>
        <w:rPr>
          <w:b/>
          <w:i/>
          <w:color w:val="0000FF"/>
          <w:sz w:val="26"/>
          <w:szCs w:val="26"/>
        </w:rPr>
      </w:pPr>
      <w:r w:rsidRPr="008274E5">
        <w:rPr>
          <w:b/>
          <w:i/>
          <w:color w:val="0000FF"/>
          <w:sz w:val="26"/>
          <w:szCs w:val="26"/>
        </w:rPr>
        <w:t>Порядок оплаты при подписании сторонами актов выполненных работ ежемесячно:</w:t>
      </w:r>
    </w:p>
    <w:p w:rsidR="00DA6711" w:rsidRPr="008274E5" w:rsidRDefault="00DA6711" w:rsidP="004F513A">
      <w:pPr>
        <w:pStyle w:val="af1"/>
        <w:tabs>
          <w:tab w:val="left" w:pos="1276"/>
          <w:tab w:val="left" w:pos="1418"/>
        </w:tabs>
        <w:spacing w:after="0"/>
        <w:ind w:left="0" w:firstLine="709"/>
        <w:jc w:val="both"/>
        <w:rPr>
          <w:i/>
          <w:color w:val="1F497D" w:themeColor="text2"/>
          <w:sz w:val="26"/>
          <w:szCs w:val="26"/>
        </w:rPr>
      </w:pPr>
      <w:r w:rsidRPr="008274E5">
        <w:rPr>
          <w:b/>
          <w:sz w:val="26"/>
          <w:szCs w:val="26"/>
        </w:rPr>
        <w:t>Заказчик</w:t>
      </w:r>
      <w:r w:rsidRPr="008274E5">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274E5">
        <w:rPr>
          <w:b/>
          <w:sz w:val="26"/>
          <w:szCs w:val="26"/>
        </w:rPr>
        <w:t>Подрядчиком</w:t>
      </w:r>
      <w:r w:rsidRPr="008274E5">
        <w:rPr>
          <w:sz w:val="26"/>
          <w:szCs w:val="26"/>
        </w:rPr>
        <w:t xml:space="preserve"> счетов-фактур.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DA6711" w:rsidRPr="008274E5" w:rsidRDefault="00DA6711" w:rsidP="004F513A">
      <w:pPr>
        <w:pStyle w:val="af1"/>
        <w:tabs>
          <w:tab w:val="left" w:pos="1276"/>
          <w:tab w:val="left" w:pos="1418"/>
        </w:tabs>
        <w:spacing w:after="0"/>
        <w:ind w:left="0" w:firstLine="709"/>
        <w:jc w:val="both"/>
        <w:rPr>
          <w:b/>
          <w:i/>
          <w:color w:val="0000FF"/>
          <w:sz w:val="26"/>
          <w:szCs w:val="26"/>
        </w:rPr>
      </w:pPr>
      <w:r w:rsidRPr="008274E5">
        <w:rPr>
          <w:b/>
          <w:i/>
          <w:color w:val="0000FF"/>
          <w:sz w:val="26"/>
          <w:szCs w:val="26"/>
        </w:rPr>
        <w:t>Порядок оплаты при выполнении работ поэтапно:</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8274E5">
        <w:rPr>
          <w:b/>
          <w:sz w:val="26"/>
          <w:szCs w:val="26"/>
        </w:rPr>
        <w:t>Подрядчиком</w:t>
      </w:r>
      <w:r w:rsidRPr="008274E5">
        <w:rPr>
          <w:sz w:val="26"/>
          <w:szCs w:val="26"/>
        </w:rPr>
        <w:t xml:space="preserve"> счетов, с последующим оформлением счета-фактуры.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0F598A" w:rsidRPr="008274E5" w:rsidRDefault="00DA6711" w:rsidP="004F513A">
      <w:pPr>
        <w:pStyle w:val="af3"/>
        <w:numPr>
          <w:ilvl w:val="1"/>
          <w:numId w:val="33"/>
        </w:numPr>
        <w:tabs>
          <w:tab w:val="left" w:pos="1276"/>
          <w:tab w:val="left" w:pos="1418"/>
        </w:tabs>
        <w:ind w:left="0" w:firstLine="709"/>
        <w:jc w:val="both"/>
        <w:rPr>
          <w:sz w:val="26"/>
          <w:szCs w:val="26"/>
        </w:rPr>
      </w:pPr>
      <w:r w:rsidRPr="008274E5">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274E5">
        <w:rPr>
          <w:sz w:val="26"/>
          <w:szCs w:val="26"/>
        </w:rPr>
        <w:t>с даты подписания</w:t>
      </w:r>
      <w:proofErr w:type="gramEnd"/>
      <w:r w:rsidRPr="008274E5">
        <w:rPr>
          <w:sz w:val="26"/>
          <w:szCs w:val="26"/>
        </w:rPr>
        <w:t xml:space="preserve"> сторонами акта ввода в эксплуатацию.</w:t>
      </w:r>
    </w:p>
    <w:p w:rsidR="000F598A" w:rsidRPr="008274E5" w:rsidRDefault="00880075" w:rsidP="004F513A">
      <w:pPr>
        <w:pStyle w:val="af3"/>
        <w:widowControl w:val="0"/>
        <w:numPr>
          <w:ilvl w:val="1"/>
          <w:numId w:val="33"/>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4F513A">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8274E5">
        <w:rPr>
          <w:sz w:val="26"/>
          <w:szCs w:val="26"/>
        </w:rP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4F513A">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1D4189"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1D4189">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1D4189">
        <w:rPr>
          <w:rFonts w:ascii="Times New Roman" w:hAnsi="Times New Roman" w:cs="Times New Roman"/>
          <w:b/>
          <w:i/>
          <w:color w:val="FF0000"/>
          <w:sz w:val="26"/>
          <w:szCs w:val="26"/>
        </w:rPr>
        <w:t xml:space="preserve">при </w:t>
      </w:r>
      <w:r w:rsidRPr="001D4189">
        <w:rPr>
          <w:rFonts w:ascii="Times New Roman" w:hAnsi="Times New Roman" w:cs="Times New Roman"/>
          <w:b/>
          <w:i/>
          <w:color w:val="FF0000"/>
          <w:sz w:val="26"/>
          <w:szCs w:val="26"/>
        </w:rPr>
        <w:t>закупочных процедур</w:t>
      </w:r>
      <w:r w:rsidR="005672BB" w:rsidRPr="001D4189">
        <w:rPr>
          <w:rFonts w:ascii="Times New Roman" w:hAnsi="Times New Roman" w:cs="Times New Roman"/>
          <w:b/>
          <w:i/>
          <w:color w:val="FF0000"/>
          <w:sz w:val="26"/>
          <w:szCs w:val="26"/>
        </w:rPr>
        <w:t>ах</w:t>
      </w:r>
      <w:r w:rsidR="003B79D7" w:rsidRPr="001D4189">
        <w:rPr>
          <w:rFonts w:ascii="Times New Roman" w:hAnsi="Times New Roman" w:cs="Times New Roman"/>
          <w:b/>
          <w:i/>
          <w:color w:val="FF0000"/>
          <w:sz w:val="26"/>
          <w:szCs w:val="26"/>
        </w:rPr>
        <w:t>.</w:t>
      </w:r>
    </w:p>
    <w:p w:rsidR="00880075" w:rsidRPr="008274E5" w:rsidRDefault="00D266BB" w:rsidP="004F513A">
      <w:pPr>
        <w:shd w:val="clear" w:color="auto" w:fill="FFFFFF"/>
        <w:tabs>
          <w:tab w:val="left" w:pos="709"/>
          <w:tab w:val="left" w:pos="993"/>
          <w:tab w:val="left" w:pos="1134"/>
          <w:tab w:val="left" w:pos="1276"/>
          <w:tab w:val="left" w:pos="1418"/>
        </w:tabs>
        <w:ind w:firstLine="709"/>
        <w:jc w:val="both"/>
        <w:rPr>
          <w:color w:val="0000FF"/>
          <w:sz w:val="26"/>
          <w:szCs w:val="26"/>
        </w:rPr>
      </w:pPr>
      <w:r w:rsidRPr="008274E5">
        <w:rPr>
          <w:b/>
          <w:i/>
          <w:color w:val="0000FF"/>
          <w:sz w:val="26"/>
          <w:szCs w:val="26"/>
        </w:rPr>
        <w:t>В случае авансирования</w:t>
      </w:r>
      <w:r w:rsidR="003B79D7" w:rsidRPr="008274E5">
        <w:rPr>
          <w:b/>
          <w:i/>
          <w:color w:val="0000FF"/>
          <w:sz w:val="26"/>
          <w:szCs w:val="26"/>
        </w:rPr>
        <w:t>, размер аванс определяется</w:t>
      </w:r>
      <w:r w:rsidRPr="008274E5">
        <w:rPr>
          <w:b/>
          <w:i/>
          <w:color w:val="0000FF"/>
          <w:sz w:val="26"/>
          <w:szCs w:val="26"/>
        </w:rPr>
        <w:t xml:space="preserve"> исходя из </w:t>
      </w:r>
      <w:r w:rsidR="00A513C9" w:rsidRPr="008274E5">
        <w:rPr>
          <w:b/>
          <w:i/>
          <w:color w:val="0000FF"/>
          <w:sz w:val="26"/>
          <w:szCs w:val="26"/>
        </w:rPr>
        <w:t>р</w:t>
      </w:r>
      <w:r w:rsidR="003B79D7" w:rsidRPr="008274E5">
        <w:rPr>
          <w:b/>
          <w:i/>
          <w:color w:val="0000FF"/>
          <w:sz w:val="26"/>
          <w:szCs w:val="26"/>
        </w:rPr>
        <w:t xml:space="preserve">еально необходимых  потребностей  на приобретение материалов и оборудования, но не более </w:t>
      </w:r>
      <w:r w:rsidR="00DB0404" w:rsidRPr="008274E5">
        <w:rPr>
          <w:b/>
          <w:i/>
          <w:color w:val="0000FF"/>
          <w:sz w:val="26"/>
          <w:szCs w:val="26"/>
        </w:rPr>
        <w:t>1</w:t>
      </w:r>
      <w:r w:rsidR="003B79D7" w:rsidRPr="008274E5">
        <w:rPr>
          <w:b/>
          <w:i/>
          <w:color w:val="0000FF"/>
          <w:sz w:val="26"/>
          <w:szCs w:val="26"/>
        </w:rPr>
        <w:t xml:space="preserve">0% от их стоимости. Допускается  </w:t>
      </w:r>
      <w:r w:rsidR="00A513C9" w:rsidRPr="008274E5">
        <w:rPr>
          <w:b/>
          <w:i/>
          <w:color w:val="0000FF"/>
          <w:sz w:val="26"/>
          <w:szCs w:val="26"/>
        </w:rPr>
        <w:t xml:space="preserve"> </w:t>
      </w:r>
      <w:r w:rsidR="00615544" w:rsidRPr="008274E5">
        <w:rPr>
          <w:b/>
          <w:i/>
          <w:color w:val="0000FF"/>
          <w:sz w:val="26"/>
          <w:szCs w:val="26"/>
        </w:rPr>
        <w:t>указывать</w:t>
      </w:r>
      <w:r w:rsidR="003B79D7" w:rsidRPr="008274E5">
        <w:rPr>
          <w:b/>
          <w:i/>
          <w:color w:val="0000FF"/>
          <w:sz w:val="26"/>
          <w:szCs w:val="26"/>
        </w:rPr>
        <w:t xml:space="preserve"> размер аванса фиксированной суммой. </w:t>
      </w:r>
      <w:r w:rsidRPr="008274E5">
        <w:rPr>
          <w:b/>
          <w:i/>
          <w:color w:val="0000FF"/>
          <w:sz w:val="26"/>
          <w:szCs w:val="26"/>
        </w:rPr>
        <w:t>Списание аванса производится Заказчиком  равными долями в течение срока выполнения работ.</w:t>
      </w:r>
    </w:p>
    <w:p w:rsidR="003B79D7" w:rsidRPr="008274E5" w:rsidRDefault="003B79D7" w:rsidP="004F513A">
      <w:pPr>
        <w:tabs>
          <w:tab w:val="left" w:pos="709"/>
          <w:tab w:val="left" w:pos="900"/>
          <w:tab w:val="left" w:pos="1134"/>
          <w:tab w:val="left" w:pos="1276"/>
          <w:tab w:val="left" w:pos="1418"/>
        </w:tabs>
        <w:ind w:firstLine="709"/>
        <w:jc w:val="both"/>
        <w:rPr>
          <w:b/>
          <w:i/>
          <w:color w:val="0000FF"/>
          <w:sz w:val="26"/>
          <w:szCs w:val="26"/>
        </w:rPr>
      </w:pPr>
      <w:r w:rsidRPr="008274E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8274E5" w:rsidRDefault="00122113" w:rsidP="004F513A">
      <w:pPr>
        <w:shd w:val="clear" w:color="auto" w:fill="FFFFFF"/>
        <w:tabs>
          <w:tab w:val="left" w:pos="709"/>
          <w:tab w:val="left" w:pos="993"/>
          <w:tab w:val="left" w:pos="1134"/>
          <w:tab w:val="left" w:pos="1276"/>
          <w:tab w:val="left" w:pos="1418"/>
        </w:tabs>
        <w:ind w:firstLine="709"/>
        <w:jc w:val="both"/>
        <w:rPr>
          <w:sz w:val="26"/>
          <w:szCs w:val="26"/>
        </w:rPr>
      </w:pP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bCs/>
          <w:iCs/>
          <w:sz w:val="26"/>
          <w:szCs w:val="26"/>
        </w:rPr>
        <w:t xml:space="preserve">Гарантийный срок эксплуатации составляет </w:t>
      </w:r>
      <w:r w:rsidRPr="008274E5">
        <w:rPr>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i/>
          <w:sz w:val="26"/>
          <w:szCs w:val="26"/>
        </w:rPr>
        <w:t>)</w:t>
      </w:r>
      <w:r w:rsidRPr="008274E5">
        <w:rPr>
          <w:bCs/>
          <w:iCs/>
          <w:sz w:val="26"/>
          <w:szCs w:val="26"/>
        </w:rPr>
        <w:t xml:space="preserve"> с момента сдачи Объекта в эксплуатацию.</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274E5">
        <w:rPr>
          <w:b/>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bCs/>
          <w:iCs/>
          <w:color w:val="0000FF"/>
          <w:sz w:val="26"/>
          <w:szCs w:val="26"/>
        </w:rPr>
        <w:t>, если  иное не установлено заводом изготовителем.</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w:t>
      </w:r>
      <w:r w:rsidRPr="008274E5">
        <w:rPr>
          <w:sz w:val="26"/>
          <w:szCs w:val="26"/>
        </w:rPr>
        <w:lastRenderedPageBreak/>
        <w:t>(дефектов)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8274E5"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274E5">
        <w:rPr>
          <w:i/>
          <w:sz w:val="26"/>
          <w:szCs w:val="26"/>
        </w:rPr>
        <w:t xml:space="preserve">для Амурской области в программе </w:t>
      </w:r>
      <w:r w:rsidRPr="008274E5">
        <w:rPr>
          <w:i/>
          <w:sz w:val="26"/>
          <w:szCs w:val="26"/>
          <w:lang w:val="en-US"/>
        </w:rPr>
        <w:t>WIN</w:t>
      </w:r>
      <w:r w:rsidRPr="008274E5">
        <w:rPr>
          <w:i/>
          <w:sz w:val="26"/>
          <w:szCs w:val="26"/>
        </w:rPr>
        <w:t xml:space="preserve"> Р</w:t>
      </w:r>
      <w:r w:rsidR="00904913" w:rsidRPr="008274E5">
        <w:rPr>
          <w:i/>
          <w:sz w:val="26"/>
          <w:szCs w:val="26"/>
        </w:rPr>
        <w:t>И</w:t>
      </w:r>
      <w:r w:rsidRPr="008274E5">
        <w:rPr>
          <w:i/>
          <w:sz w:val="26"/>
          <w:szCs w:val="26"/>
        </w:rPr>
        <w:t>К)</w:t>
      </w:r>
      <w:r w:rsidRPr="008274E5">
        <w:rPr>
          <w:sz w:val="26"/>
          <w:szCs w:val="26"/>
        </w:rPr>
        <w:t>, позволяющем вести накопительные</w:t>
      </w:r>
      <w:r w:rsidR="00C46FEC" w:rsidRPr="008274E5">
        <w:rPr>
          <w:sz w:val="26"/>
          <w:szCs w:val="26"/>
        </w:rPr>
        <w:t xml:space="preserve"> ведомости по локальным сметам.</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 согласно приложени</w:t>
      </w:r>
      <w:r w:rsidR="004276BD" w:rsidRPr="008274E5">
        <w:rPr>
          <w:sz w:val="26"/>
          <w:szCs w:val="26"/>
        </w:rPr>
        <w:t>ю __</w:t>
      </w:r>
      <w:r w:rsidRPr="008274E5">
        <w:rPr>
          <w:sz w:val="26"/>
          <w:szCs w:val="26"/>
        </w:rPr>
        <w:t xml:space="preserve"> к настоящему Договору.</w:t>
      </w:r>
      <w:r w:rsidR="00C46FEC" w:rsidRPr="008274E5">
        <w:rPr>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color w:val="0000FF"/>
          <w:sz w:val="26"/>
          <w:szCs w:val="26"/>
        </w:rPr>
        <w:t xml:space="preserve"> </w:t>
      </w:r>
      <w:proofErr w:type="gramStart"/>
      <w:r w:rsidR="00614939" w:rsidRPr="008274E5">
        <w:rPr>
          <w:b/>
          <w:i/>
          <w:iCs/>
          <w:color w:val="0000FF"/>
          <w:sz w:val="26"/>
          <w:szCs w:val="26"/>
        </w:rPr>
        <w:t>(</w:t>
      </w:r>
      <w:r w:rsidR="00880075" w:rsidRPr="008274E5">
        <w:rPr>
          <w:b/>
          <w:i/>
          <w:iCs/>
          <w:color w:val="0000FF"/>
          <w:sz w:val="26"/>
          <w:szCs w:val="26"/>
        </w:rPr>
        <w:t xml:space="preserve">В </w:t>
      </w:r>
      <w:r w:rsidR="007F1E23" w:rsidRPr="008274E5">
        <w:rPr>
          <w:b/>
          <w:i/>
          <w:iCs/>
          <w:color w:val="0000FF"/>
          <w:sz w:val="26"/>
          <w:szCs w:val="26"/>
        </w:rPr>
        <w:t>случаях,</w:t>
      </w:r>
      <w:r w:rsidR="00880075" w:rsidRPr="008274E5">
        <w:rPr>
          <w:b/>
          <w:i/>
          <w:iCs/>
          <w:color w:val="0000FF"/>
          <w:sz w:val="26"/>
          <w:szCs w:val="26"/>
        </w:rPr>
        <w:t xml:space="preserve"> когда Договором предусматриваются обязательства Заказчика по поставке, </w:t>
      </w:r>
      <w:r w:rsidR="007F1E23" w:rsidRPr="008274E5">
        <w:rPr>
          <w:b/>
          <w:i/>
          <w:iCs/>
          <w:color w:val="0000FF"/>
          <w:sz w:val="26"/>
          <w:szCs w:val="26"/>
        </w:rPr>
        <w:t>данный пункт излагается в следующей редакции</w:t>
      </w:r>
      <w:r w:rsidR="00880075" w:rsidRPr="008274E5">
        <w:rPr>
          <w:b/>
          <w:i/>
          <w:iCs/>
          <w:color w:val="0000FF"/>
          <w:sz w:val="26"/>
          <w:szCs w:val="26"/>
        </w:rPr>
        <w:t xml:space="preserve">: </w:t>
      </w:r>
      <w:r w:rsidRPr="008274E5">
        <w:rPr>
          <w:b/>
          <w:i/>
          <w:iCs/>
          <w:color w:val="0000FF"/>
          <w:sz w:val="26"/>
          <w:szCs w:val="26"/>
        </w:rPr>
        <w:t xml:space="preserve"> </w:t>
      </w:r>
      <w:proofErr w:type="gramEnd"/>
    </w:p>
    <w:p w:rsidR="00C46FEC" w:rsidRPr="008274E5" w:rsidRDefault="0006162B"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w:t>
      </w:r>
      <w:r w:rsidR="00880075" w:rsidRPr="008274E5">
        <w:rPr>
          <w:i/>
          <w:iCs/>
          <w:sz w:val="26"/>
          <w:szCs w:val="26"/>
        </w:rPr>
        <w:t xml:space="preserve">Подрядчик принимает на себя обязательство по поставке материалов и оборудования </w:t>
      </w:r>
      <w:r w:rsidR="00240DAC" w:rsidRPr="008274E5">
        <w:rPr>
          <w:i/>
          <w:iCs/>
          <w:sz w:val="26"/>
          <w:szCs w:val="26"/>
        </w:rPr>
        <w:t>в соответствии с Перечнем (Приложение___ к договору)</w:t>
      </w:r>
      <w:r w:rsidR="00880075" w:rsidRPr="008274E5">
        <w:rPr>
          <w:i/>
          <w:iCs/>
          <w:sz w:val="26"/>
          <w:szCs w:val="26"/>
        </w:rPr>
        <w:t>.</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Заказчик принимает на себя обязательство по поставке строительных материалов и оборудования </w:t>
      </w:r>
      <w:r w:rsidR="00240DAC" w:rsidRPr="008274E5">
        <w:rPr>
          <w:i/>
          <w:iCs/>
          <w:sz w:val="26"/>
          <w:szCs w:val="26"/>
        </w:rPr>
        <w:t>в соответствии с Перечнем (Приложение___ к договору)</w:t>
      </w:r>
    </w:p>
    <w:p w:rsidR="00C46FEC" w:rsidRPr="008274E5" w:rsidRDefault="0082144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Заказчик поставляет материалы Подрядчику на основании договоров купли-продажи.</w:t>
      </w:r>
      <w:r w:rsidR="00351F4B" w:rsidRPr="008274E5">
        <w:rPr>
          <w:i/>
          <w:iCs/>
          <w:sz w:val="26"/>
          <w:szCs w:val="26"/>
        </w:rPr>
        <w:t xml:space="preserve"> </w:t>
      </w:r>
      <w:proofErr w:type="gramStart"/>
      <w:r w:rsidR="003045E1" w:rsidRPr="008274E5">
        <w:rPr>
          <w:i/>
          <w:iCs/>
          <w:sz w:val="26"/>
          <w:szCs w:val="26"/>
        </w:rPr>
        <w:t>О</w:t>
      </w:r>
      <w:r w:rsidR="00351F4B" w:rsidRPr="008274E5">
        <w:rPr>
          <w:i/>
          <w:iCs/>
          <w:sz w:val="26"/>
          <w:szCs w:val="26"/>
        </w:rPr>
        <w:t>борудовани</w:t>
      </w:r>
      <w:r w:rsidR="003045E1" w:rsidRPr="008274E5">
        <w:rPr>
          <w:i/>
          <w:iCs/>
          <w:sz w:val="26"/>
          <w:szCs w:val="26"/>
        </w:rPr>
        <w:t xml:space="preserve">е,  поставляемое Заказчиком, передается Подрядчику </w:t>
      </w:r>
      <w:r w:rsidR="002B2140" w:rsidRPr="008274E5">
        <w:rPr>
          <w:i/>
          <w:iCs/>
          <w:sz w:val="26"/>
          <w:szCs w:val="26"/>
        </w:rPr>
        <w:t xml:space="preserve">  </w:t>
      </w:r>
      <w:r w:rsidR="00351F4B" w:rsidRPr="008274E5">
        <w:rPr>
          <w:i/>
          <w:iCs/>
          <w:sz w:val="26"/>
          <w:szCs w:val="26"/>
        </w:rPr>
        <w:t>на основании акта передачи оборудования в монтаж</w:t>
      </w:r>
      <w:r w:rsidR="0006162B" w:rsidRPr="008274E5">
        <w:rPr>
          <w:i/>
          <w:iCs/>
          <w:sz w:val="26"/>
          <w:szCs w:val="26"/>
        </w:rPr>
        <w:t>»</w:t>
      </w:r>
      <w:r w:rsidR="00614939" w:rsidRPr="008274E5">
        <w:rPr>
          <w:i/>
          <w:iCs/>
          <w:sz w:val="26"/>
          <w:szCs w:val="26"/>
        </w:rPr>
        <w:t>)</w:t>
      </w:r>
      <w:r w:rsidR="00351F4B"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274E5">
        <w:rPr>
          <w:iCs/>
          <w:sz w:val="26"/>
          <w:szCs w:val="26"/>
          <w:u w:val="single"/>
        </w:rPr>
        <w:t>за счет Подрядчика</w:t>
      </w:r>
      <w:r w:rsidR="00C25FBD" w:rsidRPr="008274E5">
        <w:rPr>
          <w:iCs/>
          <w:sz w:val="26"/>
          <w:szCs w:val="26"/>
          <w:u w:val="single"/>
        </w:rPr>
        <w:t>.</w:t>
      </w:r>
      <w:r w:rsidR="00C46FEC" w:rsidRPr="008274E5">
        <w:rPr>
          <w:iCs/>
          <w:sz w:val="26"/>
          <w:szCs w:val="26"/>
          <w:u w:val="single"/>
        </w:rPr>
        <w:t xml:space="preserve">                  </w:t>
      </w:r>
      <w:r w:rsidRPr="008274E5">
        <w:rPr>
          <w:i/>
          <w:iCs/>
          <w:sz w:val="26"/>
          <w:szCs w:val="26"/>
        </w:rPr>
        <w:t xml:space="preserve"> </w:t>
      </w:r>
      <w:r w:rsidR="00C46FEC" w:rsidRPr="008274E5">
        <w:rPr>
          <w:i/>
          <w:iCs/>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lastRenderedPageBreak/>
        <w:t xml:space="preserve">                </w:t>
      </w:r>
      <w:r w:rsidR="00C25FBD" w:rsidRPr="008274E5">
        <w:rPr>
          <w:b/>
          <w:i/>
          <w:iCs/>
          <w:color w:val="0000FF"/>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Pr="008274E5">
        <w:rPr>
          <w:sz w:val="26"/>
          <w:szCs w:val="26"/>
        </w:rPr>
        <w:t xml:space="preserve"> </w:t>
      </w:r>
      <w:r w:rsidRPr="008274E5">
        <w:rPr>
          <w:b/>
          <w:i/>
          <w:iCs/>
          <w:color w:val="0000FF"/>
          <w:sz w:val="26"/>
          <w:szCs w:val="26"/>
        </w:rPr>
        <w:t>(</w:t>
      </w:r>
      <w:r w:rsidR="00B47359" w:rsidRPr="008274E5">
        <w:rPr>
          <w:b/>
          <w:i/>
          <w:iCs/>
          <w:color w:val="0000FF"/>
          <w:sz w:val="26"/>
          <w:szCs w:val="26"/>
        </w:rPr>
        <w:t xml:space="preserve">В отношении материалов и оборудования, поставку которых он обеспечивает </w:t>
      </w:r>
      <w:r w:rsidRPr="008274E5">
        <w:rPr>
          <w:b/>
          <w:i/>
          <w:iCs/>
          <w:color w:val="0000FF"/>
          <w:sz w:val="26"/>
          <w:szCs w:val="26"/>
        </w:rPr>
        <w:t>Заказчиком</w:t>
      </w:r>
      <w:r w:rsidR="00B47359" w:rsidRPr="008274E5">
        <w:rPr>
          <w:b/>
          <w:i/>
          <w:iCs/>
          <w:color w:val="0000FF"/>
          <w:sz w:val="26"/>
          <w:szCs w:val="26"/>
        </w:rPr>
        <w:t xml:space="preserve"> – указывается «Заказчиком»)</w:t>
      </w:r>
      <w:r w:rsidRPr="008274E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8274E5">
        <w:rPr>
          <w:i/>
          <w:sz w:val="26"/>
          <w:szCs w:val="26"/>
        </w:rPr>
        <w:t>(Включается в договор при совместной поставке Сторонами)</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предупреждает Заказчика не менее</w:t>
      </w:r>
      <w:proofErr w:type="gramStart"/>
      <w:r w:rsidRPr="008274E5">
        <w:rPr>
          <w:sz w:val="26"/>
          <w:szCs w:val="26"/>
        </w:rPr>
        <w:t>,</w:t>
      </w:r>
      <w:proofErr w:type="gramEnd"/>
      <w:r w:rsidRPr="008274E5">
        <w:rPr>
          <w:sz w:val="26"/>
          <w:szCs w:val="26"/>
        </w:rPr>
        <w:t xml:space="preserve"> чем за 2 (две) недели о готовности к доставке поставляемых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proofErr w:type="gramStart"/>
      <w:r w:rsidR="00B47359" w:rsidRPr="008274E5">
        <w:rPr>
          <w:b/>
          <w:i/>
          <w:iCs/>
          <w:color w:val="0000FF"/>
          <w:sz w:val="26"/>
          <w:szCs w:val="26"/>
        </w:rPr>
        <w:t>(</w:t>
      </w:r>
      <w:r w:rsidR="00880075" w:rsidRPr="008274E5">
        <w:rPr>
          <w:b/>
          <w:i/>
          <w:iCs/>
          <w:color w:val="0000FF"/>
          <w:sz w:val="26"/>
          <w:szCs w:val="26"/>
        </w:rPr>
        <w:t>В случае</w:t>
      </w:r>
      <w:r w:rsidR="007F1E23" w:rsidRPr="008274E5">
        <w:rPr>
          <w:b/>
          <w:i/>
          <w:iCs/>
          <w:color w:val="0000FF"/>
          <w:sz w:val="26"/>
          <w:szCs w:val="26"/>
        </w:rPr>
        <w:t>,</w:t>
      </w:r>
      <w:r w:rsidR="00880075" w:rsidRPr="008274E5">
        <w:rPr>
          <w:b/>
          <w:i/>
          <w:iCs/>
          <w:color w:val="0000FF"/>
          <w:sz w:val="26"/>
          <w:szCs w:val="26"/>
        </w:rPr>
        <w:t xml:space="preserve"> когда Договором предусматриваются обязательства </w:t>
      </w:r>
      <w:r w:rsidR="00B47359" w:rsidRPr="008274E5">
        <w:rPr>
          <w:b/>
          <w:i/>
          <w:iCs/>
          <w:color w:val="0000FF"/>
          <w:sz w:val="26"/>
          <w:szCs w:val="26"/>
        </w:rPr>
        <w:t>каждой стороны</w:t>
      </w:r>
      <w:r w:rsidR="00880075" w:rsidRPr="008274E5">
        <w:rPr>
          <w:b/>
          <w:i/>
          <w:iCs/>
          <w:color w:val="0000FF"/>
          <w:sz w:val="26"/>
          <w:szCs w:val="26"/>
        </w:rPr>
        <w:t xml:space="preserve"> по поставке, указывается следующее: </w:t>
      </w:r>
      <w:proofErr w:type="gramEnd"/>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                  </w:t>
      </w:r>
      <w:proofErr w:type="gramStart"/>
      <w:r w:rsidR="00B47359" w:rsidRPr="008274E5">
        <w:rPr>
          <w:i/>
          <w:iCs/>
          <w:sz w:val="26"/>
          <w:szCs w:val="26"/>
        </w:rPr>
        <w:t>«</w:t>
      </w:r>
      <w:r w:rsidR="00880075" w:rsidRPr="008274E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8274E5">
        <w:rPr>
          <w:i/>
          <w:iCs/>
          <w:sz w:val="26"/>
          <w:szCs w:val="26"/>
        </w:rPr>
        <w:t>приобъектный</w:t>
      </w:r>
      <w:proofErr w:type="spellEnd"/>
      <w:r w:rsidR="00880075" w:rsidRPr="008274E5">
        <w:rPr>
          <w:i/>
          <w:iCs/>
          <w:sz w:val="26"/>
          <w:szCs w:val="26"/>
        </w:rPr>
        <w:t xml:space="preserve"> склад</w:t>
      </w:r>
      <w:r w:rsidR="00A10248" w:rsidRPr="008274E5">
        <w:rPr>
          <w:i/>
          <w:iCs/>
          <w:sz w:val="26"/>
          <w:szCs w:val="26"/>
        </w:rPr>
        <w:t>.</w:t>
      </w:r>
      <w:r w:rsidR="00B47359"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            </w:t>
      </w:r>
      <w:r w:rsidR="00880075"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00880075"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8274E5" w:rsidRDefault="007F1E23"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8274E5">
        <w:rPr>
          <w:b/>
          <w:i/>
          <w:iCs/>
          <w:color w:val="0000FF"/>
          <w:sz w:val="26"/>
          <w:szCs w:val="26"/>
        </w:rPr>
        <w:t xml:space="preserve">(В случае, когда Договором предусматриваются обязательства </w:t>
      </w:r>
      <w:r w:rsidR="00B47359" w:rsidRPr="008274E5">
        <w:rPr>
          <w:b/>
          <w:i/>
          <w:iCs/>
          <w:color w:val="0000FF"/>
          <w:sz w:val="26"/>
          <w:szCs w:val="26"/>
        </w:rPr>
        <w:t>каждой стороны</w:t>
      </w:r>
      <w:r w:rsidRPr="008274E5">
        <w:rPr>
          <w:b/>
          <w:i/>
          <w:iCs/>
          <w:color w:val="0000FF"/>
          <w:sz w:val="26"/>
          <w:szCs w:val="26"/>
        </w:rPr>
        <w:t xml:space="preserve"> по поставке, </w:t>
      </w:r>
      <w:r w:rsidR="00B47359" w:rsidRPr="008274E5">
        <w:rPr>
          <w:b/>
          <w:i/>
          <w:iCs/>
          <w:color w:val="0000FF"/>
          <w:sz w:val="26"/>
          <w:szCs w:val="26"/>
        </w:rPr>
        <w:t xml:space="preserve">добавляется </w:t>
      </w:r>
      <w:r w:rsidRPr="008274E5">
        <w:rPr>
          <w:b/>
          <w:i/>
          <w:iCs/>
          <w:color w:val="0000FF"/>
          <w:sz w:val="26"/>
          <w:szCs w:val="26"/>
        </w:rPr>
        <w:t>следующее:</w:t>
      </w:r>
      <w:proofErr w:type="gramEnd"/>
    </w:p>
    <w:p w:rsidR="00880075" w:rsidRPr="008274E5" w:rsidRDefault="00B47359" w:rsidP="004F513A">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8274E5">
        <w:rPr>
          <w:i/>
          <w:iCs/>
          <w:sz w:val="26"/>
          <w:szCs w:val="26"/>
        </w:rPr>
        <w:t>«</w:t>
      </w:r>
      <w:r w:rsidR="00880075" w:rsidRPr="008274E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8274E5">
        <w:rPr>
          <w:i/>
          <w:iCs/>
          <w:sz w:val="26"/>
          <w:szCs w:val="26"/>
        </w:rPr>
        <w:t>»)</w:t>
      </w:r>
      <w:proofErr w:type="gramEnd"/>
    </w:p>
    <w:p w:rsidR="00880075" w:rsidRPr="008274E5" w:rsidRDefault="00880075" w:rsidP="004F513A">
      <w:pPr>
        <w:numPr>
          <w:ilvl w:val="1"/>
          <w:numId w:val="43"/>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lastRenderedPageBreak/>
        <w:t>Порядок осуществления работ</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4F513A">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274E5">
        <w:rPr>
          <w:sz w:val="26"/>
          <w:szCs w:val="26"/>
          <w:u w:color="FF0000"/>
        </w:rPr>
        <w:t>производственных цехов и участков реконструируемого объекта</w:t>
      </w:r>
      <w:r w:rsidR="00A10248" w:rsidRPr="008274E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274E5">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r w:rsidR="00A10248" w:rsidRPr="008274E5">
        <w:rPr>
          <w:b/>
          <w:color w:val="0000FF"/>
          <w:sz w:val="26"/>
          <w:szCs w:val="26"/>
        </w:rPr>
        <w:t>(</w:t>
      </w:r>
      <w:r w:rsidR="00A10248" w:rsidRPr="008274E5">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8274E5"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lastRenderedPageBreak/>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8274E5">
        <w:rPr>
          <w:sz w:val="26"/>
          <w:szCs w:val="26"/>
        </w:rPr>
        <w:t xml:space="preserve">Стороны осуществляют сдачу-приемку выполненных работ ежемесячно </w:t>
      </w:r>
      <w:r w:rsidR="007D661C" w:rsidRPr="008274E5">
        <w:rPr>
          <w:i/>
          <w:sz w:val="26"/>
          <w:szCs w:val="26"/>
        </w:rPr>
        <w:t>(</w:t>
      </w:r>
      <w:r w:rsidRPr="008274E5">
        <w:rPr>
          <w:i/>
          <w:sz w:val="26"/>
          <w:szCs w:val="26"/>
        </w:rPr>
        <w:t xml:space="preserve">или </w:t>
      </w:r>
      <w:r w:rsidR="007D661C" w:rsidRPr="008274E5">
        <w:rPr>
          <w:i/>
          <w:sz w:val="26"/>
          <w:szCs w:val="26"/>
        </w:rPr>
        <w:t>«</w:t>
      </w:r>
      <w:r w:rsidRPr="008274E5">
        <w:rPr>
          <w:i/>
          <w:sz w:val="26"/>
          <w:szCs w:val="26"/>
        </w:rPr>
        <w:t>поэтапно</w:t>
      </w:r>
      <w:r w:rsidR="007D661C" w:rsidRPr="008274E5">
        <w:rPr>
          <w:i/>
          <w:sz w:val="26"/>
          <w:szCs w:val="26"/>
        </w:rPr>
        <w:t>»)</w:t>
      </w:r>
      <w:r w:rsidRPr="008274E5">
        <w:rPr>
          <w:sz w:val="26"/>
          <w:szCs w:val="26"/>
        </w:rPr>
        <w:t xml:space="preserve"> в соответствии с фактической готовностью. </w:t>
      </w:r>
      <w:proofErr w:type="gramStart"/>
      <w:r w:rsidRPr="008274E5">
        <w:rPr>
          <w:sz w:val="26"/>
          <w:szCs w:val="26"/>
        </w:rPr>
        <w:t xml:space="preserve">Подрядчик до 30 числа каждого месяца представляет Заказчику </w:t>
      </w:r>
      <w:r w:rsidR="00B94B6F" w:rsidRPr="008274E5">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8274E5">
        <w:rPr>
          <w:sz w:val="26"/>
          <w:szCs w:val="26"/>
          <w:lang w:val="en-US"/>
        </w:rPr>
        <w:t>Excel</w:t>
      </w:r>
      <w:r w:rsidR="00B94B6F" w:rsidRPr="008274E5">
        <w:rPr>
          <w:sz w:val="26"/>
          <w:szCs w:val="26"/>
        </w:rPr>
        <w:t xml:space="preserve"> и в электронном виде файл «Гранд - Сметы»</w:t>
      </w:r>
      <w:r w:rsidR="009109FB" w:rsidRPr="008274E5">
        <w:rPr>
          <w:i/>
          <w:sz w:val="26"/>
          <w:szCs w:val="26"/>
        </w:rPr>
        <w:t xml:space="preserve"> (</w:t>
      </w:r>
      <w:r w:rsidR="00DA705E" w:rsidRPr="008274E5">
        <w:rPr>
          <w:i/>
          <w:sz w:val="26"/>
          <w:szCs w:val="26"/>
        </w:rPr>
        <w:t xml:space="preserve">для Амурской области </w:t>
      </w:r>
      <w:r w:rsidR="00DA705E" w:rsidRPr="008274E5">
        <w:rPr>
          <w:sz w:val="26"/>
          <w:szCs w:val="26"/>
        </w:rPr>
        <w:t>«</w:t>
      </w:r>
      <w:r w:rsidR="00DA705E" w:rsidRPr="008274E5">
        <w:rPr>
          <w:i/>
          <w:sz w:val="26"/>
          <w:szCs w:val="26"/>
          <w:lang w:val="en-US"/>
        </w:rPr>
        <w:t>WIN</w:t>
      </w:r>
      <w:r w:rsidR="00DA705E" w:rsidRPr="008274E5">
        <w:rPr>
          <w:i/>
          <w:sz w:val="26"/>
          <w:szCs w:val="26"/>
        </w:rPr>
        <w:t xml:space="preserve"> РИК</w:t>
      </w:r>
      <w:r w:rsidR="00DA705E" w:rsidRPr="008274E5">
        <w:rPr>
          <w:sz w:val="26"/>
          <w:szCs w:val="26"/>
        </w:rPr>
        <w:t>»</w:t>
      </w:r>
      <w:r w:rsidR="00B94B6F" w:rsidRPr="008274E5">
        <w:rPr>
          <w:sz w:val="26"/>
          <w:szCs w:val="26"/>
        </w:rPr>
        <w:t xml:space="preserve"> в формате</w:t>
      </w:r>
      <w:r w:rsidR="009109FB" w:rsidRPr="008274E5">
        <w:rPr>
          <w:sz w:val="26"/>
          <w:szCs w:val="26"/>
        </w:rPr>
        <w:t xml:space="preserve"> </w:t>
      </w:r>
      <w:r w:rsidR="009109FB" w:rsidRPr="008274E5">
        <w:rPr>
          <w:sz w:val="26"/>
          <w:szCs w:val="26"/>
          <w:lang w:val="en-US"/>
        </w:rPr>
        <w:t>XML</w:t>
      </w:r>
      <w:r w:rsidR="00B94B6F" w:rsidRPr="008274E5">
        <w:rPr>
          <w:sz w:val="26"/>
          <w:szCs w:val="26"/>
        </w:rPr>
        <w:t>; справку о стоимости работ (форма КС-3) в количестве 3 экземпляров;</w:t>
      </w:r>
      <w:proofErr w:type="gramEnd"/>
      <w:r w:rsidR="00B94B6F" w:rsidRPr="008274E5">
        <w:rPr>
          <w:sz w:val="26"/>
          <w:szCs w:val="26"/>
        </w:rPr>
        <w:t xml:space="preserve"> счет–фактуру в 1 экземпляре.</w:t>
      </w:r>
      <w:r w:rsidRPr="008274E5">
        <w:rPr>
          <w:sz w:val="26"/>
          <w:szCs w:val="26"/>
        </w:rPr>
        <w:t xml:space="preserve"> </w:t>
      </w:r>
      <w:proofErr w:type="gramStart"/>
      <w:r w:rsidRPr="008274E5">
        <w:rPr>
          <w:sz w:val="26"/>
          <w:szCs w:val="26"/>
        </w:rPr>
        <w:t xml:space="preserve">К акту КС-2 в обязательном порядке прилагается исполнительная документация по выполненным работам </w:t>
      </w:r>
      <w:r w:rsidR="009109FB" w:rsidRPr="008274E5">
        <w:rPr>
          <w:sz w:val="26"/>
          <w:szCs w:val="26"/>
        </w:rPr>
        <w:t xml:space="preserve">в соответствии с РД-11-02-2006 (ТРЕБОВАНИЯ К СОСТАВУ И ПОРЯДКУ ВЕДЕНИЯ ИСПОЛНИТЕЛЬНОЙ ДОКУМЕНТАЦИИ ПРИ СТРОИТЕЛЬСТВЕ) </w:t>
      </w:r>
      <w:r w:rsidRPr="008274E5">
        <w:rPr>
          <w:sz w:val="26"/>
          <w:szCs w:val="26"/>
        </w:rPr>
        <w:t>(акты на скрытые работы, геодезические с</w:t>
      </w:r>
      <w:r w:rsidR="00EE16A8" w:rsidRPr="008274E5">
        <w:rPr>
          <w:sz w:val="26"/>
          <w:szCs w:val="26"/>
        </w:rPr>
        <w:t>хемы</w:t>
      </w:r>
      <w:r w:rsidRPr="008274E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8274E5">
        <w:rPr>
          <w:sz w:val="26"/>
          <w:szCs w:val="26"/>
        </w:rPr>
        <w:t>другую, предусмотренную нормативами документацию</w:t>
      </w:r>
      <w:r w:rsidRPr="008274E5">
        <w:rPr>
          <w:sz w:val="26"/>
          <w:szCs w:val="26"/>
        </w:rPr>
        <w:t>).</w:t>
      </w:r>
      <w:proofErr w:type="gramEnd"/>
      <w:r w:rsidRPr="008274E5">
        <w:rPr>
          <w:sz w:val="26"/>
          <w:szCs w:val="26"/>
        </w:rPr>
        <w:t xml:space="preserve"> Без перечисленных приложений акт КС-2 Заказчиком </w:t>
      </w:r>
      <w:r w:rsidR="009109FB" w:rsidRPr="008274E5">
        <w:rPr>
          <w:sz w:val="26"/>
          <w:szCs w:val="26"/>
        </w:rPr>
        <w:t>не принимается к рассмотрению</w:t>
      </w:r>
      <w:r w:rsidRPr="008274E5">
        <w:rPr>
          <w:sz w:val="26"/>
          <w:szCs w:val="26"/>
        </w:rPr>
        <w:t>.</w:t>
      </w:r>
    </w:p>
    <w:p w:rsidR="001A6553" w:rsidRPr="008274E5" w:rsidRDefault="001A6553" w:rsidP="004F513A">
      <w:pPr>
        <w:numPr>
          <w:ilvl w:val="1"/>
          <w:numId w:val="43"/>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Pr="008274E5">
        <w:rPr>
          <w:i/>
          <w:sz w:val="26"/>
          <w:szCs w:val="26"/>
        </w:rPr>
        <w:t>10 (десяти)</w:t>
      </w:r>
      <w:r w:rsidRPr="008274E5">
        <w:rPr>
          <w:sz w:val="26"/>
          <w:szCs w:val="26"/>
        </w:rPr>
        <w:t xml:space="preserve"> рабочих дней с момента получения акта выполненных 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работы</w:t>
      </w:r>
      <w:proofErr w:type="gramEnd"/>
      <w:r w:rsidRPr="008274E5">
        <w:rPr>
          <w:sz w:val="26"/>
          <w:szCs w:val="26"/>
        </w:rPr>
        <w:t xml:space="preserve"> 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lastRenderedPageBreak/>
        <w:t>В случае досрочного выполнения работ, Заказчик вправе досрочно принять и оплатить работы.</w:t>
      </w:r>
    </w:p>
    <w:p w:rsidR="00DF3BB6"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274E5">
        <w:rPr>
          <w:sz w:val="26"/>
          <w:szCs w:val="26"/>
        </w:rPr>
        <w:t xml:space="preserve"> ;</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ins w:id="1" w:author="Шумилов" w:date="2013-06-14T14:42:00Z"/>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w:t>
      </w:r>
      <w:r w:rsidRPr="008274E5">
        <w:rPr>
          <w:sz w:val="26"/>
          <w:szCs w:val="26"/>
        </w:rPr>
        <w:lastRenderedPageBreak/>
        <w:t>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8274E5" w:rsidRDefault="0099089B" w:rsidP="004F513A">
      <w:pPr>
        <w:numPr>
          <w:ilvl w:val="1"/>
          <w:numId w:val="43"/>
        </w:numPr>
        <w:shd w:val="clear" w:color="auto" w:fill="FFFFFF"/>
        <w:tabs>
          <w:tab w:val="left" w:pos="425"/>
          <w:tab w:val="left" w:pos="709"/>
          <w:tab w:val="left" w:pos="1418"/>
        </w:tabs>
        <w:ind w:left="0" w:firstLine="709"/>
        <w:jc w:val="both"/>
        <w:rPr>
          <w:sz w:val="26"/>
          <w:szCs w:val="26"/>
        </w:rPr>
      </w:pPr>
      <w:proofErr w:type="gramStart"/>
      <w:r w:rsidRPr="008274E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8274E5">
        <w:rPr>
          <w:sz w:val="26"/>
          <w:szCs w:val="26"/>
        </w:rPr>
        <w:t>ия»</w:t>
      </w:r>
      <w:r w:rsidR="00DF3BB6" w:rsidRPr="008274E5">
        <w:rPr>
          <w:sz w:val="26"/>
          <w:szCs w:val="26"/>
        </w:rPr>
        <w:t xml:space="preserve"> (наименование</w:t>
      </w:r>
      <w:r w:rsidR="000F3C6C" w:rsidRPr="008274E5">
        <w:rPr>
          <w:sz w:val="26"/>
          <w:szCs w:val="26"/>
        </w:rPr>
        <w:t xml:space="preserve"> ф</w:t>
      </w:r>
      <w:r w:rsidR="00DF3BB6" w:rsidRPr="008274E5">
        <w:rPr>
          <w:sz w:val="26"/>
          <w:szCs w:val="26"/>
        </w:rPr>
        <w:t>илиала)</w:t>
      </w:r>
      <w:r w:rsidRPr="008274E5">
        <w:rPr>
          <w:sz w:val="26"/>
          <w:szCs w:val="26"/>
        </w:rPr>
        <w:t xml:space="preserve"> </w:t>
      </w:r>
      <w:r w:rsidR="00DF3BB6" w:rsidRPr="008274E5">
        <w:rPr>
          <w:sz w:val="26"/>
          <w:szCs w:val="26"/>
        </w:rPr>
        <w:t xml:space="preserve"> </w:t>
      </w:r>
      <w:r w:rsidRPr="008274E5">
        <w:rPr>
          <w:sz w:val="26"/>
          <w:szCs w:val="26"/>
        </w:rPr>
        <w:t xml:space="preserve">расположенный по адресу: </w:t>
      </w:r>
      <w:r w:rsidR="00DF3BB6" w:rsidRPr="008274E5">
        <w:rPr>
          <w:sz w:val="26"/>
          <w:szCs w:val="26"/>
        </w:rPr>
        <w:t>(индекс, город, обл., улица номер дома</w:t>
      </w:r>
      <w:r w:rsidRPr="008274E5">
        <w:rPr>
          <w:sz w:val="26"/>
          <w:szCs w:val="26"/>
        </w:rPr>
        <w:t xml:space="preserve"> ИНН ________, КПП _________, </w:t>
      </w:r>
      <w:r w:rsidR="007D661C" w:rsidRPr="008274E5">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8274E5">
        <w:rPr>
          <w:sz w:val="26"/>
          <w:szCs w:val="26"/>
        </w:rPr>
        <w:t>.</w:t>
      </w:r>
      <w:proofErr w:type="gramEnd"/>
    </w:p>
    <w:p w:rsidR="00AD310F" w:rsidRPr="008274E5"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8274E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8274E5">
        <w:rPr>
          <w:b/>
          <w:sz w:val="26"/>
          <w:szCs w:val="26"/>
        </w:rPr>
        <w:t xml:space="preserve"> </w:t>
      </w:r>
      <w:proofErr w:type="gramStart"/>
      <w:r w:rsidR="000515D5" w:rsidRPr="008274E5">
        <w:rPr>
          <w:b/>
          <w:i/>
          <w:color w:val="0000FF"/>
          <w:sz w:val="26"/>
          <w:szCs w:val="26"/>
        </w:rPr>
        <w:t xml:space="preserve">( </w:t>
      </w:r>
      <w:proofErr w:type="gramEnd"/>
      <w:r w:rsidR="000515D5" w:rsidRPr="008274E5">
        <w:rPr>
          <w:b/>
          <w:i/>
          <w:color w:val="0000FF"/>
          <w:sz w:val="26"/>
          <w:szCs w:val="26"/>
        </w:rPr>
        <w:t>Пункты 10.</w:t>
      </w:r>
      <w:r w:rsidR="00625CC7" w:rsidRPr="008274E5">
        <w:rPr>
          <w:b/>
          <w:i/>
          <w:color w:val="0000FF"/>
          <w:sz w:val="26"/>
          <w:szCs w:val="26"/>
        </w:rPr>
        <w:t>9</w:t>
      </w:r>
      <w:r w:rsidR="000515D5" w:rsidRPr="008274E5">
        <w:rPr>
          <w:b/>
          <w:i/>
          <w:color w:val="0000FF"/>
          <w:sz w:val="26"/>
          <w:szCs w:val="26"/>
        </w:rPr>
        <w:t>.,10</w:t>
      </w:r>
      <w:r w:rsidR="00662F79" w:rsidRPr="008274E5">
        <w:rPr>
          <w:b/>
          <w:i/>
          <w:color w:val="0000FF"/>
          <w:sz w:val="26"/>
          <w:szCs w:val="26"/>
        </w:rPr>
        <w:t>.</w:t>
      </w:r>
      <w:r w:rsidR="00625CC7" w:rsidRPr="008274E5">
        <w:rPr>
          <w:b/>
          <w:i/>
          <w:color w:val="0000FF"/>
          <w:sz w:val="26"/>
          <w:szCs w:val="26"/>
        </w:rPr>
        <w:t>10</w:t>
      </w:r>
      <w:r w:rsidR="000515D5" w:rsidRPr="008274E5">
        <w:rPr>
          <w:b/>
          <w:i/>
          <w:color w:val="0000FF"/>
          <w:sz w:val="26"/>
          <w:szCs w:val="26"/>
        </w:rPr>
        <w:t>. включаю</w:t>
      </w:r>
      <w:r w:rsidRPr="008274E5">
        <w:rPr>
          <w:b/>
          <w:i/>
          <w:color w:val="0000FF"/>
          <w:sz w:val="26"/>
          <w:szCs w:val="26"/>
        </w:rPr>
        <w:t xml:space="preserve">тся в договор </w:t>
      </w:r>
      <w:r w:rsidR="0068714A" w:rsidRPr="008274E5">
        <w:rPr>
          <w:b/>
          <w:i/>
          <w:color w:val="0000FF"/>
          <w:sz w:val="26"/>
          <w:szCs w:val="26"/>
        </w:rPr>
        <w:t>при</w:t>
      </w:r>
      <w:r w:rsidRPr="008274E5">
        <w:rPr>
          <w:b/>
          <w:i/>
          <w:color w:val="0000FF"/>
          <w:sz w:val="26"/>
          <w:szCs w:val="26"/>
        </w:rPr>
        <w:t xml:space="preserve"> условии, если договор оформляется </w:t>
      </w:r>
      <w:r w:rsidR="000515D5" w:rsidRPr="008274E5">
        <w:rPr>
          <w:b/>
          <w:i/>
          <w:color w:val="0000FF"/>
          <w:sz w:val="26"/>
          <w:szCs w:val="26"/>
        </w:rPr>
        <w:t>исполнительны</w:t>
      </w:r>
      <w:r w:rsidRPr="008274E5">
        <w:rPr>
          <w:b/>
          <w:i/>
          <w:color w:val="0000FF"/>
          <w:sz w:val="26"/>
          <w:szCs w:val="26"/>
        </w:rPr>
        <w:t>м аппарат</w:t>
      </w:r>
      <w:r w:rsidR="000515D5" w:rsidRPr="008274E5">
        <w:rPr>
          <w:b/>
          <w:i/>
          <w:color w:val="0000FF"/>
          <w:sz w:val="26"/>
          <w:szCs w:val="26"/>
        </w:rPr>
        <w:t>ом для филиала</w:t>
      </w:r>
      <w:r w:rsidRPr="008274E5">
        <w:rPr>
          <w:b/>
          <w:i/>
          <w:color w:val="0000FF"/>
          <w:sz w:val="26"/>
          <w:szCs w:val="26"/>
        </w:rPr>
        <w:t>).</w:t>
      </w:r>
    </w:p>
    <w:p w:rsidR="0099089B" w:rsidRPr="008274E5" w:rsidRDefault="00AD310F" w:rsidP="004F513A">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8274E5">
        <w:rPr>
          <w:sz w:val="26"/>
          <w:szCs w:val="26"/>
        </w:rPr>
        <w:t xml:space="preserve">Подрядчик предоставляет акты приемки выполняемых работ отдельно по каждому объекту: </w:t>
      </w:r>
      <w:r w:rsidRPr="008274E5">
        <w:rPr>
          <w:b/>
          <w:i/>
          <w:color w:val="0000FF"/>
          <w:sz w:val="26"/>
          <w:szCs w:val="26"/>
        </w:rPr>
        <w:t>(Пункт 10.11. включается в договор при  условии, если договор заключается на несколько объектов).</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Право собственности</w:t>
      </w:r>
    </w:p>
    <w:p w:rsidR="00CE6C92" w:rsidRPr="008274E5"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8274E5">
        <w:rPr>
          <w:sz w:val="26"/>
          <w:szCs w:val="26"/>
        </w:rPr>
        <w:t xml:space="preserve">Право собственности на Объект и риск случайной гибели или повреждения Объекта переходит </w:t>
      </w:r>
      <w:proofErr w:type="gramStart"/>
      <w:r w:rsidRPr="008274E5">
        <w:rPr>
          <w:sz w:val="26"/>
          <w:szCs w:val="26"/>
        </w:rPr>
        <w:t>от Подрядчика к Заказчику с момента сдачи объекта производства работ в эксплуатацию с подписанием</w:t>
      </w:r>
      <w:proofErr w:type="gramEnd"/>
      <w:r w:rsidRPr="008274E5">
        <w:rPr>
          <w:sz w:val="26"/>
          <w:szCs w:val="26"/>
        </w:rPr>
        <w:t xml:space="preserve"> акта </w:t>
      </w:r>
      <w:r w:rsidRPr="008274E5">
        <w:rPr>
          <w:iCs/>
          <w:sz w:val="26"/>
          <w:szCs w:val="26"/>
        </w:rPr>
        <w:t>ввода в эксплуатацию.</w:t>
      </w:r>
      <w:r w:rsidRPr="008274E5">
        <w:rPr>
          <w:i/>
          <w:iCs/>
          <w:sz w:val="26"/>
          <w:szCs w:val="26"/>
        </w:rPr>
        <w:t xml:space="preserve"> </w:t>
      </w:r>
    </w:p>
    <w:p w:rsidR="000F3C6C" w:rsidRPr="003A7961" w:rsidRDefault="003A7961" w:rsidP="004F513A">
      <w:pPr>
        <w:shd w:val="clear" w:color="auto" w:fill="FFFFFF"/>
        <w:tabs>
          <w:tab w:val="left" w:pos="709"/>
          <w:tab w:val="left" w:pos="1276"/>
          <w:tab w:val="left" w:pos="1418"/>
        </w:tabs>
        <w:ind w:firstLine="709"/>
        <w:rPr>
          <w:b/>
          <w:i/>
          <w:color w:val="0000FF"/>
          <w:sz w:val="26"/>
          <w:szCs w:val="26"/>
        </w:rPr>
      </w:pPr>
      <w:proofErr w:type="gramStart"/>
      <w:r w:rsidRPr="003A7961">
        <w:rPr>
          <w:b/>
          <w:i/>
          <w:color w:val="0000FF"/>
          <w:sz w:val="26"/>
          <w:szCs w:val="26"/>
        </w:rPr>
        <w:t>(В случае реконструкции раздел 11 излагается в следующей редакции:</w:t>
      </w:r>
      <w:proofErr w:type="gramEnd"/>
    </w:p>
    <w:p w:rsidR="00FF16B2" w:rsidRPr="008274E5" w:rsidRDefault="00071AAF" w:rsidP="004F513A">
      <w:pPr>
        <w:numPr>
          <w:ilvl w:val="0"/>
          <w:numId w:val="19"/>
        </w:numPr>
        <w:shd w:val="clear" w:color="auto" w:fill="FFFFFF"/>
        <w:tabs>
          <w:tab w:val="left" w:pos="709"/>
          <w:tab w:val="left" w:pos="1276"/>
          <w:tab w:val="left" w:pos="1418"/>
        </w:tabs>
        <w:ind w:left="0" w:firstLine="709"/>
        <w:jc w:val="center"/>
        <w:rPr>
          <w:b/>
          <w:bCs/>
          <w:i/>
          <w:sz w:val="26"/>
          <w:szCs w:val="26"/>
        </w:rPr>
      </w:pPr>
      <w:r w:rsidRPr="008274E5">
        <w:rPr>
          <w:b/>
          <w:bCs/>
          <w:i/>
          <w:sz w:val="26"/>
          <w:szCs w:val="26"/>
        </w:rPr>
        <w:t xml:space="preserve">Распределение рисков между сторонами </w:t>
      </w:r>
    </w:p>
    <w:p w:rsidR="00E0317B" w:rsidRPr="008274E5" w:rsidRDefault="00E0317B" w:rsidP="004F513A">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8274E5">
        <w:rPr>
          <w:i/>
          <w:sz w:val="26"/>
          <w:szCs w:val="26"/>
        </w:rPr>
        <w:t>Право собственности на результаты выполненных работ</w:t>
      </w:r>
      <w:r w:rsidRPr="008274E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E0317B" w:rsidRPr="008274E5" w:rsidRDefault="00E0317B" w:rsidP="004F513A">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8274E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8274E5" w:rsidRDefault="00071AAF" w:rsidP="004F513A">
      <w:pPr>
        <w:shd w:val="clear" w:color="auto" w:fill="FFFFFF"/>
        <w:tabs>
          <w:tab w:val="left" w:pos="709"/>
          <w:tab w:val="left" w:pos="1276"/>
          <w:tab w:val="left" w:pos="1418"/>
        </w:tabs>
        <w:ind w:firstLine="709"/>
        <w:jc w:val="both"/>
        <w:rPr>
          <w:sz w:val="26"/>
          <w:szCs w:val="26"/>
        </w:rPr>
      </w:pPr>
    </w:p>
    <w:p w:rsidR="00FF16B2" w:rsidRPr="008274E5"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w:t>
      </w:r>
      <w:r w:rsidR="00FB7C75" w:rsidRPr="008274E5">
        <w:rPr>
          <w:b/>
          <w:bCs/>
          <w:sz w:val="26"/>
          <w:szCs w:val="26"/>
        </w:rPr>
        <w:t>тветственность</w:t>
      </w:r>
      <w:r w:rsidRPr="008274E5">
        <w:rPr>
          <w:b/>
          <w:bCs/>
          <w:sz w:val="26"/>
          <w:szCs w:val="26"/>
        </w:rPr>
        <w:t xml:space="preserve"> сторон</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8274E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Default="00FE17B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FE17BD">
        <w:rPr>
          <w:b/>
          <w:i/>
          <w:color w:val="0000FF"/>
          <w:sz w:val="26"/>
          <w:szCs w:val="26"/>
        </w:rPr>
        <w:t>(размер пени может быть изменен в зависимости от условий договора)</w:t>
      </w:r>
      <w:r w:rsidRPr="00FE17BD">
        <w:rPr>
          <w:i/>
          <w:color w:val="1F497D" w:themeColor="text2"/>
          <w:sz w:val="26"/>
          <w:szCs w:val="26"/>
        </w:rPr>
        <w:t xml:space="preserve"> </w:t>
      </w:r>
      <w:r w:rsidRPr="00FE17BD">
        <w:rPr>
          <w:sz w:val="26"/>
          <w:szCs w:val="26"/>
        </w:rPr>
        <w:t>от общей стоимости Договора за каждый день просрочки до фактического исполнения обязательства.</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Уплата пеней не освобождает Стороны от исполнения своих обязательств по настоящему Договору. </w:t>
      </w:r>
    </w:p>
    <w:p w:rsidR="00E0317B" w:rsidRP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w:t>
      </w:r>
      <w:r w:rsidRPr="00FE17BD">
        <w:rPr>
          <w:sz w:val="26"/>
          <w:szCs w:val="26"/>
        </w:rPr>
        <w:lastRenderedPageBreak/>
        <w:t xml:space="preserve">неустойки не освобождает стороны от исполнения своего обязательства в натуре. </w:t>
      </w:r>
    </w:p>
    <w:p w:rsidR="00FB7C75" w:rsidRPr="008274E5" w:rsidRDefault="00FB7C75" w:rsidP="004F513A">
      <w:pPr>
        <w:shd w:val="clear" w:color="auto" w:fill="FFFFFF"/>
        <w:tabs>
          <w:tab w:val="left" w:pos="709"/>
          <w:tab w:val="left" w:pos="1276"/>
          <w:tab w:val="left" w:pos="1418"/>
        </w:tabs>
        <w:ind w:firstLine="709"/>
        <w:jc w:val="both"/>
        <w:rPr>
          <w:sz w:val="26"/>
          <w:szCs w:val="26"/>
        </w:rPr>
      </w:pPr>
    </w:p>
    <w:p w:rsidR="00FF16B2" w:rsidRPr="008274E5"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8274E5">
        <w:rPr>
          <w:b/>
          <w:bCs/>
          <w:sz w:val="26"/>
          <w:szCs w:val="26"/>
        </w:rPr>
        <w:t>Обстоятельства непреодолимой силы</w:t>
      </w:r>
    </w:p>
    <w:p w:rsidR="00FF16B2" w:rsidRPr="00FF4421"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274E5">
        <w:rPr>
          <w:sz w:val="26"/>
          <w:szCs w:val="26"/>
        </w:rPr>
        <w:t>дств св</w:t>
      </w:r>
      <w:proofErr w:type="gramEnd"/>
      <w:r w:rsidRPr="008274E5">
        <w:rPr>
          <w:sz w:val="26"/>
          <w:szCs w:val="26"/>
        </w:rPr>
        <w:t xml:space="preserve">язи, обеспечивающих фиксирование отправления. К претензии, содержащей денежное </w:t>
      </w:r>
      <w:r w:rsidRPr="008274E5">
        <w:rPr>
          <w:sz w:val="26"/>
          <w:szCs w:val="26"/>
        </w:rPr>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6310C" w:rsidRDefault="00E6310C" w:rsidP="00E6310C">
      <w:pPr>
        <w:pStyle w:val="af3"/>
        <w:numPr>
          <w:ilvl w:val="1"/>
          <w:numId w:val="39"/>
        </w:numPr>
        <w:tabs>
          <w:tab w:val="left" w:pos="0"/>
          <w:tab w:val="left" w:pos="709"/>
          <w:tab w:val="left" w:pos="1276"/>
          <w:tab w:val="left" w:pos="1418"/>
        </w:tabs>
        <w:ind w:left="0" w:firstLine="709"/>
        <w:jc w:val="both"/>
        <w:rPr>
          <w:sz w:val="26"/>
          <w:szCs w:val="26"/>
        </w:rPr>
      </w:pPr>
      <w:r w:rsidRPr="00E6310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274E5">
        <w:rPr>
          <w:sz w:val="26"/>
          <w:szCs w:val="26"/>
        </w:rPr>
        <w:t>.</w:t>
      </w:r>
      <w:proofErr w:type="gramEnd"/>
      <w:r w:rsidR="00712568" w:rsidRPr="008274E5">
        <w:rPr>
          <w:sz w:val="26"/>
          <w:szCs w:val="26"/>
        </w:rPr>
        <w:t xml:space="preserve"> </w:t>
      </w:r>
      <w:r w:rsidR="00712568" w:rsidRPr="008274E5">
        <w:rPr>
          <w:b/>
          <w:i/>
          <w:color w:val="0000FF"/>
          <w:sz w:val="26"/>
          <w:szCs w:val="26"/>
        </w:rPr>
        <w:t>(</w:t>
      </w:r>
      <w:proofErr w:type="gramStart"/>
      <w:r w:rsidR="00616965" w:rsidRPr="008274E5">
        <w:rPr>
          <w:b/>
          <w:i/>
          <w:color w:val="0000FF"/>
          <w:sz w:val="26"/>
          <w:szCs w:val="26"/>
        </w:rPr>
        <w:t>п</w:t>
      </w:r>
      <w:proofErr w:type="gramEnd"/>
      <w:r w:rsidR="00616965" w:rsidRPr="008274E5">
        <w:rPr>
          <w:b/>
          <w:i/>
          <w:color w:val="0000FF"/>
          <w:sz w:val="26"/>
          <w:szCs w:val="26"/>
        </w:rPr>
        <w:t xml:space="preserve">ункт включается в договор </w:t>
      </w:r>
      <w:r w:rsidR="00712568" w:rsidRPr="008274E5">
        <w:rPr>
          <w:b/>
          <w:i/>
          <w:color w:val="0000FF"/>
          <w:sz w:val="26"/>
          <w:szCs w:val="26"/>
        </w:rPr>
        <w:t>при новом строительстве)</w:t>
      </w:r>
    </w:p>
    <w:p w:rsidR="00880075" w:rsidRPr="008274E5"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124039" w:rsidRPr="008274E5"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lastRenderedPageBreak/>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274E5"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Особые условия. Заключительные положения</w:t>
      </w:r>
      <w:r w:rsidR="002956D8" w:rsidRPr="008274E5">
        <w:rPr>
          <w:b/>
          <w:bCs/>
          <w:sz w:val="26"/>
          <w:szCs w:val="26"/>
        </w:rPr>
        <w:t>.</w:t>
      </w:r>
    </w:p>
    <w:p w:rsidR="007A57E8" w:rsidRPr="008274E5" w:rsidRDefault="007A57E8" w:rsidP="004F513A">
      <w:pPr>
        <w:numPr>
          <w:ilvl w:val="1"/>
          <w:numId w:val="38"/>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4F513A">
      <w:pPr>
        <w:numPr>
          <w:ilvl w:val="1"/>
          <w:numId w:val="38"/>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187BD4" w:rsidRDefault="00E0317B" w:rsidP="00187BD4">
      <w:pPr>
        <w:shd w:val="clear" w:color="auto" w:fill="FFFFFF"/>
        <w:tabs>
          <w:tab w:val="left" w:pos="709"/>
          <w:tab w:val="left" w:pos="993"/>
          <w:tab w:val="left" w:pos="1276"/>
          <w:tab w:val="left" w:pos="1418"/>
        </w:tabs>
        <w:rPr>
          <w:sz w:val="26"/>
          <w:szCs w:val="26"/>
        </w:rPr>
      </w:pPr>
    </w:p>
    <w:p w:rsidR="00FE4616" w:rsidRPr="00187BD4"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 с приложением локальных смет»</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Pr="00187BD4"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 «Гарантийное письмо» (форма)</w:t>
      </w:r>
    </w:p>
    <w:p w:rsidR="00FE4616" w:rsidRPr="00187BD4" w:rsidRDefault="00FE4616" w:rsidP="00E0317B">
      <w:pPr>
        <w:shd w:val="clear" w:color="auto" w:fill="FFFFFF"/>
        <w:jc w:val="center"/>
        <w:rPr>
          <w:b/>
          <w:bCs/>
          <w:sz w:val="26"/>
          <w:szCs w:val="26"/>
        </w:rPr>
      </w:pPr>
    </w:p>
    <w:p w:rsidR="00880075" w:rsidRPr="00187BD4" w:rsidRDefault="00880075" w:rsidP="00E0317B">
      <w:pPr>
        <w:numPr>
          <w:ilvl w:val="0"/>
          <w:numId w:val="38"/>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0">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9"/>
  </w:num>
  <w:num w:numId="7">
    <w:abstractNumId w:val="25"/>
  </w:num>
  <w:num w:numId="8">
    <w:abstractNumId w:val="32"/>
  </w:num>
  <w:num w:numId="9">
    <w:abstractNumId w:val="16"/>
  </w:num>
  <w:num w:numId="10">
    <w:abstractNumId w:val="36"/>
  </w:num>
  <w:num w:numId="11">
    <w:abstractNumId w:val="39"/>
  </w:num>
  <w:num w:numId="12">
    <w:abstractNumId w:val="2"/>
  </w:num>
  <w:num w:numId="13">
    <w:abstractNumId w:val="24"/>
  </w:num>
  <w:num w:numId="14">
    <w:abstractNumId w:val="26"/>
  </w:num>
  <w:num w:numId="15">
    <w:abstractNumId w:val="9"/>
  </w:num>
  <w:num w:numId="16">
    <w:abstractNumId w:val="35"/>
  </w:num>
  <w:num w:numId="17">
    <w:abstractNumId w:val="21"/>
  </w:num>
  <w:num w:numId="18">
    <w:abstractNumId w:val="28"/>
  </w:num>
  <w:num w:numId="19">
    <w:abstractNumId w:val="40"/>
  </w:num>
  <w:num w:numId="20">
    <w:abstractNumId w:val="23"/>
  </w:num>
  <w:num w:numId="21">
    <w:abstractNumId w:val="41"/>
  </w:num>
  <w:num w:numId="22">
    <w:abstractNumId w:val="33"/>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7"/>
  </w:num>
  <w:num w:numId="27">
    <w:abstractNumId w:val="4"/>
  </w:num>
  <w:num w:numId="28">
    <w:abstractNumId w:val="38"/>
  </w:num>
  <w:num w:numId="29">
    <w:abstractNumId w:val="29"/>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6"/>
  </w:num>
  <w:num w:numId="34">
    <w:abstractNumId w:val="10"/>
  </w:num>
  <w:num w:numId="35">
    <w:abstractNumId w:val="8"/>
  </w:num>
  <w:num w:numId="36">
    <w:abstractNumId w:val="13"/>
  </w:num>
  <w:num w:numId="37">
    <w:abstractNumId w:val="15"/>
  </w:num>
  <w:num w:numId="38">
    <w:abstractNumId w:val="20"/>
  </w:num>
  <w:num w:numId="39">
    <w:abstractNumId w:val="34"/>
  </w:num>
  <w:num w:numId="40">
    <w:abstractNumId w:val="14"/>
  </w:num>
  <w:num w:numId="41">
    <w:abstractNumId w:val="17"/>
  </w:num>
  <w:num w:numId="42">
    <w:abstractNumId w:val="7"/>
  </w:num>
  <w:num w:numId="43">
    <w:abstractNumId w:val="22"/>
  </w:num>
  <w:num w:numId="44">
    <w:abstractNumId w:val="12"/>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54A5"/>
    <w:rsid w:val="00057140"/>
    <w:rsid w:val="0006162B"/>
    <w:rsid w:val="00065256"/>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11284"/>
    <w:rsid w:val="00113DAC"/>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A6553"/>
    <w:rsid w:val="001A7B7C"/>
    <w:rsid w:val="001B01CE"/>
    <w:rsid w:val="001B7D1A"/>
    <w:rsid w:val="001C25E1"/>
    <w:rsid w:val="001C54E0"/>
    <w:rsid w:val="001C79C3"/>
    <w:rsid w:val="001D09CA"/>
    <w:rsid w:val="001D4189"/>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A796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4F513A"/>
    <w:rsid w:val="005046DF"/>
    <w:rsid w:val="005139B0"/>
    <w:rsid w:val="00516058"/>
    <w:rsid w:val="00517952"/>
    <w:rsid w:val="00521997"/>
    <w:rsid w:val="00522902"/>
    <w:rsid w:val="005256C8"/>
    <w:rsid w:val="00527752"/>
    <w:rsid w:val="00545EAA"/>
    <w:rsid w:val="00546E55"/>
    <w:rsid w:val="00550FA9"/>
    <w:rsid w:val="00560CA4"/>
    <w:rsid w:val="00561A2E"/>
    <w:rsid w:val="00565FA2"/>
    <w:rsid w:val="005672BB"/>
    <w:rsid w:val="00585369"/>
    <w:rsid w:val="005B37F6"/>
    <w:rsid w:val="005B6E51"/>
    <w:rsid w:val="005C0E33"/>
    <w:rsid w:val="005C7CC0"/>
    <w:rsid w:val="005E493E"/>
    <w:rsid w:val="005F497D"/>
    <w:rsid w:val="00600194"/>
    <w:rsid w:val="00604758"/>
    <w:rsid w:val="00614939"/>
    <w:rsid w:val="00615544"/>
    <w:rsid w:val="00616965"/>
    <w:rsid w:val="00617300"/>
    <w:rsid w:val="00620BE7"/>
    <w:rsid w:val="00622EAD"/>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41849"/>
    <w:rsid w:val="0075186D"/>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274E5"/>
    <w:rsid w:val="00836392"/>
    <w:rsid w:val="0085351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6455"/>
    <w:rsid w:val="00BE70ED"/>
    <w:rsid w:val="00BF2EB6"/>
    <w:rsid w:val="00C004E5"/>
    <w:rsid w:val="00C00C51"/>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2232"/>
    <w:rsid w:val="00CD4051"/>
    <w:rsid w:val="00CD5141"/>
    <w:rsid w:val="00CD7F0E"/>
    <w:rsid w:val="00CE6343"/>
    <w:rsid w:val="00CE6C92"/>
    <w:rsid w:val="00CE705B"/>
    <w:rsid w:val="00CF61E7"/>
    <w:rsid w:val="00D05D4F"/>
    <w:rsid w:val="00D064D6"/>
    <w:rsid w:val="00D16888"/>
    <w:rsid w:val="00D22A2F"/>
    <w:rsid w:val="00D22C72"/>
    <w:rsid w:val="00D24B74"/>
    <w:rsid w:val="00D266BB"/>
    <w:rsid w:val="00D372B0"/>
    <w:rsid w:val="00D43BA7"/>
    <w:rsid w:val="00D46E35"/>
    <w:rsid w:val="00D612E6"/>
    <w:rsid w:val="00D81A19"/>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6310C"/>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5259C-8684-4C06-9AE3-435F3588C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7626</Words>
  <Characters>43474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50999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3</cp:revision>
  <cp:lastPrinted>2013-06-24T06:38:00Z</cp:lastPrinted>
  <dcterms:created xsi:type="dcterms:W3CDTF">2014-04-10T04:05:00Z</dcterms:created>
  <dcterms:modified xsi:type="dcterms:W3CDTF">2014-04-10T04:07:00Z</dcterms:modified>
</cp:coreProperties>
</file>