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bookmarkStart w:id="0" w:name="_GoBack"/>
      <w:bookmarkEnd w:id="0"/>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sidR="003E49E2">
        <w:rPr>
          <w:sz w:val="26"/>
          <w:szCs w:val="26"/>
        </w:rPr>
        <w:t xml:space="preserve">                    </w:t>
      </w:r>
      <w:r>
        <w:rPr>
          <w:sz w:val="26"/>
          <w:szCs w:val="26"/>
        </w:rPr>
        <w:tab/>
      </w:r>
      <w:r w:rsidR="00880075" w:rsidRPr="008274E5">
        <w:rPr>
          <w:sz w:val="26"/>
          <w:szCs w:val="26"/>
        </w:rPr>
        <w:t xml:space="preserve">  «___»____________20</w:t>
      </w:r>
      <w:r w:rsidR="00585369" w:rsidRPr="008274E5">
        <w:rPr>
          <w:sz w:val="26"/>
          <w:szCs w:val="26"/>
        </w:rPr>
        <w:t>1</w:t>
      </w:r>
      <w:r w:rsidR="003E49E2">
        <w:rPr>
          <w:sz w:val="26"/>
          <w:szCs w:val="26"/>
        </w:rPr>
        <w:t>4</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указать нужное):</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к электрическим сетям Заказчика по договору  на ТП №____ от ________».</w:t>
      </w:r>
    </w:p>
    <w:p w:rsidR="00C22337" w:rsidRPr="008274E5" w:rsidRDefault="00C22337"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к настоящему Договору</w:t>
      </w:r>
      <w:r w:rsidR="00ED1286" w:rsidRPr="008274E5">
        <w:rPr>
          <w:b/>
          <w:i/>
          <w:sz w:val="26"/>
          <w:szCs w:val="26"/>
        </w:rPr>
        <w:t>)</w:t>
      </w:r>
      <w:r w:rsidRPr="008274E5">
        <w:rPr>
          <w:b/>
          <w:i/>
          <w:sz w:val="26"/>
          <w:szCs w:val="26"/>
        </w:rPr>
        <w:t xml:space="preserve"> с указанными в нем мероприятиями</w:t>
      </w:r>
      <w:r w:rsidR="00C22337" w:rsidRPr="008274E5">
        <w:rPr>
          <w:b/>
          <w:i/>
          <w:sz w:val="26"/>
          <w:szCs w:val="26"/>
        </w:rPr>
        <w:t>,</w:t>
      </w:r>
      <w:r w:rsidRPr="008274E5">
        <w:rPr>
          <w:b/>
          <w:i/>
          <w:sz w:val="26"/>
          <w:szCs w:val="26"/>
        </w:rPr>
        <w:t xml:space="preserve"> сроками</w:t>
      </w:r>
      <w:r w:rsidR="00C22337" w:rsidRPr="008274E5">
        <w:rPr>
          <w:b/>
          <w:i/>
          <w:sz w:val="26"/>
          <w:szCs w:val="26"/>
        </w:rPr>
        <w:t xml:space="preserve"> </w:t>
      </w:r>
      <w:r w:rsidR="0068673F" w:rsidRPr="008274E5">
        <w:rPr>
          <w:b/>
          <w:i/>
          <w:sz w:val="26"/>
          <w:szCs w:val="26"/>
        </w:rPr>
        <w:t xml:space="preserve">(начальными, промежуточными и конечными) </w:t>
      </w:r>
      <w:r w:rsidR="00C22337" w:rsidRPr="008274E5">
        <w:rPr>
          <w:b/>
          <w:i/>
          <w:sz w:val="26"/>
          <w:szCs w:val="26"/>
        </w:rPr>
        <w:t>и стоимост</w:t>
      </w:r>
      <w:r w:rsidR="00823985" w:rsidRPr="008274E5">
        <w:rPr>
          <w:b/>
          <w:i/>
          <w:sz w:val="26"/>
          <w:szCs w:val="26"/>
        </w:rPr>
        <w:t>и работ</w:t>
      </w:r>
      <w:r w:rsidR="008B1F54" w:rsidRPr="008274E5">
        <w:rPr>
          <w:b/>
          <w:i/>
          <w:sz w:val="26"/>
          <w:szCs w:val="26"/>
        </w:rPr>
        <w:t>.</w:t>
      </w:r>
    </w:p>
    <w:p w:rsidR="007D19A0" w:rsidRPr="008274E5"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Датой</w:t>
      </w:r>
      <w:r w:rsidR="00880075" w:rsidRPr="008274E5">
        <w:rPr>
          <w:b/>
          <w:i/>
          <w:sz w:val="26"/>
          <w:szCs w:val="26"/>
        </w:rPr>
        <w:t xml:space="preserve"> завершения работ Подрядчиком на объекте является дата утверждения Заказчиком акта </w:t>
      </w:r>
      <w:r w:rsidR="00FD0C0B" w:rsidRPr="008274E5">
        <w:rPr>
          <w:b/>
          <w:i/>
          <w:sz w:val="26"/>
          <w:szCs w:val="26"/>
        </w:rPr>
        <w:t xml:space="preserve">приемочной </w:t>
      </w:r>
      <w:r w:rsidR="00880075" w:rsidRPr="008274E5">
        <w:rPr>
          <w:b/>
          <w:i/>
          <w:sz w:val="26"/>
          <w:szCs w:val="26"/>
        </w:rPr>
        <w:t xml:space="preserve"> комиссии после проведения пусковых испытаний.</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8274E5"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поставку по договору.</w:t>
      </w:r>
    </w:p>
    <w:p w:rsidR="008A1677" w:rsidRPr="008274E5"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xml:space="preserve">- однодневок», по форме согласно приложению №____ к договору </w:t>
      </w:r>
      <w:r w:rsidRPr="008274E5">
        <w:rPr>
          <w:b/>
          <w:i/>
          <w:color w:val="0000FF"/>
          <w:sz w:val="26"/>
          <w:szCs w:val="26"/>
        </w:rPr>
        <w:t>(указывается, в договорах на сумму св</w:t>
      </w:r>
      <w:r w:rsidR="00E0317B" w:rsidRPr="008274E5">
        <w:rPr>
          <w:b/>
          <w:i/>
          <w:color w:val="0000FF"/>
          <w:sz w:val="26"/>
          <w:szCs w:val="26"/>
        </w:rPr>
        <w:t>ыше 500 тыс. руб. без учета НДС</w:t>
      </w:r>
      <w:r w:rsidRPr="008274E5">
        <w:rPr>
          <w:b/>
          <w:i/>
          <w:color w:val="0000FF"/>
          <w:sz w:val="26"/>
          <w:szCs w:val="26"/>
        </w:rPr>
        <w:t>).</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освидетельствовании скрытых работ и акты о промежуточной приемке отдельных ответственных конструкций….;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индивидуальных испытаниях смонтированного оборудования….;</w:t>
      </w:r>
    </w:p>
    <w:p w:rsidR="003563B1" w:rsidRPr="001D4189"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1D4189" w:rsidRDefault="007F1E23"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1D4189">
        <w:rPr>
          <w:sz w:val="26"/>
          <w:szCs w:val="26"/>
        </w:rPr>
        <w:t xml:space="preserve">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Выполнить в полном объеме все свои обязательства, предусмотренные в других разделах настоящего Договора.</w:t>
      </w:r>
    </w:p>
    <w:p w:rsidR="006C6D8A" w:rsidRPr="001D4189" w:rsidRDefault="00C30076"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Перед началом работ, в случае необходимости,  обеспечить п</w:t>
      </w:r>
      <w:r w:rsidR="00560CA4" w:rsidRPr="001D4189">
        <w:rPr>
          <w:sz w:val="26"/>
          <w:szCs w:val="26"/>
        </w:rPr>
        <w:t xml:space="preserve">олучение необходимых разрешений </w:t>
      </w:r>
      <w:r w:rsidRPr="001D4189">
        <w:rPr>
          <w:sz w:val="26"/>
          <w:szCs w:val="26"/>
        </w:rPr>
        <w:t xml:space="preserve">на использование прилегающей к строительной площадке территории для целей выполнения работ.  </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8274E5">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8274E5"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8274E5">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Обязательства Заказчика</w:t>
      </w:r>
    </w:p>
    <w:p w:rsidR="000F598A" w:rsidRPr="008274E5" w:rsidRDefault="000F598A" w:rsidP="004F513A">
      <w:pPr>
        <w:widowControl w:val="0"/>
        <w:shd w:val="clear" w:color="auto" w:fill="FFFFFF"/>
        <w:tabs>
          <w:tab w:val="left" w:pos="709"/>
          <w:tab w:val="left" w:pos="1276"/>
          <w:tab w:val="left" w:pos="1418"/>
        </w:tabs>
        <w:ind w:firstLine="709"/>
        <w:jc w:val="both"/>
        <w:rPr>
          <w:iCs/>
          <w:sz w:val="26"/>
          <w:szCs w:val="26"/>
        </w:rPr>
      </w:pPr>
      <w:r w:rsidRPr="008274E5">
        <w:rPr>
          <w:iCs/>
          <w:sz w:val="26"/>
          <w:szCs w:val="26"/>
        </w:rPr>
        <w:t>Для реализации настоящего Договора Заказчик принимает на себя обязательства: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Передать Подрядчику в течение 10 (десяти)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lastRenderedPageBreak/>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Общая стоимость  работ по договору </w:t>
      </w:r>
      <w:r w:rsidR="00111284" w:rsidRPr="008274E5">
        <w:rPr>
          <w:b/>
          <w:i/>
          <w:sz w:val="26"/>
          <w:szCs w:val="26"/>
        </w:rPr>
        <w:t xml:space="preserve">является </w:t>
      </w:r>
      <w:r w:rsidR="00BE70ED" w:rsidRPr="008274E5">
        <w:rPr>
          <w:b/>
          <w:i/>
          <w:sz w:val="26"/>
          <w:szCs w:val="26"/>
        </w:rPr>
        <w:t xml:space="preserve">твердой </w:t>
      </w:r>
      <w:r w:rsidR="00111284" w:rsidRPr="008274E5">
        <w:rPr>
          <w:b/>
          <w:i/>
          <w:sz w:val="26"/>
          <w:szCs w:val="26"/>
        </w:rPr>
        <w:t xml:space="preserve"> и корректировке не подлежит.</w:t>
      </w:r>
      <w:r w:rsidR="00F82514" w:rsidRPr="008274E5">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0F598A" w:rsidRPr="008274E5" w:rsidRDefault="00DA6711" w:rsidP="004F513A">
      <w:pPr>
        <w:pStyle w:val="af3"/>
        <w:numPr>
          <w:ilvl w:val="1"/>
          <w:numId w:val="33"/>
        </w:numPr>
        <w:tabs>
          <w:tab w:val="left" w:pos="1276"/>
          <w:tab w:val="left" w:pos="1418"/>
        </w:tabs>
        <w:ind w:left="0" w:firstLine="709"/>
        <w:jc w:val="both"/>
        <w:rPr>
          <w:sz w:val="26"/>
          <w:szCs w:val="26"/>
        </w:rPr>
      </w:pPr>
      <w:r w:rsidRPr="008274E5">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274E5">
        <w:rPr>
          <w:sz w:val="26"/>
          <w:szCs w:val="26"/>
        </w:rPr>
        <w:t>с даты подписания</w:t>
      </w:r>
      <w:proofErr w:type="gramEnd"/>
      <w:r w:rsidRPr="008274E5">
        <w:rPr>
          <w:sz w:val="26"/>
          <w:szCs w:val="26"/>
        </w:rPr>
        <w:t xml:space="preserve"> сторонами акта ввода в эксплуатацию.</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w:t>
      </w:r>
      <w:r w:rsidR="003B79D7" w:rsidRPr="008274E5">
        <w:rPr>
          <w:b/>
          <w:i/>
          <w:color w:val="0000FF"/>
          <w:sz w:val="26"/>
          <w:szCs w:val="26"/>
        </w:rPr>
        <w:lastRenderedPageBreak/>
        <w:t xml:space="preserve">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эксплуатации составляет </w:t>
      </w:r>
      <w:r w:rsidRPr="008274E5">
        <w:rPr>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i/>
          <w:sz w:val="26"/>
          <w:szCs w:val="26"/>
        </w:rPr>
        <w:t>)</w:t>
      </w:r>
      <w:r w:rsidRPr="008274E5">
        <w:rPr>
          <w:bCs/>
          <w:iCs/>
          <w:sz w:val="26"/>
          <w:szCs w:val="26"/>
        </w:rPr>
        <w:t xml:space="preserve"> с момента сдачи Объекта в эксплуатацию.</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bCs/>
          <w:iCs/>
          <w:color w:val="0000FF"/>
          <w:sz w:val="26"/>
          <w:szCs w:val="26"/>
        </w:rPr>
        <w:t>, 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купли-продажи.</w:t>
      </w:r>
      <w:r w:rsidR="00351F4B" w:rsidRPr="008274E5">
        <w:rPr>
          <w:i/>
          <w:iCs/>
          <w:sz w:val="26"/>
          <w:szCs w:val="26"/>
        </w:rPr>
        <w:t xml:space="preserve"> </w:t>
      </w:r>
      <w:proofErr w:type="gramStart"/>
      <w:r w:rsidR="003045E1" w:rsidRPr="008274E5">
        <w:rPr>
          <w:i/>
          <w:iCs/>
          <w:sz w:val="26"/>
          <w:szCs w:val="26"/>
        </w:rPr>
        <w:t>О</w:t>
      </w:r>
      <w:r w:rsidR="00351F4B" w:rsidRPr="008274E5">
        <w:rPr>
          <w:i/>
          <w:iCs/>
          <w:sz w:val="26"/>
          <w:szCs w:val="26"/>
        </w:rPr>
        <w:t>борудовани</w:t>
      </w:r>
      <w:r w:rsidR="003045E1" w:rsidRPr="008274E5">
        <w:rPr>
          <w:i/>
          <w:iCs/>
          <w:sz w:val="26"/>
          <w:szCs w:val="26"/>
        </w:rPr>
        <w:t xml:space="preserve">е,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614939" w:rsidRPr="008274E5">
        <w:rPr>
          <w:i/>
          <w:iCs/>
          <w:sz w:val="26"/>
          <w:szCs w:val="26"/>
        </w:rPr>
        <w:t>)</w:t>
      </w:r>
      <w:r w:rsidR="00351F4B"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r w:rsidR="00C25FBD" w:rsidRPr="008274E5">
        <w:rPr>
          <w:b/>
          <w:i/>
          <w:iCs/>
          <w:color w:val="0000FF"/>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w:t>
      </w:r>
      <w:r w:rsidR="00B47359" w:rsidRPr="008274E5">
        <w:rPr>
          <w:b/>
          <w:i/>
          <w:iCs/>
          <w:color w:val="0000FF"/>
          <w:sz w:val="26"/>
          <w:szCs w:val="26"/>
        </w:rPr>
        <w:lastRenderedPageBreak/>
        <w:t>«Заказчиком»)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lastRenderedPageBreak/>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w:t>
      </w:r>
      <w:proofErr w:type="gramStart"/>
      <w:r w:rsidRPr="008274E5">
        <w:rPr>
          <w:sz w:val="26"/>
          <w:szCs w:val="26"/>
        </w:rPr>
        <w:t xml:space="preserve">Подрядчик до 30 числа каждого месяца представляет Заказчику </w:t>
      </w:r>
      <w:r w:rsidR="00B94B6F" w:rsidRPr="008274E5">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8274E5">
        <w:rPr>
          <w:sz w:val="26"/>
          <w:szCs w:val="26"/>
          <w:lang w:val="en-US"/>
        </w:rPr>
        <w:t>Excel</w:t>
      </w:r>
      <w:r w:rsidR="00B94B6F" w:rsidRPr="008274E5">
        <w:rPr>
          <w:sz w:val="26"/>
          <w:szCs w:val="26"/>
        </w:rPr>
        <w:t xml:space="preserve"> и в электронном виде файл «Гранд - Сметы»</w:t>
      </w:r>
      <w:r w:rsidR="009109FB" w:rsidRPr="008274E5">
        <w:rPr>
          <w:i/>
          <w:sz w:val="26"/>
          <w:szCs w:val="26"/>
        </w:rPr>
        <w:t xml:space="preserve"> (</w:t>
      </w:r>
      <w:r w:rsidR="00DA705E" w:rsidRPr="008274E5">
        <w:rPr>
          <w:i/>
          <w:sz w:val="26"/>
          <w:szCs w:val="26"/>
        </w:rPr>
        <w:t xml:space="preserve">для Амурской области </w:t>
      </w:r>
      <w:r w:rsidR="00DA705E" w:rsidRPr="008274E5">
        <w:rPr>
          <w:sz w:val="26"/>
          <w:szCs w:val="26"/>
        </w:rPr>
        <w:t>«</w:t>
      </w:r>
      <w:r w:rsidR="00DA705E" w:rsidRPr="008274E5">
        <w:rPr>
          <w:i/>
          <w:sz w:val="26"/>
          <w:szCs w:val="26"/>
          <w:lang w:val="en-US"/>
        </w:rPr>
        <w:t>WIN</w:t>
      </w:r>
      <w:r w:rsidR="00DA705E" w:rsidRPr="008274E5">
        <w:rPr>
          <w:i/>
          <w:sz w:val="26"/>
          <w:szCs w:val="26"/>
        </w:rPr>
        <w:t xml:space="preserve"> РИК</w:t>
      </w:r>
      <w:r w:rsidR="00DA705E" w:rsidRPr="008274E5">
        <w:rPr>
          <w:sz w:val="26"/>
          <w:szCs w:val="26"/>
        </w:rPr>
        <w:t>»</w:t>
      </w:r>
      <w:r w:rsidR="00B94B6F" w:rsidRPr="008274E5">
        <w:rPr>
          <w:sz w:val="26"/>
          <w:szCs w:val="26"/>
        </w:rPr>
        <w:t xml:space="preserve"> в формате</w:t>
      </w:r>
      <w:r w:rsidR="009109FB" w:rsidRPr="008274E5">
        <w:rPr>
          <w:sz w:val="26"/>
          <w:szCs w:val="26"/>
        </w:rPr>
        <w:t xml:space="preserve"> </w:t>
      </w:r>
      <w:r w:rsidR="009109FB" w:rsidRPr="008274E5">
        <w:rPr>
          <w:sz w:val="26"/>
          <w:szCs w:val="26"/>
          <w:lang w:val="en-US"/>
        </w:rPr>
        <w:t>XML</w:t>
      </w:r>
      <w:r w:rsidR="00B94B6F" w:rsidRPr="008274E5">
        <w:rPr>
          <w:sz w:val="26"/>
          <w:szCs w:val="26"/>
        </w:rPr>
        <w:t>; справку о стоимости работ (форма КС-3) в количестве 3 экземпляров;</w:t>
      </w:r>
      <w:proofErr w:type="gramEnd"/>
      <w:r w:rsidR="00B94B6F" w:rsidRPr="008274E5">
        <w:rPr>
          <w:sz w:val="26"/>
          <w:szCs w:val="26"/>
        </w:rPr>
        <w:t xml:space="preserve"> счет–фактуру в 1 экземпляре.</w:t>
      </w:r>
      <w:r w:rsidRPr="008274E5">
        <w:rPr>
          <w:sz w:val="26"/>
          <w:szCs w:val="26"/>
        </w:rPr>
        <w:t xml:space="preserve"> </w:t>
      </w:r>
      <w:proofErr w:type="gramStart"/>
      <w:r w:rsidRPr="008274E5">
        <w:rPr>
          <w:sz w:val="26"/>
          <w:szCs w:val="26"/>
        </w:rPr>
        <w:t xml:space="preserve">К акту КС-2 в обязательном порядке прилагается исполнительная документация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работы</w:t>
      </w:r>
      <w:proofErr w:type="gramEnd"/>
      <w:r w:rsidRPr="008274E5">
        <w:rPr>
          <w:sz w:val="26"/>
          <w:szCs w:val="26"/>
        </w:rPr>
        <w:t xml:space="preserve"> 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 xml:space="preserve">а) перечень организаций, участвовавших в производстве строительно-монтажных работ, с указанием видов выполненных ими работ и фамилий </w:t>
      </w:r>
      <w:r w:rsidRPr="008274E5">
        <w:rPr>
          <w:sz w:val="26"/>
          <w:szCs w:val="26"/>
        </w:rPr>
        <w:lastRenderedPageBreak/>
        <w:t>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274E5">
        <w:rPr>
          <w:sz w:val="26"/>
          <w:szCs w:val="26"/>
        </w:rPr>
        <w:t xml:space="preserve"> ;</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ins w:id="1" w:author="Шумилов" w:date="2013-06-14T14:42:00Z"/>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 xml:space="preserve">в лице директора филиала, действующего на основании доверенности и наделенного </w:t>
      </w:r>
      <w:r w:rsidR="007D661C" w:rsidRPr="008274E5">
        <w:rPr>
          <w:sz w:val="26"/>
          <w:szCs w:val="26"/>
        </w:rPr>
        <w:lastRenderedPageBreak/>
        <w:t>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8274E5"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w:t>
      </w:r>
      <w:proofErr w:type="gramStart"/>
      <w:r w:rsidRPr="008274E5">
        <w:rPr>
          <w:sz w:val="26"/>
          <w:szCs w:val="26"/>
        </w:rPr>
        <w:t>от Подрядчика к Заказчику с момента сдачи объекта производства работ в эксплуатацию с подписанием</w:t>
      </w:r>
      <w:proofErr w:type="gramEnd"/>
      <w:r w:rsidRPr="008274E5">
        <w:rPr>
          <w:sz w:val="26"/>
          <w:szCs w:val="26"/>
        </w:rPr>
        <w:t xml:space="preserve"> акта </w:t>
      </w:r>
      <w:r w:rsidRPr="008274E5">
        <w:rPr>
          <w:iCs/>
          <w:sz w:val="26"/>
          <w:szCs w:val="26"/>
        </w:rPr>
        <w:t>ввода в эксплуатацию.</w:t>
      </w:r>
      <w:r w:rsidRPr="008274E5">
        <w:rPr>
          <w:i/>
          <w:iCs/>
          <w:sz w:val="26"/>
          <w:szCs w:val="26"/>
        </w:rPr>
        <w:t xml:space="preserve"> </w:t>
      </w:r>
    </w:p>
    <w:p w:rsidR="000F3C6C" w:rsidRPr="003A7961"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3A7961">
        <w:rPr>
          <w:b/>
          <w:i/>
          <w:color w:val="0000FF"/>
          <w:sz w:val="26"/>
          <w:szCs w:val="26"/>
        </w:rPr>
        <w:t>(В случае реконструкции раздел 11 излагается в следующей редакции:</w:t>
      </w:r>
      <w:proofErr w:type="gramEnd"/>
    </w:p>
    <w:p w:rsidR="00FF16B2" w:rsidRPr="008274E5"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8274E5">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8274E5">
        <w:rPr>
          <w:i/>
          <w:sz w:val="26"/>
          <w:szCs w:val="26"/>
        </w:rPr>
        <w:t>Право собственности на результаты выполненных работ</w:t>
      </w:r>
      <w:r w:rsidRPr="008274E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FE17B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FE17BD">
        <w:rPr>
          <w:b/>
          <w:i/>
          <w:color w:val="0000FF"/>
          <w:sz w:val="26"/>
          <w:szCs w:val="26"/>
        </w:rPr>
        <w:t>(размер пени может быть изменен в зависимости от условий договора)</w:t>
      </w:r>
      <w:r w:rsidRPr="00FE17BD">
        <w:rPr>
          <w:i/>
          <w:color w:val="1F497D" w:themeColor="text2"/>
          <w:sz w:val="26"/>
          <w:szCs w:val="26"/>
        </w:rPr>
        <w:t xml:space="preserve"> </w:t>
      </w:r>
      <w:r w:rsidRPr="00FE17BD">
        <w:rPr>
          <w:sz w:val="26"/>
          <w:szCs w:val="26"/>
        </w:rPr>
        <w:t>от общей стоимости Договора за каждый день просрочки до фактического исполнения обязательства.</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P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8274E5">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274E5">
        <w:rPr>
          <w:sz w:val="26"/>
          <w:szCs w:val="26"/>
        </w:rPr>
        <w:t>дств св</w:t>
      </w:r>
      <w:proofErr w:type="gramEnd"/>
      <w:r w:rsidRPr="008274E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A1CFC" w:rsidRPr="008274E5" w:rsidRDefault="000A1CFC" w:rsidP="004F513A">
      <w:pPr>
        <w:pStyle w:val="af3"/>
        <w:numPr>
          <w:ilvl w:val="1"/>
          <w:numId w:val="39"/>
        </w:numPr>
        <w:tabs>
          <w:tab w:val="left" w:pos="0"/>
          <w:tab w:val="left" w:pos="709"/>
          <w:tab w:val="left" w:pos="1276"/>
          <w:tab w:val="left" w:pos="1418"/>
        </w:tabs>
        <w:ind w:left="0" w:firstLine="709"/>
        <w:jc w:val="both"/>
        <w:rPr>
          <w:sz w:val="26"/>
          <w:szCs w:val="26"/>
        </w:rPr>
      </w:pPr>
      <w:r w:rsidRPr="008274E5">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w:t>
      </w:r>
      <w:r w:rsidRPr="008274E5">
        <w:rPr>
          <w:sz w:val="26"/>
          <w:szCs w:val="26"/>
        </w:rPr>
        <w:lastRenderedPageBreak/>
        <w:t>оценке, к ответу на претензию прилагается поручение банку на перечисление денежных средств с отметкой об исполнении (принятии к исполнению).</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r>
      <w:r w:rsidRPr="008274E5">
        <w:rPr>
          <w:sz w:val="26"/>
          <w:szCs w:val="26"/>
        </w:rPr>
        <w:lastRenderedPageBreak/>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187BD4" w:rsidRDefault="00E0317B"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9"/>
  </w:num>
  <w:num w:numId="7">
    <w:abstractNumId w:val="25"/>
  </w:num>
  <w:num w:numId="8">
    <w:abstractNumId w:val="32"/>
  </w:num>
  <w:num w:numId="9">
    <w:abstractNumId w:val="16"/>
  </w:num>
  <w:num w:numId="10">
    <w:abstractNumId w:val="36"/>
  </w:num>
  <w:num w:numId="11">
    <w:abstractNumId w:val="39"/>
  </w:num>
  <w:num w:numId="12">
    <w:abstractNumId w:val="2"/>
  </w:num>
  <w:num w:numId="13">
    <w:abstractNumId w:val="24"/>
  </w:num>
  <w:num w:numId="14">
    <w:abstractNumId w:val="26"/>
  </w:num>
  <w:num w:numId="15">
    <w:abstractNumId w:val="9"/>
  </w:num>
  <w:num w:numId="16">
    <w:abstractNumId w:val="35"/>
  </w:num>
  <w:num w:numId="17">
    <w:abstractNumId w:val="21"/>
  </w:num>
  <w:num w:numId="18">
    <w:abstractNumId w:val="28"/>
  </w:num>
  <w:num w:numId="19">
    <w:abstractNumId w:val="40"/>
  </w:num>
  <w:num w:numId="20">
    <w:abstractNumId w:val="23"/>
  </w:num>
  <w:num w:numId="21">
    <w:abstractNumId w:val="41"/>
  </w:num>
  <w:num w:numId="22">
    <w:abstractNumId w:val="33"/>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4"/>
  </w:num>
  <w:num w:numId="28">
    <w:abstractNumId w:val="38"/>
  </w:num>
  <w:num w:numId="29">
    <w:abstractNumId w:val="2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6"/>
  </w:num>
  <w:num w:numId="34">
    <w:abstractNumId w:val="10"/>
  </w:num>
  <w:num w:numId="35">
    <w:abstractNumId w:val="8"/>
  </w:num>
  <w:num w:numId="36">
    <w:abstractNumId w:val="13"/>
  </w:num>
  <w:num w:numId="37">
    <w:abstractNumId w:val="15"/>
  </w:num>
  <w:num w:numId="38">
    <w:abstractNumId w:val="20"/>
  </w:num>
  <w:num w:numId="39">
    <w:abstractNumId w:val="34"/>
  </w:num>
  <w:num w:numId="40">
    <w:abstractNumId w:val="14"/>
  </w:num>
  <w:num w:numId="41">
    <w:abstractNumId w:val="17"/>
  </w:num>
  <w:num w:numId="42">
    <w:abstractNumId w:val="7"/>
  </w:num>
  <w:num w:numId="43">
    <w:abstractNumId w:val="22"/>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11284"/>
    <w:rsid w:val="00113DAC"/>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79C3"/>
    <w:rsid w:val="001D09CA"/>
    <w:rsid w:val="001D4189"/>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A7961"/>
    <w:rsid w:val="003B79D7"/>
    <w:rsid w:val="003C1D90"/>
    <w:rsid w:val="003C70A5"/>
    <w:rsid w:val="003D1ED5"/>
    <w:rsid w:val="003D4E0E"/>
    <w:rsid w:val="003E49E2"/>
    <w:rsid w:val="003E66F6"/>
    <w:rsid w:val="003E74F8"/>
    <w:rsid w:val="003F4251"/>
    <w:rsid w:val="00407A88"/>
    <w:rsid w:val="0041346B"/>
    <w:rsid w:val="00421081"/>
    <w:rsid w:val="0042534A"/>
    <w:rsid w:val="004276BD"/>
    <w:rsid w:val="00430ADD"/>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4F513A"/>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1849"/>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274E5"/>
    <w:rsid w:val="00836392"/>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6455"/>
    <w:rsid w:val="00BE70ED"/>
    <w:rsid w:val="00BF2EB6"/>
    <w:rsid w:val="00C004E5"/>
    <w:rsid w:val="00C00C51"/>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2232"/>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157E-FC15-4392-BB0B-A1A042CF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7528</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50344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20</cp:revision>
  <cp:lastPrinted>2013-06-24T06:38:00Z</cp:lastPrinted>
  <dcterms:created xsi:type="dcterms:W3CDTF">2013-11-25T05:42:00Z</dcterms:created>
  <dcterms:modified xsi:type="dcterms:W3CDTF">2014-01-14T03:43:00Z</dcterms:modified>
</cp:coreProperties>
</file>