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bookmarkStart w:id="0" w:name="_GoBack"/>
      <w:bookmarkEnd w:id="0"/>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 xml:space="preserve">Сроком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2378C">
        <w:rPr>
          <w:b/>
          <w:i/>
          <w:sz w:val="26"/>
          <w:szCs w:val="26"/>
        </w:rPr>
        <w:t>г</w:t>
      </w:r>
      <w:proofErr w:type="gramEnd"/>
      <w:r w:rsidRPr="00B2378C">
        <w:rPr>
          <w:b/>
          <w:i/>
          <w:sz w:val="26"/>
          <w:szCs w:val="26"/>
        </w:rPr>
        <w:t>.</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proofErr w:type="gramStart"/>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В случае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которая составляет</w:t>
      </w:r>
      <w:proofErr w:type="gramStart"/>
      <w:r w:rsidRPr="00B2378C">
        <w:rPr>
          <w:b/>
          <w:i/>
          <w:sz w:val="26"/>
          <w:szCs w:val="26"/>
        </w:rPr>
        <w:t xml:space="preserve"> _____________ (________________________) </w:t>
      </w:r>
      <w:proofErr w:type="gramEnd"/>
      <w:r w:rsidRPr="00B2378C">
        <w:rPr>
          <w:b/>
          <w:i/>
          <w:sz w:val="26"/>
          <w:szCs w:val="26"/>
        </w:rPr>
        <w:t xml:space="preserve">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w:t>
      </w:r>
      <w:proofErr w:type="gramStart"/>
      <w:r w:rsidRPr="00B2378C">
        <w:rPr>
          <w:b/>
          <w:i/>
          <w:sz w:val="26"/>
          <w:szCs w:val="26"/>
        </w:rPr>
        <w:t xml:space="preserve"> ________________ (_______________________________________) </w:t>
      </w:r>
      <w:proofErr w:type="gramEnd"/>
      <w:r w:rsidRPr="00B2378C">
        <w:rPr>
          <w:b/>
          <w:i/>
          <w:sz w:val="26"/>
          <w:szCs w:val="26"/>
        </w:rPr>
        <w:t>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B2378C">
        <w:rPr>
          <w:sz w:val="26"/>
          <w:szCs w:val="26"/>
        </w:rPr>
        <w:t>дств в р</w:t>
      </w:r>
      <w:proofErr w:type="gramEnd"/>
      <w:r w:rsidRPr="00B2378C">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B2378C">
        <w:rPr>
          <w:b/>
          <w:i/>
          <w:color w:val="0000FF"/>
          <w:sz w:val="26"/>
          <w:szCs w:val="26"/>
        </w:rPr>
        <w:t>В случае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DB0404" w:rsidRPr="00B2378C">
        <w:rPr>
          <w:b/>
          <w:i/>
          <w:color w:val="0000FF"/>
          <w:sz w:val="26"/>
          <w:szCs w:val="26"/>
        </w:rPr>
        <w:t>1</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proofErr w:type="gramStart"/>
      <w:r w:rsidRPr="00B2378C">
        <w:rPr>
          <w:sz w:val="26"/>
          <w:szCs w:val="26"/>
        </w:rPr>
        <w:t>с даты ввода</w:t>
      </w:r>
      <w:proofErr w:type="gramEnd"/>
      <w:r w:rsidRPr="00B2378C">
        <w:rPr>
          <w:sz w:val="26"/>
          <w:szCs w:val="26"/>
        </w:rPr>
        <w:t xml:space="preserve">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2378C">
        <w:rPr>
          <w:sz w:val="26"/>
          <w:szCs w:val="26"/>
        </w:rPr>
        <w:t>последний</w:t>
      </w:r>
      <w:proofErr w:type="gramEnd"/>
      <w:r w:rsidRPr="00B2378C">
        <w:rPr>
          <w:sz w:val="26"/>
          <w:szCs w:val="26"/>
        </w:rPr>
        <w:t xml:space="preserve">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proofErr w:type="gramStart"/>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roofErr w:type="gramEnd"/>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proofErr w:type="gramStart"/>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предупреждает Заказчика не менее</w:t>
      </w:r>
      <w:proofErr w:type="gramStart"/>
      <w:r w:rsidRPr="00B2378C">
        <w:rPr>
          <w:sz w:val="26"/>
          <w:szCs w:val="26"/>
        </w:rPr>
        <w:t>,</w:t>
      </w:r>
      <w:proofErr w:type="gramEnd"/>
      <w:r w:rsidRPr="00B2378C">
        <w:rPr>
          <w:sz w:val="26"/>
          <w:szCs w:val="26"/>
        </w:rPr>
        <w:t xml:space="preserve">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roofErr w:type="gramEnd"/>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roofErr w:type="gramEnd"/>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roofErr w:type="gramEnd"/>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proofErr w:type="gramStart"/>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roofErr w:type="gramEnd"/>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2378C">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2378C">
        <w:rPr>
          <w:sz w:val="26"/>
          <w:szCs w:val="26"/>
        </w:rPr>
        <w:t>жд стр</w:t>
      </w:r>
      <w:proofErr w:type="gramEnd"/>
      <w:r w:rsidR="00A10248" w:rsidRPr="00B2378C">
        <w:rPr>
          <w:sz w:val="26"/>
          <w:szCs w:val="26"/>
        </w:rPr>
        <w:t>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2378C">
        <w:rPr>
          <w:sz w:val="26"/>
          <w:szCs w:val="26"/>
        </w:rPr>
        <w:t xml:space="preserve">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w:t>
      </w:r>
      <w:proofErr w:type="gramStart"/>
      <w:r w:rsidRPr="00C64C7C">
        <w:rPr>
          <w:sz w:val="26"/>
          <w:szCs w:val="26"/>
        </w:rPr>
        <w:t xml:space="preserve">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w:t>
      </w:r>
      <w:proofErr w:type="gramEnd"/>
      <w:r w:rsidR="00B94B6F" w:rsidRPr="00E77176">
        <w:rPr>
          <w:sz w:val="26"/>
          <w:szCs w:val="26"/>
        </w:rPr>
        <w:t xml:space="preserve"> счет–фактуру в 1 экземпляре.</w:t>
      </w:r>
      <w:r w:rsidRPr="00E77176">
        <w:rPr>
          <w:sz w:val="26"/>
          <w:szCs w:val="26"/>
        </w:rPr>
        <w:t xml:space="preserve"> </w:t>
      </w:r>
      <w:proofErr w:type="gramStart"/>
      <w:r w:rsidRPr="00E77176">
        <w:rPr>
          <w:sz w:val="26"/>
          <w:szCs w:val="26"/>
        </w:rPr>
        <w:t xml:space="preserve">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w:t>
      </w:r>
      <w:proofErr w:type="gramEnd"/>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7176">
        <w:rPr>
          <w:sz w:val="26"/>
          <w:szCs w:val="26"/>
        </w:rPr>
        <w:t>браком  работы</w:t>
      </w:r>
      <w:proofErr w:type="gramEnd"/>
      <w:r w:rsidRPr="00E77176">
        <w:rPr>
          <w:sz w:val="26"/>
          <w:szCs w:val="26"/>
        </w:rPr>
        <w:t xml:space="preserve">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В случае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77176">
        <w:rPr>
          <w:sz w:val="26"/>
          <w:szCs w:val="26"/>
        </w:rPr>
        <w:t xml:space="preserve"> ;</w:t>
      </w:r>
      <w:proofErr w:type="gramEnd"/>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1"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proofErr w:type="gramStart"/>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roofErr w:type="gramEnd"/>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proofErr w:type="gramStart"/>
      <w:r w:rsidR="000515D5" w:rsidRPr="00AD310F">
        <w:rPr>
          <w:i/>
          <w:color w:val="FF0000"/>
          <w:sz w:val="26"/>
          <w:szCs w:val="26"/>
        </w:rPr>
        <w:t xml:space="preserve">( </w:t>
      </w:r>
      <w:proofErr w:type="gramEnd"/>
      <w:r w:rsidR="000515D5" w:rsidRPr="00AD310F">
        <w:rPr>
          <w:i/>
          <w:color w:val="FF0000"/>
          <w:sz w:val="26"/>
          <w:szCs w:val="26"/>
        </w:rPr>
        <w:t>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proofErr w:type="gramStart"/>
      <w:r w:rsidRPr="00B2378C">
        <w:rPr>
          <w:bCs/>
          <w:i/>
          <w:sz w:val="26"/>
          <w:szCs w:val="26"/>
        </w:rPr>
        <w:t>(В случае реконструкции раздел 11 излагается в следующей редакции:</w:t>
      </w:r>
      <w:proofErr w:type="gramEnd"/>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proofErr w:type="gramStart"/>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roofErr w:type="gramEnd"/>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 по 10 календарные дни </w:t>
      </w:r>
      <w:proofErr w:type="gramStart"/>
      <w:r w:rsidRPr="00B2378C">
        <w:rPr>
          <w:b/>
          <w:bCs/>
          <w:i/>
          <w:sz w:val="26"/>
          <w:szCs w:val="26"/>
        </w:rPr>
        <w:t>просрочки выполнения работ уплаты пени</w:t>
      </w:r>
      <w:proofErr w:type="gramEnd"/>
      <w:r w:rsidRPr="00B2378C">
        <w:rPr>
          <w:b/>
          <w:bCs/>
          <w:i/>
          <w:sz w:val="26"/>
          <w:szCs w:val="26"/>
        </w:rPr>
        <w:t xml:space="preserve">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11 календарного дня </w:t>
      </w:r>
      <w:proofErr w:type="gramStart"/>
      <w:r w:rsidRPr="00B2378C">
        <w:rPr>
          <w:b/>
          <w:bCs/>
          <w:i/>
          <w:sz w:val="26"/>
          <w:szCs w:val="26"/>
        </w:rPr>
        <w:t>просрочки выполнения работ уплаты штрафа</w:t>
      </w:r>
      <w:proofErr w:type="gramEnd"/>
      <w:r w:rsidRPr="00B2378C">
        <w:rPr>
          <w:b/>
          <w:bCs/>
          <w:i/>
          <w:sz w:val="26"/>
          <w:szCs w:val="26"/>
        </w:rPr>
        <w:t xml:space="preserve">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proofErr w:type="gramStart"/>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2378C">
        <w:rPr>
          <w:sz w:val="26"/>
          <w:szCs w:val="26"/>
        </w:rPr>
        <w:t xml:space="preserve">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2378C">
        <w:rPr>
          <w:spacing w:val="-6"/>
          <w:sz w:val="26"/>
          <w:szCs w:val="26"/>
        </w:rPr>
        <w:t>но</w:t>
      </w:r>
      <w:proofErr w:type="gramEnd"/>
      <w:r w:rsidRPr="00B2378C">
        <w:rPr>
          <w:spacing w:val="-6"/>
          <w:sz w:val="26"/>
          <w:szCs w:val="26"/>
        </w:rPr>
        <w:t xml:space="preserve">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2378C">
        <w:rPr>
          <w:sz w:val="26"/>
          <w:szCs w:val="26"/>
        </w:rPr>
        <w:t>.</w:t>
      </w:r>
      <w:proofErr w:type="gramEnd"/>
      <w:r w:rsidR="00712568" w:rsidRPr="00B2378C">
        <w:rPr>
          <w:sz w:val="26"/>
          <w:szCs w:val="26"/>
        </w:rPr>
        <w:t xml:space="preserve"> </w:t>
      </w:r>
      <w:r w:rsidR="00712568" w:rsidRPr="00B2378C">
        <w:rPr>
          <w:b/>
          <w:i/>
          <w:color w:val="FF0000"/>
          <w:sz w:val="26"/>
          <w:szCs w:val="26"/>
        </w:rPr>
        <w:t>(</w:t>
      </w:r>
      <w:proofErr w:type="gramStart"/>
      <w:r w:rsidR="00616965" w:rsidRPr="00B2378C">
        <w:rPr>
          <w:b/>
          <w:i/>
          <w:color w:val="FF0000"/>
          <w:sz w:val="26"/>
          <w:szCs w:val="26"/>
        </w:rPr>
        <w:t>п</w:t>
      </w:r>
      <w:proofErr w:type="gramEnd"/>
      <w:r w:rsidR="00616965" w:rsidRPr="00B2378C">
        <w:rPr>
          <w:b/>
          <w:i/>
          <w:color w:val="FF0000"/>
          <w:sz w:val="26"/>
          <w:szCs w:val="26"/>
        </w:rPr>
        <w:t xml:space="preserve">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2378C">
        <w:rPr>
          <w:sz w:val="26"/>
          <w:szCs w:val="26"/>
        </w:rPr>
        <w:t>подрядчику</w:t>
      </w:r>
      <w:proofErr w:type="gramEnd"/>
      <w:r w:rsidRPr="00B2378C">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w:t>
      </w:r>
      <w:proofErr w:type="gramStart"/>
      <w:r w:rsidRPr="00B2378C">
        <w:rPr>
          <w:sz w:val="26"/>
          <w:szCs w:val="26"/>
        </w:rPr>
        <w:t>срока действия договора обязательства сторон</w:t>
      </w:r>
      <w:proofErr w:type="gramEnd"/>
      <w:r w:rsidRPr="00B2378C">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EE45E6" w:rsidRDefault="00EE45E6" w:rsidP="006A6389">
      <w:pPr>
        <w:tabs>
          <w:tab w:val="left" w:pos="3712"/>
        </w:tabs>
        <w:ind w:left="5760"/>
        <w:rPr>
          <w:sz w:val="28"/>
          <w:szCs w:val="28"/>
        </w:rPr>
      </w:pPr>
    </w:p>
    <w:p w:rsidR="00135465" w:rsidRDefault="00135465"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w:t>
      </w:r>
      <w:proofErr w:type="gramStart"/>
      <w:r w:rsidRPr="00F87F61">
        <w:rPr>
          <w:sz w:val="26"/>
          <w:szCs w:val="26"/>
        </w:rPr>
        <w:t>действующего</w:t>
      </w:r>
      <w:proofErr w:type="gramEnd"/>
      <w:r w:rsidRPr="00F87F61">
        <w:rPr>
          <w:sz w:val="26"/>
          <w:szCs w:val="26"/>
        </w:rPr>
        <w:t xml:space="preserve">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F87F61">
          <w:rPr>
            <w:rFonts w:eastAsia="Calibri"/>
            <w:sz w:val="26"/>
            <w:szCs w:val="26"/>
            <w:lang w:eastAsia="en-US"/>
          </w:rPr>
          <w:t>Критери</w:t>
        </w:r>
      </w:hyperlink>
      <w:r w:rsidRPr="00F87F61">
        <w:rPr>
          <w:rFonts w:eastAsia="Calibri"/>
          <w:sz w:val="26"/>
          <w:szCs w:val="26"/>
          <w:lang w:eastAsia="en-US"/>
        </w:rPr>
        <w:t>ям</w:t>
      </w:r>
      <w:proofErr w:type="gramEnd"/>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87F61">
        <w:rPr>
          <w:sz w:val="26"/>
          <w:szCs w:val="26"/>
        </w:rPr>
        <w:t>с даты получения</w:t>
      </w:r>
      <w:proofErr w:type="gramEnd"/>
      <w:r w:rsidRPr="00F87F61">
        <w:rPr>
          <w:sz w:val="26"/>
          <w:szCs w:val="26"/>
        </w:rPr>
        <w:t xml:space="preserve">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3B46"/>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CB06C-C038-435D-9550-09799AB7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7295</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2013-06-24T06:38:00Z</cp:lastPrinted>
  <dcterms:created xsi:type="dcterms:W3CDTF">2013-09-19T03:53:00Z</dcterms:created>
  <dcterms:modified xsi:type="dcterms:W3CDTF">2013-09-19T03:53:00Z</dcterms:modified>
</cp:coreProperties>
</file>