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11-03-19-0</w:t>
      </w:r>
      <w:r w:rsidR="0098475D">
        <w:t>5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98475D">
        <w:t>49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98475D" w:rsidP="009A327E">
      <w:pPr>
        <w:ind w:firstLine="240"/>
        <w:jc w:val="center"/>
        <w:rPr>
          <w:b/>
          <w:i/>
          <w:iCs/>
        </w:rPr>
      </w:pPr>
      <w:r>
        <w:rPr>
          <w:b/>
          <w:i/>
          <w:iCs/>
        </w:rPr>
        <w:t>Комплекты блоков и модулей для оборудования связи</w:t>
      </w:r>
    </w:p>
    <w:p w:rsidR="00A74462" w:rsidRPr="009A327E" w:rsidRDefault="00467F29" w:rsidP="009A327E">
      <w:pPr>
        <w:jc w:val="center"/>
      </w:pPr>
      <w:r w:rsidRPr="009A327E">
        <w:t>ОЗП</w:t>
      </w:r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5C59ED">
        <w:t>1</w:t>
      </w:r>
      <w:r w:rsidR="00066134">
        <w:t>5</w:t>
      </w:r>
      <w:r w:rsidR="00467F29" w:rsidRPr="009A327E">
        <w:t>.0</w:t>
      </w:r>
      <w:r w:rsidR="005C59ED">
        <w:t>9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066134">
        <w:t>01</w:t>
      </w:r>
      <w:r w:rsidR="00467F29" w:rsidRPr="009A327E">
        <w:t>.</w:t>
      </w:r>
      <w:r w:rsidR="00066134">
        <w:t>12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066134">
        <w:t>15</w:t>
      </w:r>
      <w:r w:rsidR="00B23A78" w:rsidRPr="009A327E">
        <w:t>.1</w:t>
      </w:r>
      <w:r w:rsidR="00C07A61">
        <w:t>2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E82B26" w:rsidRPr="009A327E">
        <w:t>подрядчика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>опыта поставки аналогичного оборудования не менее 3-х лет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от завода-изготовителя основной части оборудования о готовности </w:t>
      </w:r>
      <w:r w:rsidR="00066134">
        <w:t xml:space="preserve">его изготовить и </w:t>
      </w:r>
      <w:r w:rsidRPr="009A327E">
        <w:t>поставить в рамках данного запроса предложений.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066134">
        <w:t>12</w:t>
      </w:r>
      <w:r w:rsidRPr="009A327E">
        <w:t xml:space="preserve"> месяцев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CF4AE5" w:rsidRPr="009A327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подтверждения завода-изготовителя о распространении всех фирменных гарантий производителя на оборудование,</w:t>
      </w:r>
      <w:r w:rsidR="00066134">
        <w:t xml:space="preserve"> поставляемое по данной закупке</w:t>
      </w:r>
      <w:r w:rsidRPr="009A327E">
        <w:t>.</w:t>
      </w: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на </w:t>
      </w:r>
      <w:r w:rsidR="00066134">
        <w:t>2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lastRenderedPageBreak/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F558A0" w:rsidP="009A327E">
      <w:r w:rsidRPr="009A327E">
        <w:t xml:space="preserve">                  </w:t>
      </w:r>
      <w:r w:rsidR="00FE5305">
        <w:t>ООО «НПФ Модем», ООО «ЦСП», ООО «</w:t>
      </w:r>
      <w:proofErr w:type="spellStart"/>
      <w:r w:rsidR="00FE5305">
        <w:t>Натекс</w:t>
      </w:r>
      <w:proofErr w:type="spellEnd"/>
      <w:r w:rsidR="00FE5305">
        <w:t>-ДВ», ООО «ТМ системы»</w:t>
      </w:r>
      <w:r w:rsidRPr="009A327E">
        <w:t>.</w:t>
      </w:r>
    </w:p>
    <w:p w:rsidR="00FE5305" w:rsidRPr="009A327E" w:rsidRDefault="00FE5305" w:rsidP="009A327E"/>
    <w:p w:rsidR="009A327E" w:rsidRPr="009A327E" w:rsidRDefault="009A327E" w:rsidP="009A327E">
      <w:bookmarkStart w:id="0" w:name="_GoBack"/>
      <w:bookmarkEnd w:id="0"/>
    </w:p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40A9C"/>
    <w:rsid w:val="00151612"/>
    <w:rsid w:val="00177343"/>
    <w:rsid w:val="001C615E"/>
    <w:rsid w:val="001F1ED9"/>
    <w:rsid w:val="002573AB"/>
    <w:rsid w:val="002D1C33"/>
    <w:rsid w:val="002D7A3D"/>
    <w:rsid w:val="003001C2"/>
    <w:rsid w:val="003068DA"/>
    <w:rsid w:val="00410CE1"/>
    <w:rsid w:val="004362EB"/>
    <w:rsid w:val="00467F29"/>
    <w:rsid w:val="004B4E2D"/>
    <w:rsid w:val="004F46B1"/>
    <w:rsid w:val="00502DF2"/>
    <w:rsid w:val="00556F20"/>
    <w:rsid w:val="0056214B"/>
    <w:rsid w:val="005707C2"/>
    <w:rsid w:val="005B7407"/>
    <w:rsid w:val="005C59ED"/>
    <w:rsid w:val="005E55F1"/>
    <w:rsid w:val="00600B16"/>
    <w:rsid w:val="00614B7E"/>
    <w:rsid w:val="006322A6"/>
    <w:rsid w:val="006343ED"/>
    <w:rsid w:val="0066590B"/>
    <w:rsid w:val="0068175E"/>
    <w:rsid w:val="006A04EF"/>
    <w:rsid w:val="006C4C5A"/>
    <w:rsid w:val="006D2753"/>
    <w:rsid w:val="006E08A6"/>
    <w:rsid w:val="006E6B40"/>
    <w:rsid w:val="006E6B82"/>
    <w:rsid w:val="00737497"/>
    <w:rsid w:val="0078026A"/>
    <w:rsid w:val="00782A49"/>
    <w:rsid w:val="00783706"/>
    <w:rsid w:val="007D193A"/>
    <w:rsid w:val="007F5FD9"/>
    <w:rsid w:val="008800C8"/>
    <w:rsid w:val="008807C1"/>
    <w:rsid w:val="008B5211"/>
    <w:rsid w:val="008C17A8"/>
    <w:rsid w:val="008E2E93"/>
    <w:rsid w:val="00922D33"/>
    <w:rsid w:val="00950F00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C0C58"/>
    <w:rsid w:val="00AC57A7"/>
    <w:rsid w:val="00B23A78"/>
    <w:rsid w:val="00B25A92"/>
    <w:rsid w:val="00B4393D"/>
    <w:rsid w:val="00B77E05"/>
    <w:rsid w:val="00BA19E2"/>
    <w:rsid w:val="00BA6589"/>
    <w:rsid w:val="00C021D1"/>
    <w:rsid w:val="00C07A61"/>
    <w:rsid w:val="00C20AC9"/>
    <w:rsid w:val="00C41F38"/>
    <w:rsid w:val="00C80BE3"/>
    <w:rsid w:val="00C8767F"/>
    <w:rsid w:val="00C970C0"/>
    <w:rsid w:val="00CF4AE5"/>
    <w:rsid w:val="00D64628"/>
    <w:rsid w:val="00D66F16"/>
    <w:rsid w:val="00DB0548"/>
    <w:rsid w:val="00DD77D6"/>
    <w:rsid w:val="00E11149"/>
    <w:rsid w:val="00E542D2"/>
    <w:rsid w:val="00E73F06"/>
    <w:rsid w:val="00E82B26"/>
    <w:rsid w:val="00EA4285"/>
    <w:rsid w:val="00EF7B0E"/>
    <w:rsid w:val="00F362BB"/>
    <w:rsid w:val="00F558A0"/>
    <w:rsid w:val="00F55EAC"/>
    <w:rsid w:val="00F66A9B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63B7-8BEB-4471-B2C5-FDA33F9C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9</cp:revision>
  <cp:lastPrinted>2013-08-03T03:45:00Z</cp:lastPrinted>
  <dcterms:created xsi:type="dcterms:W3CDTF">2013-08-03T03:15:00Z</dcterms:created>
  <dcterms:modified xsi:type="dcterms:W3CDTF">2013-08-03T04:27:00Z</dcterms:modified>
</cp:coreProperties>
</file>