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93" w:rsidRPr="009A327E" w:rsidRDefault="00A74462" w:rsidP="009A327E">
      <w:pPr>
        <w:jc w:val="center"/>
      </w:pPr>
      <w:r w:rsidRPr="009A327E">
        <w:t>Заявка на проведение закупки</w:t>
      </w:r>
    </w:p>
    <w:p w:rsidR="00A74462" w:rsidRPr="009A327E" w:rsidRDefault="00737497" w:rsidP="009A327E">
      <w:pPr>
        <w:jc w:val="center"/>
      </w:pPr>
      <w:r w:rsidRPr="009A327E">
        <w:t xml:space="preserve">№ </w:t>
      </w:r>
      <w:r w:rsidR="00C80BE3" w:rsidRPr="009A327E">
        <w:t xml:space="preserve">   </w:t>
      </w:r>
      <w:r w:rsidR="00502DF2" w:rsidRPr="009A327E">
        <w:t xml:space="preserve">11-03-19-01 </w:t>
      </w:r>
      <w:r w:rsidR="00A74462" w:rsidRPr="009A327E">
        <w:t xml:space="preserve">от </w:t>
      </w:r>
      <w:r w:rsidR="00502DF2" w:rsidRPr="009A327E">
        <w:t>02.</w:t>
      </w:r>
      <w:r w:rsidR="00C80BE3" w:rsidRPr="009A327E">
        <w:t>0</w:t>
      </w:r>
      <w:r w:rsidR="00502DF2" w:rsidRPr="009A327E">
        <w:t>8</w:t>
      </w:r>
      <w:r w:rsidR="00A74462" w:rsidRPr="009A327E">
        <w:t>.201</w:t>
      </w:r>
      <w:r w:rsidR="00502DF2" w:rsidRPr="009A327E">
        <w:t>3</w:t>
      </w:r>
      <w:r w:rsidR="00A74462" w:rsidRPr="009A327E">
        <w:t>г.</w:t>
      </w:r>
    </w:p>
    <w:p w:rsidR="00A74462" w:rsidRPr="009A327E" w:rsidRDefault="00A74462" w:rsidP="009A327E"/>
    <w:p w:rsidR="009A327E" w:rsidRPr="009A327E" w:rsidRDefault="009A327E" w:rsidP="009A327E"/>
    <w:p w:rsidR="00052511" w:rsidRPr="009A327E" w:rsidRDefault="00A74462" w:rsidP="009A327E">
      <w:pPr>
        <w:jc w:val="right"/>
      </w:pPr>
      <w:r w:rsidRPr="009A327E">
        <w:t xml:space="preserve">Закупка </w:t>
      </w:r>
      <w:r w:rsidR="00177343" w:rsidRPr="009A327E">
        <w:t>№</w:t>
      </w:r>
      <w:r w:rsidR="007F5FD9" w:rsidRPr="009A327E">
        <w:t xml:space="preserve"> </w:t>
      </w:r>
      <w:r w:rsidR="00052511" w:rsidRPr="009A327E">
        <w:t>1659</w:t>
      </w:r>
      <w:r w:rsidR="00177343" w:rsidRPr="009A327E">
        <w:t xml:space="preserve">                          </w:t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177343" w:rsidRPr="009A327E">
        <w:t xml:space="preserve"> </w:t>
      </w:r>
      <w:r w:rsidRPr="009A327E">
        <w:t>Раздел</w:t>
      </w:r>
      <w:r w:rsidR="00052511" w:rsidRPr="009A327E">
        <w:t xml:space="preserve"> 2</w:t>
      </w:r>
      <w:r w:rsidR="00A32D5B" w:rsidRPr="009A327E">
        <w:t>.</w:t>
      </w:r>
      <w:r w:rsidR="00052511" w:rsidRPr="009A327E">
        <w:t>2</w:t>
      </w:r>
      <w:r w:rsidR="00A32D5B" w:rsidRPr="009A327E">
        <w:t>.</w:t>
      </w:r>
      <w:r w:rsidR="00052511" w:rsidRPr="009A327E">
        <w:t>1</w:t>
      </w:r>
      <w:r w:rsidRPr="009A327E">
        <w:t xml:space="preserve"> </w:t>
      </w:r>
      <w:r w:rsidR="00052511" w:rsidRPr="009A327E">
        <w:t>«</w:t>
      </w:r>
      <w:r w:rsidR="00052511" w:rsidRPr="009A327E">
        <w:t xml:space="preserve">Услуги </w:t>
      </w:r>
      <w:proofErr w:type="spellStart"/>
      <w:r w:rsidR="00052511" w:rsidRPr="009A327E">
        <w:t>ТПиР»</w:t>
      </w:r>
      <w:proofErr w:type="spellEnd"/>
    </w:p>
    <w:p w:rsidR="00A74462" w:rsidRPr="009A327E" w:rsidRDefault="00A74462" w:rsidP="009A327E">
      <w:pPr>
        <w:jc w:val="right"/>
      </w:pPr>
      <w:r w:rsidRPr="009A327E">
        <w:t>ГКПЗ 201</w:t>
      </w:r>
      <w:r w:rsidR="00052511" w:rsidRPr="009A327E">
        <w:t>3</w:t>
      </w:r>
      <w:r w:rsidRPr="009A327E">
        <w:t xml:space="preserve"> г</w:t>
      </w:r>
      <w:r w:rsidR="00052511" w:rsidRPr="009A327E">
        <w:t>. (доп. закупки)</w:t>
      </w:r>
      <w:r w:rsidR="00737497" w:rsidRPr="009A327E">
        <w:t xml:space="preserve">                                                                                                                </w:t>
      </w:r>
    </w:p>
    <w:p w:rsidR="00A74462" w:rsidRPr="009A327E" w:rsidRDefault="00A74462" w:rsidP="009A327E"/>
    <w:p w:rsidR="009A327E" w:rsidRPr="009A327E" w:rsidRDefault="009A327E" w:rsidP="009A327E"/>
    <w:p w:rsidR="00467F29" w:rsidRPr="009A327E" w:rsidRDefault="00467F29" w:rsidP="009A327E">
      <w:pPr>
        <w:ind w:firstLine="240"/>
        <w:jc w:val="center"/>
        <w:rPr>
          <w:b/>
          <w:i/>
          <w:iCs/>
        </w:rPr>
      </w:pPr>
      <w:r w:rsidRPr="009A327E">
        <w:rPr>
          <w:b/>
          <w:i/>
          <w:iCs/>
        </w:rPr>
        <w:t>Оснащение ПС ХЭС Мультиплексорами связи</w:t>
      </w:r>
    </w:p>
    <w:p w:rsidR="00A74462" w:rsidRPr="009A327E" w:rsidRDefault="00467F29" w:rsidP="009A327E">
      <w:pPr>
        <w:jc w:val="center"/>
      </w:pPr>
      <w:r w:rsidRPr="009A327E">
        <w:t>ОЗП ЭТП</w:t>
      </w:r>
    </w:p>
    <w:p w:rsidR="00467F29" w:rsidRPr="009A327E" w:rsidRDefault="00467F29" w:rsidP="009A327E">
      <w:pPr>
        <w:jc w:val="center"/>
      </w:pPr>
    </w:p>
    <w:p w:rsidR="009A327E" w:rsidRPr="009A327E" w:rsidRDefault="009A327E" w:rsidP="009A327E">
      <w:pPr>
        <w:jc w:val="center"/>
      </w:pPr>
    </w:p>
    <w:p w:rsidR="00A74462" w:rsidRDefault="00A74462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Общие условия проведения закупки</w:t>
      </w:r>
    </w:p>
    <w:p w:rsidR="009A327E" w:rsidRPr="009A327E" w:rsidRDefault="009A327E" w:rsidP="009A327E">
      <w:pPr>
        <w:ind w:left="720"/>
        <w:rPr>
          <w:b/>
        </w:rPr>
      </w:pPr>
    </w:p>
    <w:p w:rsidR="001F1ED9" w:rsidRPr="009A327E" w:rsidRDefault="00A74462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Временной интервал объявления о начале процедуры: </w:t>
      </w:r>
      <w:r w:rsidR="00467F29" w:rsidRPr="009A327E">
        <w:t>3</w:t>
      </w:r>
      <w:r w:rsidRPr="009A327E">
        <w:t xml:space="preserve"> квартал 201</w:t>
      </w:r>
      <w:r w:rsidR="00467F29" w:rsidRPr="009A327E">
        <w:t>3</w:t>
      </w:r>
      <w:r w:rsidRPr="009A327E">
        <w:t xml:space="preserve"> года</w:t>
      </w:r>
      <w:r w:rsidR="00467F29" w:rsidRPr="009A327E">
        <w:t xml:space="preserve"> (01.09.2013)</w:t>
      </w:r>
      <w:r w:rsidR="00A32D5B" w:rsidRPr="009A327E">
        <w:t>.</w:t>
      </w:r>
      <w:r w:rsidR="00B23A78" w:rsidRPr="009A327E">
        <w:t xml:space="preserve"> </w:t>
      </w:r>
    </w:p>
    <w:p w:rsidR="001F1ED9" w:rsidRPr="009A327E" w:rsidRDefault="00B23A78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Срок начала выполнения работ: </w:t>
      </w:r>
      <w:r w:rsidR="001F1ED9" w:rsidRPr="009A327E">
        <w:t xml:space="preserve">после заключения договора, не позднее </w:t>
      </w:r>
      <w:r w:rsidR="00467F29" w:rsidRPr="009A327E">
        <w:t>15.10.2013 г.</w:t>
      </w:r>
      <w:r w:rsidRPr="009A327E">
        <w:t xml:space="preserve"> </w:t>
      </w:r>
    </w:p>
    <w:p w:rsidR="00B23A78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С</w:t>
      </w:r>
      <w:r w:rsidR="00B23A78" w:rsidRPr="009A327E">
        <w:t xml:space="preserve">рок окончания выполнения работ: </w:t>
      </w:r>
      <w:r w:rsidR="00467F29" w:rsidRPr="009A327E">
        <w:t>30</w:t>
      </w:r>
      <w:r w:rsidR="00B23A78" w:rsidRPr="009A327E">
        <w:t>.1</w:t>
      </w:r>
      <w:r w:rsidR="00467F29" w:rsidRPr="009A327E">
        <w:t>1</w:t>
      </w:r>
      <w:r w:rsidR="00B23A78" w:rsidRPr="009A327E">
        <w:t>.201</w:t>
      </w:r>
      <w:r w:rsidR="00467F29" w:rsidRPr="009A327E">
        <w:t>3</w:t>
      </w:r>
    </w:p>
    <w:p w:rsidR="00EA4285" w:rsidRPr="009A327E" w:rsidRDefault="00EA4285" w:rsidP="009A327E">
      <w:pPr>
        <w:numPr>
          <w:ilvl w:val="1"/>
          <w:numId w:val="1"/>
        </w:numPr>
        <w:spacing w:line="360" w:lineRule="auto"/>
        <w:jc w:val="both"/>
      </w:pPr>
      <w:r w:rsidRPr="009A327E">
        <w:t>Обеспечение обязательств по исполнению договора  не требуется.</w:t>
      </w:r>
    </w:p>
    <w:p w:rsidR="00A74462" w:rsidRPr="009A327E" w:rsidRDefault="00E82B26" w:rsidP="009A327E">
      <w:pPr>
        <w:numPr>
          <w:ilvl w:val="1"/>
          <w:numId w:val="1"/>
        </w:numPr>
        <w:spacing w:line="360" w:lineRule="auto"/>
        <w:jc w:val="both"/>
      </w:pPr>
      <w:r w:rsidRPr="009A327E">
        <w:t>Лицо ответственное за заключение договора:</w:t>
      </w:r>
      <w:r w:rsidR="00F558A0" w:rsidRPr="009A327E">
        <w:t xml:space="preserve">  </w:t>
      </w:r>
      <w:r w:rsidR="001F1ED9" w:rsidRPr="009A327E">
        <w:t xml:space="preserve">начальник </w:t>
      </w:r>
      <w:r w:rsidR="00140A9C" w:rsidRPr="009A327E">
        <w:t>ЦССДТУ ИА ДРСК</w:t>
      </w:r>
      <w:r w:rsidR="00140A9C" w:rsidRPr="009A327E">
        <w:t xml:space="preserve"> </w:t>
      </w:r>
      <w:r w:rsidR="001F1ED9" w:rsidRPr="009A327E">
        <w:t>Усольцев В.А.</w:t>
      </w:r>
    </w:p>
    <w:p w:rsidR="00E82B26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Отборочные к</w:t>
      </w:r>
      <w:r w:rsidR="00E82B26" w:rsidRPr="009A327E">
        <w:t xml:space="preserve">ритерии оценки заявки (предложения) </w:t>
      </w:r>
      <w:r w:rsidR="002D1C33" w:rsidRPr="009A327E">
        <w:t xml:space="preserve"> </w:t>
      </w:r>
      <w:r w:rsidR="00E82B26" w:rsidRPr="009A327E">
        <w:t>подрядчика</w:t>
      </w:r>
      <w:r w:rsidR="002D1C33" w:rsidRPr="009A327E">
        <w:t xml:space="preserve"> </w:t>
      </w:r>
      <w:r w:rsidR="00E82B26" w:rsidRPr="009A327E">
        <w:t xml:space="preserve"> которые рекомендуется включить в закупочную документацию:</w:t>
      </w:r>
    </w:p>
    <w:p w:rsidR="001F1ED9" w:rsidRPr="009A327E" w:rsidRDefault="001F1ED9" w:rsidP="009A327E">
      <w:pPr>
        <w:numPr>
          <w:ilvl w:val="2"/>
          <w:numId w:val="1"/>
        </w:numPr>
        <w:spacing w:line="360" w:lineRule="auto"/>
        <w:jc w:val="both"/>
      </w:pPr>
      <w:r w:rsidRPr="009A327E">
        <w:t>Наличие профильных материально-технических ресурсов</w:t>
      </w:r>
      <w:r w:rsidR="00140A9C" w:rsidRPr="009A327E">
        <w:t>, необходимых для выполнения работ (специализированные измерительные приборы, оборудование, складские помещения для хранения оборудования)</w:t>
      </w:r>
    </w:p>
    <w:p w:rsidR="00140A9C" w:rsidRPr="009A327E" w:rsidRDefault="00140A9C" w:rsidP="009A327E">
      <w:pPr>
        <w:numPr>
          <w:ilvl w:val="2"/>
          <w:numId w:val="1"/>
        </w:numPr>
        <w:spacing w:line="360" w:lineRule="auto"/>
        <w:jc w:val="both"/>
      </w:pPr>
      <w:r w:rsidRPr="009A327E">
        <w:t>Наличие квалифицированного персонала, способного выполнить указанные в ТЗ работы (предоставить сертификаты об обучении персонала монтажу, наладке оборудования, указанного в ТЗ)</w:t>
      </w:r>
    </w:p>
    <w:p w:rsidR="001F1ED9" w:rsidRPr="009A327E" w:rsidRDefault="001F1ED9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положительного опыта по выполнению </w:t>
      </w:r>
      <w:r w:rsidR="00140A9C" w:rsidRPr="009A327E">
        <w:t>работ, аналогичных указанных в ТЗ</w:t>
      </w:r>
      <w:r w:rsidRPr="009A327E">
        <w:t>.</w:t>
      </w:r>
    </w:p>
    <w:p w:rsidR="00140A9C" w:rsidRPr="009A327E" w:rsidRDefault="00140A9C" w:rsidP="009A327E">
      <w:pPr>
        <w:numPr>
          <w:ilvl w:val="2"/>
          <w:numId w:val="1"/>
        </w:numPr>
        <w:spacing w:line="360" w:lineRule="auto"/>
        <w:jc w:val="both"/>
      </w:pPr>
      <w:r w:rsidRPr="009A327E">
        <w:t>Наличие подтверждения от завода-изготовителя основной части оборудования о готовности поставить это оборудование подрядчику в рамках данного запроса предложений.</w:t>
      </w:r>
    </w:p>
    <w:p w:rsidR="00CF4AE5" w:rsidRPr="009A327E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>Тип, марка основного оборудования</w:t>
      </w:r>
      <w:r w:rsidR="009A327E">
        <w:t xml:space="preserve"> связи</w:t>
      </w:r>
      <w:r w:rsidRPr="009A327E">
        <w:t>, указанная в техническом задании изменению не подлежит. Любые изменения типов, марок не основного оборудования (Шкафы, кабельная продукция и т.п</w:t>
      </w:r>
      <w:bookmarkStart w:id="0" w:name="_GoBack"/>
      <w:bookmarkEnd w:id="0"/>
      <w:r w:rsidRPr="009A327E">
        <w:t>.) подлежит письменному согласованию с Заказчиком.</w:t>
      </w:r>
    </w:p>
    <w:p w:rsidR="006E6B82" w:rsidRPr="009A327E" w:rsidRDefault="006E6B82" w:rsidP="009A327E">
      <w:pPr>
        <w:numPr>
          <w:ilvl w:val="2"/>
          <w:numId w:val="1"/>
        </w:numPr>
        <w:spacing w:line="360" w:lineRule="auto"/>
        <w:jc w:val="both"/>
      </w:pPr>
      <w:r w:rsidRPr="009A327E">
        <w:t>Гарантия на работы – не менее 36 месяцев</w:t>
      </w:r>
    </w:p>
    <w:p w:rsidR="001F1ED9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lastRenderedPageBreak/>
        <w:t>Оценочные критерии оценки заявки (предложения)  подрядчика  которые рекомендуется включить в закупочную документацию:</w:t>
      </w:r>
    </w:p>
    <w:p w:rsidR="009D62A9" w:rsidRPr="009A327E" w:rsidRDefault="00F362BB" w:rsidP="009A327E">
      <w:pPr>
        <w:numPr>
          <w:ilvl w:val="2"/>
          <w:numId w:val="1"/>
        </w:numPr>
        <w:spacing w:line="360" w:lineRule="auto"/>
        <w:jc w:val="both"/>
      </w:pPr>
      <w:r w:rsidRPr="009A327E">
        <w:t>Наличие действительного с</w:t>
      </w:r>
      <w:r w:rsidR="00140A9C" w:rsidRPr="009A327E">
        <w:t xml:space="preserve">видетельства СРО о допуске к видам работ, указанных в ТЗ. </w:t>
      </w:r>
    </w:p>
    <w:p w:rsidR="00140A9C" w:rsidRPr="009A327E" w:rsidRDefault="00140A9C" w:rsidP="009A327E">
      <w:pPr>
        <w:numPr>
          <w:ilvl w:val="2"/>
          <w:numId w:val="1"/>
        </w:numPr>
        <w:spacing w:line="360" w:lineRule="auto"/>
        <w:jc w:val="both"/>
      </w:pPr>
      <w:r w:rsidRPr="009A327E">
        <w:t>Наличие постоянно работающего квалифицированного инженерно-технического персонала в организации</w:t>
      </w:r>
      <w:r w:rsidR="002573AB" w:rsidRPr="009A327E">
        <w:t xml:space="preserve"> (не менее 15 человек)</w:t>
      </w:r>
      <w:r w:rsidRPr="009A327E">
        <w:t>.</w:t>
      </w:r>
    </w:p>
    <w:p w:rsidR="00140A9C" w:rsidRPr="009A327E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>Гарантия на основную часть оборудования не менее 24 месяца с момента сдачи объекта в эксплуатацию.</w:t>
      </w:r>
    </w:p>
    <w:p w:rsidR="00CF4AE5" w:rsidRPr="009A327E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>Наличие подтверждения завода-изготовителя о распространении всех фирменных гарантий производителя на оборудование, смонтированное подрядчиком.</w:t>
      </w:r>
    </w:p>
    <w:p w:rsidR="00CF4AE5" w:rsidRPr="009A327E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сертификатов </w:t>
      </w:r>
      <w:r w:rsidR="002573AB" w:rsidRPr="009A327E">
        <w:t xml:space="preserve">соответствия </w:t>
      </w:r>
      <w:r w:rsidRPr="009A327E">
        <w:t>на все оборудование поставки подрядчика.</w:t>
      </w:r>
    </w:p>
    <w:p w:rsidR="00CF4AE5" w:rsidRPr="009A327E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>Соответствие ТЗ и качество предлагаемого не основного оборудования.</w:t>
      </w:r>
    </w:p>
    <w:p w:rsidR="006E08A6" w:rsidRPr="009A327E" w:rsidRDefault="006E08A6" w:rsidP="009A327E">
      <w:pPr>
        <w:spacing w:line="360" w:lineRule="auto"/>
        <w:ind w:left="360"/>
      </w:pPr>
    </w:p>
    <w:p w:rsidR="006E08A6" w:rsidRPr="009A327E" w:rsidRDefault="006E08A6" w:rsidP="009A327E">
      <w:pPr>
        <w:numPr>
          <w:ilvl w:val="0"/>
          <w:numId w:val="1"/>
        </w:numPr>
        <w:spacing w:line="360" w:lineRule="auto"/>
        <w:jc w:val="center"/>
        <w:rPr>
          <w:b/>
        </w:rPr>
      </w:pPr>
      <w:r w:rsidRPr="009A327E">
        <w:rPr>
          <w:b/>
        </w:rPr>
        <w:t>Техническое задание</w:t>
      </w:r>
    </w:p>
    <w:p w:rsidR="006E08A6" w:rsidRPr="009A327E" w:rsidRDefault="006E08A6" w:rsidP="009A327E">
      <w:pPr>
        <w:spacing w:line="360" w:lineRule="auto"/>
      </w:pPr>
      <w:r w:rsidRPr="009A327E">
        <w:t xml:space="preserve">             Техническое задание на </w:t>
      </w:r>
      <w:r w:rsidR="00783706" w:rsidRPr="009A327E">
        <w:t>1</w:t>
      </w:r>
      <w:r w:rsidR="002573AB" w:rsidRPr="009A327E">
        <w:t>0</w:t>
      </w:r>
      <w:r w:rsidRPr="009A327E">
        <w:t xml:space="preserve"> листах в 1-м экземпляре</w:t>
      </w:r>
      <w:r w:rsidR="002573AB" w:rsidRPr="009A327E">
        <w:t xml:space="preserve"> прилагается.</w:t>
      </w:r>
    </w:p>
    <w:p w:rsidR="00F558A0" w:rsidRPr="009A327E" w:rsidRDefault="00F558A0" w:rsidP="009A327E">
      <w:pPr>
        <w:spacing w:line="360" w:lineRule="auto"/>
      </w:pPr>
      <w:r w:rsidRPr="009A327E">
        <w:t xml:space="preserve">              </w:t>
      </w:r>
    </w:p>
    <w:p w:rsidR="006E08A6" w:rsidRPr="009A327E" w:rsidRDefault="006E08A6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Проект Договора</w:t>
      </w:r>
      <w:r w:rsidR="00F558A0" w:rsidRPr="009A327E">
        <w:rPr>
          <w:b/>
        </w:rPr>
        <w:t>.</w:t>
      </w:r>
    </w:p>
    <w:p w:rsidR="00F558A0" w:rsidRPr="009A327E" w:rsidRDefault="002573AB" w:rsidP="009A327E">
      <w:pPr>
        <w:ind w:left="360"/>
      </w:pPr>
      <w:r w:rsidRPr="009A327E">
        <w:t>Прилагается</w:t>
      </w:r>
      <w:r w:rsidR="006E6B40" w:rsidRPr="009A327E">
        <w:t>.</w:t>
      </w:r>
    </w:p>
    <w:p w:rsidR="00F558A0" w:rsidRPr="009A327E" w:rsidRDefault="00F558A0" w:rsidP="009A327E">
      <w:pPr>
        <w:ind w:left="360"/>
      </w:pPr>
    </w:p>
    <w:p w:rsidR="00F558A0" w:rsidRPr="009A327E" w:rsidRDefault="00F558A0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Перечень потенциальных поставщиков услуг.</w:t>
      </w:r>
    </w:p>
    <w:p w:rsidR="00F558A0" w:rsidRPr="009A327E" w:rsidRDefault="00F558A0" w:rsidP="009A327E">
      <w:r w:rsidRPr="009A327E">
        <w:t xml:space="preserve">                  Нет.</w:t>
      </w:r>
    </w:p>
    <w:p w:rsidR="00F558A0" w:rsidRDefault="00F558A0" w:rsidP="009A327E"/>
    <w:p w:rsidR="009A327E" w:rsidRPr="009A327E" w:rsidRDefault="009A327E" w:rsidP="009A327E"/>
    <w:p w:rsidR="00F558A0" w:rsidRDefault="002573AB" w:rsidP="009A327E">
      <w:r w:rsidRPr="009A327E">
        <w:t xml:space="preserve">Начальник департамента </w:t>
      </w:r>
      <w:r w:rsidR="009A327E" w:rsidRPr="009A327E">
        <w:t>ОТУ</w:t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  <w:t>Ю.Б. Кантовский</w:t>
      </w:r>
    </w:p>
    <w:p w:rsidR="009A327E" w:rsidRDefault="009A327E" w:rsidP="009A327E"/>
    <w:p w:rsidR="009A327E" w:rsidRDefault="009A327E" w:rsidP="009A327E"/>
    <w:p w:rsidR="009A327E" w:rsidRDefault="009A327E" w:rsidP="009A327E"/>
    <w:p w:rsidR="009A327E" w:rsidRPr="009A327E" w:rsidRDefault="009A327E" w:rsidP="009A327E">
      <w:r>
        <w:t>Зам. начальника ЦССДТУ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Лушников</w:t>
      </w:r>
    </w:p>
    <w:p w:rsidR="009A327E" w:rsidRPr="009A327E" w:rsidRDefault="009A327E" w:rsidP="009A327E"/>
    <w:p w:rsidR="00F558A0" w:rsidRPr="009A327E" w:rsidRDefault="00F558A0" w:rsidP="009A327E"/>
    <w:p w:rsidR="003068DA" w:rsidRPr="009A327E" w:rsidRDefault="003068DA" w:rsidP="009A327E"/>
    <w:p w:rsidR="003068DA" w:rsidRPr="009A327E" w:rsidRDefault="003068DA" w:rsidP="009A327E">
      <w:pPr>
        <w:rPr>
          <w:u w:val="single"/>
        </w:rPr>
      </w:pPr>
      <w:r w:rsidRPr="009A327E">
        <w:t xml:space="preserve">Принял: начальник ОКЗ ОАО «ДРСК»                                                     </w:t>
      </w:r>
      <w:r w:rsidRPr="009A327E">
        <w:rPr>
          <w:u w:val="single"/>
        </w:rPr>
        <w:t xml:space="preserve">О.А. </w:t>
      </w:r>
      <w:proofErr w:type="spellStart"/>
      <w:r w:rsidRPr="009A327E">
        <w:rPr>
          <w:u w:val="single"/>
        </w:rPr>
        <w:t>Моторина</w:t>
      </w:r>
      <w:proofErr w:type="spellEnd"/>
    </w:p>
    <w:p w:rsidR="003068DA" w:rsidRPr="009A327E" w:rsidRDefault="003068DA" w:rsidP="009A327E">
      <w:r w:rsidRPr="009A327E">
        <w:t xml:space="preserve">___________________                                                                                           </w:t>
      </w:r>
      <w:r w:rsidR="001F1ED9" w:rsidRPr="009A327E">
        <w:t>(ФИО)</w:t>
      </w:r>
      <w:r w:rsidR="001F1ED9" w:rsidRPr="009A327E" w:rsidDel="001F1ED9">
        <w:t xml:space="preserve"> </w:t>
      </w:r>
      <w:r w:rsidRPr="009A327E">
        <w:t xml:space="preserve">       </w:t>
      </w:r>
      <w:r w:rsidR="001F1ED9" w:rsidRPr="009A327E">
        <w:t xml:space="preserve">                 </w:t>
      </w:r>
      <w:r w:rsidRPr="009A327E">
        <w:t>(дата)</w:t>
      </w:r>
    </w:p>
    <w:sectPr w:rsidR="003068DA" w:rsidRPr="009A327E" w:rsidSect="004B4E2D">
      <w:pgSz w:w="11907" w:h="16840" w:code="9"/>
      <w:pgMar w:top="1134" w:right="567" w:bottom="1134" w:left="1701" w:header="1440" w:footer="1094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40BD7"/>
    <w:multiLevelType w:val="multilevel"/>
    <w:tmpl w:val="B784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6FA1406A"/>
    <w:multiLevelType w:val="hybridMultilevel"/>
    <w:tmpl w:val="D0BEB13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62"/>
    <w:rsid w:val="000054AE"/>
    <w:rsid w:val="00052511"/>
    <w:rsid w:val="000C1336"/>
    <w:rsid w:val="000E0BAD"/>
    <w:rsid w:val="00140A9C"/>
    <w:rsid w:val="00151612"/>
    <w:rsid w:val="00177343"/>
    <w:rsid w:val="001C615E"/>
    <w:rsid w:val="001F1ED9"/>
    <w:rsid w:val="002573AB"/>
    <w:rsid w:val="002D1C33"/>
    <w:rsid w:val="003001C2"/>
    <w:rsid w:val="003068DA"/>
    <w:rsid w:val="00410CE1"/>
    <w:rsid w:val="004362EB"/>
    <w:rsid w:val="00467F29"/>
    <w:rsid w:val="004B4E2D"/>
    <w:rsid w:val="004F46B1"/>
    <w:rsid w:val="00502DF2"/>
    <w:rsid w:val="00556F20"/>
    <w:rsid w:val="005707C2"/>
    <w:rsid w:val="005B7407"/>
    <w:rsid w:val="00600B16"/>
    <w:rsid w:val="00614B7E"/>
    <w:rsid w:val="006322A6"/>
    <w:rsid w:val="0066590B"/>
    <w:rsid w:val="0068175E"/>
    <w:rsid w:val="006A04EF"/>
    <w:rsid w:val="006D2753"/>
    <w:rsid w:val="006E08A6"/>
    <w:rsid w:val="006E6B40"/>
    <w:rsid w:val="006E6B82"/>
    <w:rsid w:val="00737497"/>
    <w:rsid w:val="0078026A"/>
    <w:rsid w:val="00782A49"/>
    <w:rsid w:val="00783706"/>
    <w:rsid w:val="007D193A"/>
    <w:rsid w:val="007F5FD9"/>
    <w:rsid w:val="008800C8"/>
    <w:rsid w:val="008B5211"/>
    <w:rsid w:val="008C17A8"/>
    <w:rsid w:val="008E2E93"/>
    <w:rsid w:val="00922D33"/>
    <w:rsid w:val="00950F00"/>
    <w:rsid w:val="00975556"/>
    <w:rsid w:val="009A327E"/>
    <w:rsid w:val="009A6F11"/>
    <w:rsid w:val="009B483B"/>
    <w:rsid w:val="009B7D20"/>
    <w:rsid w:val="009D62A9"/>
    <w:rsid w:val="009F2B25"/>
    <w:rsid w:val="00A32D5B"/>
    <w:rsid w:val="00A612C9"/>
    <w:rsid w:val="00A74462"/>
    <w:rsid w:val="00AC0C58"/>
    <w:rsid w:val="00AC57A7"/>
    <w:rsid w:val="00B23A78"/>
    <w:rsid w:val="00B25A92"/>
    <w:rsid w:val="00B77E05"/>
    <w:rsid w:val="00BA19E2"/>
    <w:rsid w:val="00BA6589"/>
    <w:rsid w:val="00C021D1"/>
    <w:rsid w:val="00C20AC9"/>
    <w:rsid w:val="00C41F38"/>
    <w:rsid w:val="00C80BE3"/>
    <w:rsid w:val="00C8767F"/>
    <w:rsid w:val="00C970C0"/>
    <w:rsid w:val="00CF4AE5"/>
    <w:rsid w:val="00D64628"/>
    <w:rsid w:val="00D66F16"/>
    <w:rsid w:val="00DB0548"/>
    <w:rsid w:val="00DD77D6"/>
    <w:rsid w:val="00E11149"/>
    <w:rsid w:val="00E542D2"/>
    <w:rsid w:val="00E73F06"/>
    <w:rsid w:val="00E82B26"/>
    <w:rsid w:val="00EA4285"/>
    <w:rsid w:val="00F362BB"/>
    <w:rsid w:val="00F558A0"/>
    <w:rsid w:val="00F55EAC"/>
    <w:rsid w:val="00F66A9B"/>
    <w:rsid w:val="00F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 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 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проведение закупки</vt:lpstr>
    </vt:vector>
  </TitlesOfParts>
  <Company>ОАО "ДРСК"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проведение закупки</dc:title>
  <dc:creator>sls</dc:creator>
  <cp:lastModifiedBy>Лушников Сергей Викторович</cp:lastModifiedBy>
  <cp:revision>7</cp:revision>
  <cp:lastPrinted>2012-03-11T06:58:00Z</cp:lastPrinted>
  <dcterms:created xsi:type="dcterms:W3CDTF">2013-08-03T01:36:00Z</dcterms:created>
  <dcterms:modified xsi:type="dcterms:W3CDTF">2013-08-03T02:12:00Z</dcterms:modified>
</cp:coreProperties>
</file>