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EEE" w:rsidRPr="00BE6EEE" w:rsidRDefault="00BE6EEE" w:rsidP="00BE6EEE">
      <w:pPr>
        <w:rPr>
          <w:b/>
          <w:sz w:val="22"/>
          <w:szCs w:val="22"/>
        </w:rPr>
      </w:pPr>
      <w:r w:rsidRPr="00BE6EEE">
        <w:rPr>
          <w:sz w:val="22"/>
          <w:szCs w:val="22"/>
        </w:rPr>
        <w:t xml:space="preserve">                                                  </w:t>
      </w:r>
      <w:r w:rsidRPr="00BE6EEE">
        <w:rPr>
          <w:b/>
          <w:sz w:val="22"/>
          <w:szCs w:val="22"/>
        </w:rPr>
        <w:t>ДОГОВОР ПОДРЯДА № _____</w:t>
      </w:r>
    </w:p>
    <w:p w:rsidR="00BE6EEE" w:rsidRPr="00BE6EEE" w:rsidRDefault="00BE6EEE" w:rsidP="00BE6EEE">
      <w:pPr>
        <w:shd w:val="clear" w:color="auto" w:fill="FFFFFF"/>
        <w:ind w:firstLine="720"/>
        <w:jc w:val="center"/>
        <w:rPr>
          <w:sz w:val="22"/>
          <w:szCs w:val="22"/>
        </w:rPr>
      </w:pPr>
    </w:p>
    <w:p w:rsidR="00BE6EEE" w:rsidRPr="00BE6EEE" w:rsidRDefault="00BE6EEE" w:rsidP="00BE6EEE">
      <w:pPr>
        <w:shd w:val="clear" w:color="auto" w:fill="FFFFFF"/>
        <w:jc w:val="both"/>
        <w:rPr>
          <w:sz w:val="22"/>
          <w:szCs w:val="22"/>
        </w:rPr>
      </w:pPr>
      <w:r w:rsidRPr="00BE6EEE">
        <w:rPr>
          <w:sz w:val="22"/>
          <w:szCs w:val="22"/>
        </w:rPr>
        <w:t>г. _________</w:t>
      </w:r>
      <w:r w:rsidRPr="00BE6EEE">
        <w:rPr>
          <w:sz w:val="22"/>
          <w:szCs w:val="22"/>
        </w:rPr>
        <w:tab/>
      </w:r>
      <w:r w:rsidRPr="00BE6EEE">
        <w:rPr>
          <w:sz w:val="22"/>
          <w:szCs w:val="22"/>
        </w:rPr>
        <w:tab/>
      </w:r>
      <w:r w:rsidRPr="00BE6EEE">
        <w:rPr>
          <w:sz w:val="22"/>
          <w:szCs w:val="22"/>
        </w:rPr>
        <w:tab/>
      </w:r>
      <w:r w:rsidRPr="00BE6EEE">
        <w:rPr>
          <w:sz w:val="22"/>
          <w:szCs w:val="22"/>
        </w:rPr>
        <w:tab/>
      </w:r>
      <w:r w:rsidRPr="00BE6EEE">
        <w:rPr>
          <w:sz w:val="22"/>
          <w:szCs w:val="22"/>
        </w:rPr>
        <w:tab/>
      </w:r>
      <w:r w:rsidRPr="00BE6EEE">
        <w:rPr>
          <w:sz w:val="22"/>
          <w:szCs w:val="22"/>
        </w:rPr>
        <w:tab/>
      </w:r>
      <w:r w:rsidRPr="00BE6EEE">
        <w:rPr>
          <w:sz w:val="22"/>
          <w:szCs w:val="22"/>
        </w:rPr>
        <w:tab/>
        <w:t xml:space="preserve">  «___»____________2013 г.</w:t>
      </w:r>
    </w:p>
    <w:p w:rsidR="00BE6EEE" w:rsidRPr="00BE6EEE" w:rsidRDefault="00BE6EEE" w:rsidP="00BE6EEE">
      <w:pPr>
        <w:shd w:val="clear" w:color="auto" w:fill="FFFFFF"/>
        <w:tabs>
          <w:tab w:val="left" w:pos="709"/>
          <w:tab w:val="left" w:pos="1276"/>
          <w:tab w:val="left" w:pos="1418"/>
        </w:tabs>
        <w:jc w:val="both"/>
        <w:rPr>
          <w:sz w:val="22"/>
          <w:szCs w:val="22"/>
        </w:rPr>
      </w:pPr>
      <w:r w:rsidRPr="00BE6EEE">
        <w:rPr>
          <w:b/>
          <w:sz w:val="22"/>
          <w:szCs w:val="22"/>
        </w:rPr>
        <w:t>Открытое акционерное общество «Дальневосточная распределительная сетевая компания» (ОАО «ДРСК»),</w:t>
      </w:r>
      <w:r w:rsidRPr="00BE6EEE">
        <w:rPr>
          <w:sz w:val="22"/>
          <w:szCs w:val="22"/>
        </w:rPr>
        <w:t xml:space="preserve"> именуемое в дальнейшем «Заказчик», в лице _____________________________________________, действующего на основании доверенности от ________________г. № ____________, с одной стороны,</w:t>
      </w:r>
    </w:p>
    <w:p w:rsidR="00BE6EEE" w:rsidRPr="00BE6EEE" w:rsidRDefault="00BE6EEE" w:rsidP="00BE6EEE">
      <w:pPr>
        <w:shd w:val="clear" w:color="auto" w:fill="FFFFFF"/>
        <w:tabs>
          <w:tab w:val="left" w:pos="709"/>
          <w:tab w:val="left" w:pos="1276"/>
          <w:tab w:val="left" w:pos="1418"/>
        </w:tabs>
        <w:jc w:val="both"/>
        <w:rPr>
          <w:sz w:val="22"/>
          <w:szCs w:val="22"/>
        </w:rPr>
      </w:pPr>
      <w:r w:rsidRPr="00BE6EEE">
        <w:rPr>
          <w:sz w:val="22"/>
          <w:szCs w:val="22"/>
        </w:rPr>
        <w:t xml:space="preserve"> </w:t>
      </w:r>
      <w:proofErr w:type="gramStart"/>
      <w:r w:rsidRPr="00BE6EEE">
        <w:rPr>
          <w:sz w:val="22"/>
          <w:szCs w:val="22"/>
        </w:rPr>
        <w:t xml:space="preserve">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в дальнейшем совместно именуемые «Стороны», </w:t>
      </w:r>
      <w:r w:rsidRPr="00BE6EEE">
        <w:rPr>
          <w:i/>
          <w:iCs/>
          <w:sz w:val="22"/>
          <w:szCs w:val="22"/>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BE6EEE">
        <w:rPr>
          <w:sz w:val="22"/>
          <w:szCs w:val="22"/>
        </w:rPr>
        <w:t xml:space="preserve"> заключили настоящий Договор о нижеследующем:</w:t>
      </w:r>
      <w:proofErr w:type="gramEnd"/>
    </w:p>
    <w:p w:rsidR="00BE6EEE" w:rsidRPr="00BE6EEE" w:rsidRDefault="00BE6EEE" w:rsidP="00BE6EEE">
      <w:pPr>
        <w:widowControl w:val="0"/>
        <w:shd w:val="clear" w:color="auto" w:fill="FFFFFF"/>
        <w:tabs>
          <w:tab w:val="left" w:pos="709"/>
          <w:tab w:val="left" w:pos="1276"/>
          <w:tab w:val="left" w:pos="1418"/>
        </w:tabs>
        <w:autoSpaceDE w:val="0"/>
        <w:autoSpaceDN w:val="0"/>
        <w:adjustRightInd w:val="0"/>
        <w:jc w:val="center"/>
        <w:rPr>
          <w:b/>
          <w:bCs/>
          <w:sz w:val="22"/>
          <w:szCs w:val="22"/>
        </w:rPr>
      </w:pPr>
    </w:p>
    <w:p w:rsidR="00BE6EEE" w:rsidRPr="00BE6EEE" w:rsidRDefault="00BE6EEE" w:rsidP="00BE6EEE">
      <w:pPr>
        <w:widowControl w:val="0"/>
        <w:numPr>
          <w:ilvl w:val="0"/>
          <w:numId w:val="20"/>
        </w:numPr>
        <w:shd w:val="clear" w:color="auto" w:fill="FFFFFF"/>
        <w:tabs>
          <w:tab w:val="clear" w:pos="720"/>
          <w:tab w:val="left" w:pos="709"/>
          <w:tab w:val="left" w:pos="1276"/>
          <w:tab w:val="left" w:pos="1418"/>
        </w:tabs>
        <w:autoSpaceDE w:val="0"/>
        <w:autoSpaceDN w:val="0"/>
        <w:adjustRightInd w:val="0"/>
        <w:ind w:left="0" w:firstLine="0"/>
        <w:jc w:val="center"/>
        <w:rPr>
          <w:b/>
          <w:bCs/>
          <w:sz w:val="22"/>
          <w:szCs w:val="22"/>
        </w:rPr>
      </w:pPr>
      <w:r w:rsidRPr="00BE6EEE">
        <w:rPr>
          <w:b/>
          <w:bCs/>
          <w:sz w:val="22"/>
          <w:szCs w:val="22"/>
        </w:rPr>
        <w:t>Предмет и объем Договора</w:t>
      </w:r>
    </w:p>
    <w:p w:rsidR="00BE6EEE" w:rsidRPr="00BE6EEE" w:rsidRDefault="00BE6EEE" w:rsidP="00BE6EEE">
      <w:pPr>
        <w:numPr>
          <w:ilvl w:val="1"/>
          <w:numId w:val="20"/>
        </w:numPr>
        <w:shd w:val="clear" w:color="auto" w:fill="FFFFFF"/>
        <w:tabs>
          <w:tab w:val="left" w:pos="0"/>
          <w:tab w:val="left" w:pos="709"/>
          <w:tab w:val="left" w:pos="1276"/>
          <w:tab w:val="left" w:pos="1418"/>
        </w:tabs>
        <w:ind w:left="0" w:firstLine="0"/>
        <w:jc w:val="both"/>
        <w:rPr>
          <w:sz w:val="22"/>
          <w:szCs w:val="22"/>
        </w:rPr>
      </w:pPr>
      <w:r w:rsidRPr="00BE6EEE">
        <w:rPr>
          <w:sz w:val="22"/>
          <w:szCs w:val="22"/>
        </w:rPr>
        <w:t>По настоящему Договору Подрядчик обязуется по заданию Заказчика выполнить работы по (</w:t>
      </w:r>
      <w:r w:rsidRPr="00BE6EEE">
        <w:rPr>
          <w:i/>
          <w:iCs/>
          <w:sz w:val="22"/>
          <w:szCs w:val="22"/>
        </w:rPr>
        <w:t>указать нужное):</w:t>
      </w:r>
      <w:r w:rsidRPr="00BE6EEE">
        <w:rPr>
          <w:sz w:val="22"/>
          <w:szCs w:val="22"/>
        </w:rPr>
        <w:t xml:space="preserve"> </w:t>
      </w:r>
      <w:r w:rsidRPr="00BE6EEE">
        <w:rPr>
          <w:i/>
          <w:iCs/>
          <w:sz w:val="22"/>
          <w:szCs w:val="22"/>
        </w:rPr>
        <w:t>строительству, реконструкции, комплексному техническому перевооружению и реконструкции</w:t>
      </w:r>
      <w:r w:rsidRPr="00BE6EEE">
        <w:rPr>
          <w:sz w:val="22"/>
          <w:szCs w:val="22"/>
        </w:rPr>
        <w:t xml:space="preserve"> объекта (наименование и место нахождения объекта строительства по титулу инвестиционной программы) и сдать результат Заказчику, а Заказчик обязуется принять результат работ и оплатить его в порядке, предусмотренном Договором.</w:t>
      </w:r>
    </w:p>
    <w:p w:rsidR="00BE6EEE" w:rsidRPr="00BE6EEE" w:rsidRDefault="00BE6EEE" w:rsidP="00BE6EEE">
      <w:pPr>
        <w:numPr>
          <w:ilvl w:val="1"/>
          <w:numId w:val="20"/>
        </w:numPr>
        <w:shd w:val="clear" w:color="auto" w:fill="FFFFFF"/>
        <w:tabs>
          <w:tab w:val="left" w:pos="709"/>
          <w:tab w:val="left" w:pos="1142"/>
          <w:tab w:val="left" w:pos="1276"/>
          <w:tab w:val="left" w:pos="1418"/>
        </w:tabs>
        <w:ind w:left="0" w:firstLine="0"/>
        <w:jc w:val="both"/>
        <w:rPr>
          <w:sz w:val="22"/>
          <w:szCs w:val="22"/>
        </w:rPr>
      </w:pPr>
      <w:r w:rsidRPr="00BE6EEE">
        <w:rPr>
          <w:sz w:val="22"/>
          <w:szCs w:val="22"/>
        </w:rPr>
        <w:t xml:space="preserve"> Конкретный перечень, объем работ и требования к их выполнению установлены Техническим заданием (приложение № ____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BE6EEE" w:rsidRPr="00BE6EEE" w:rsidRDefault="00BE6EEE" w:rsidP="00BE6EEE">
      <w:pPr>
        <w:numPr>
          <w:ilvl w:val="1"/>
          <w:numId w:val="20"/>
        </w:numPr>
        <w:shd w:val="clear" w:color="auto" w:fill="FFFFFF"/>
        <w:tabs>
          <w:tab w:val="num" w:pos="0"/>
          <w:tab w:val="left" w:pos="709"/>
          <w:tab w:val="left" w:pos="900"/>
          <w:tab w:val="left" w:pos="1276"/>
          <w:tab w:val="left" w:pos="1418"/>
        </w:tabs>
        <w:ind w:left="0" w:firstLine="0"/>
        <w:jc w:val="both"/>
        <w:rPr>
          <w:sz w:val="22"/>
          <w:szCs w:val="22"/>
        </w:rPr>
      </w:pPr>
      <w:r w:rsidRPr="00BE6EEE">
        <w:rPr>
          <w:sz w:val="22"/>
          <w:szCs w:val="22"/>
        </w:rPr>
        <w:t>Настоящий Договор заключается в целях исполнения обязательств Заказчика по технологическому присоединению заявителя ______________________________________________________________________,</w:t>
      </w:r>
    </w:p>
    <w:p w:rsidR="00BE6EEE" w:rsidRPr="00BE6EEE" w:rsidRDefault="00BE6EEE" w:rsidP="00BE6EEE">
      <w:pPr>
        <w:shd w:val="clear" w:color="auto" w:fill="FFFFFF"/>
        <w:tabs>
          <w:tab w:val="left" w:pos="709"/>
          <w:tab w:val="left" w:pos="900"/>
          <w:tab w:val="num" w:pos="993"/>
          <w:tab w:val="left" w:pos="1276"/>
          <w:tab w:val="left" w:pos="1418"/>
        </w:tabs>
        <w:jc w:val="both"/>
        <w:rPr>
          <w:sz w:val="22"/>
          <w:szCs w:val="22"/>
        </w:rPr>
      </w:pPr>
      <w:r w:rsidRPr="00BE6EEE">
        <w:rPr>
          <w:sz w:val="22"/>
          <w:szCs w:val="22"/>
        </w:rPr>
        <w:t xml:space="preserve">                  (указывается  ФИО, наименование организации,  объект)</w:t>
      </w:r>
    </w:p>
    <w:p w:rsidR="00BE6EEE" w:rsidRPr="00BE6EEE" w:rsidRDefault="00BE6EEE" w:rsidP="00BE6EEE">
      <w:pPr>
        <w:shd w:val="clear" w:color="auto" w:fill="FFFFFF"/>
        <w:tabs>
          <w:tab w:val="left" w:pos="709"/>
          <w:tab w:val="left" w:pos="900"/>
          <w:tab w:val="num" w:pos="993"/>
          <w:tab w:val="left" w:pos="1276"/>
          <w:tab w:val="left" w:pos="1418"/>
        </w:tabs>
        <w:jc w:val="both"/>
        <w:rPr>
          <w:sz w:val="22"/>
          <w:szCs w:val="22"/>
        </w:rPr>
      </w:pPr>
      <w:r w:rsidRPr="00BE6EEE">
        <w:rPr>
          <w:sz w:val="22"/>
          <w:szCs w:val="22"/>
        </w:rPr>
        <w:t xml:space="preserve">к электрическим сетям Заказчика по договору  на ТП №____ </w:t>
      </w:r>
      <w:proofErr w:type="gramStart"/>
      <w:r w:rsidRPr="00BE6EEE">
        <w:rPr>
          <w:sz w:val="22"/>
          <w:szCs w:val="22"/>
        </w:rPr>
        <w:t>от</w:t>
      </w:r>
      <w:proofErr w:type="gramEnd"/>
      <w:r w:rsidRPr="00BE6EEE">
        <w:rPr>
          <w:sz w:val="22"/>
          <w:szCs w:val="22"/>
        </w:rPr>
        <w:t xml:space="preserve"> ________».</w:t>
      </w:r>
    </w:p>
    <w:p w:rsidR="00BE6EEE" w:rsidRPr="00BE6EEE" w:rsidRDefault="00BE6EEE" w:rsidP="00BE6EEE">
      <w:pPr>
        <w:shd w:val="clear" w:color="auto" w:fill="FFFFFF"/>
        <w:tabs>
          <w:tab w:val="left" w:pos="709"/>
          <w:tab w:val="left" w:pos="1276"/>
          <w:tab w:val="left" w:pos="1418"/>
        </w:tabs>
        <w:jc w:val="center"/>
        <w:rPr>
          <w:b/>
          <w:bCs/>
          <w:sz w:val="22"/>
          <w:szCs w:val="22"/>
        </w:rPr>
      </w:pPr>
    </w:p>
    <w:p w:rsidR="00BE6EEE" w:rsidRPr="00BE6EEE" w:rsidRDefault="00BE6EEE" w:rsidP="00BE6EEE">
      <w:pPr>
        <w:numPr>
          <w:ilvl w:val="0"/>
          <w:numId w:val="20"/>
        </w:numPr>
        <w:shd w:val="clear" w:color="auto" w:fill="FFFFFF"/>
        <w:tabs>
          <w:tab w:val="clear" w:pos="720"/>
          <w:tab w:val="left" w:pos="709"/>
          <w:tab w:val="left" w:pos="1276"/>
          <w:tab w:val="left" w:pos="1418"/>
        </w:tabs>
        <w:ind w:left="0" w:firstLine="0"/>
        <w:jc w:val="center"/>
        <w:rPr>
          <w:b/>
          <w:bCs/>
          <w:sz w:val="22"/>
          <w:szCs w:val="22"/>
        </w:rPr>
      </w:pPr>
      <w:r w:rsidRPr="00BE6EEE">
        <w:rPr>
          <w:b/>
          <w:bCs/>
          <w:sz w:val="22"/>
          <w:szCs w:val="22"/>
        </w:rPr>
        <w:t>Сроки выполнения работ</w:t>
      </w:r>
    </w:p>
    <w:p w:rsidR="00BE6EEE" w:rsidRPr="00BE6EEE" w:rsidRDefault="00BE6EEE" w:rsidP="00BE6EEE">
      <w:pPr>
        <w:numPr>
          <w:ilvl w:val="1"/>
          <w:numId w:val="20"/>
        </w:numPr>
        <w:shd w:val="clear" w:color="auto" w:fill="FFFFFF"/>
        <w:tabs>
          <w:tab w:val="num" w:pos="0"/>
          <w:tab w:val="left" w:pos="709"/>
          <w:tab w:val="left" w:pos="1080"/>
          <w:tab w:val="left" w:pos="1276"/>
          <w:tab w:val="left" w:pos="1418"/>
        </w:tabs>
        <w:ind w:left="0" w:firstLine="0"/>
        <w:jc w:val="both"/>
        <w:rPr>
          <w:b/>
          <w:i/>
          <w:sz w:val="22"/>
          <w:szCs w:val="22"/>
        </w:rPr>
      </w:pPr>
      <w:r w:rsidRPr="00BE6EEE">
        <w:rPr>
          <w:b/>
          <w:i/>
          <w:sz w:val="22"/>
          <w:szCs w:val="22"/>
        </w:rPr>
        <w:t>Выполнение работ и подготовка Подрядчиком объекта к сдаче его в эксплуатацию выполняется по Графику выполнения работ (приложение № ___ к настоящему Договору) с указанными в нем мероприятиями, сроками (начальными, промежуточными и конечными) и стоимости работ.</w:t>
      </w:r>
    </w:p>
    <w:p w:rsidR="00BE6EEE" w:rsidRPr="00BE6EEE" w:rsidRDefault="00BE6EEE" w:rsidP="00BE6EEE">
      <w:pPr>
        <w:numPr>
          <w:ilvl w:val="1"/>
          <w:numId w:val="20"/>
        </w:numPr>
        <w:shd w:val="clear" w:color="auto" w:fill="FFFFFF"/>
        <w:tabs>
          <w:tab w:val="num" w:pos="0"/>
          <w:tab w:val="left" w:pos="709"/>
          <w:tab w:val="left" w:pos="1080"/>
          <w:tab w:val="left" w:pos="1276"/>
          <w:tab w:val="left" w:pos="1418"/>
        </w:tabs>
        <w:ind w:left="0" w:firstLine="0"/>
        <w:jc w:val="both"/>
        <w:rPr>
          <w:b/>
          <w:i/>
          <w:sz w:val="22"/>
          <w:szCs w:val="22"/>
        </w:rPr>
      </w:pPr>
      <w:r w:rsidRPr="00BE6EEE">
        <w:rPr>
          <w:b/>
          <w:i/>
          <w:sz w:val="22"/>
          <w:szCs w:val="22"/>
        </w:rPr>
        <w:t>Сроком завершения работ Подрядчиком на объекте является дата утверждения Заказчиком акта приемочной  комиссии после проведения пусковых испытаний.</w:t>
      </w:r>
    </w:p>
    <w:p w:rsidR="00BE6EEE" w:rsidRPr="00BE6EEE" w:rsidRDefault="00BE6EEE" w:rsidP="00BE6EEE">
      <w:pPr>
        <w:numPr>
          <w:ilvl w:val="1"/>
          <w:numId w:val="20"/>
        </w:numPr>
        <w:shd w:val="clear" w:color="auto" w:fill="FFFFFF"/>
        <w:tabs>
          <w:tab w:val="num" w:pos="0"/>
          <w:tab w:val="left" w:pos="709"/>
          <w:tab w:val="left" w:pos="1080"/>
          <w:tab w:val="left" w:pos="1276"/>
          <w:tab w:val="left" w:pos="1418"/>
        </w:tabs>
        <w:ind w:left="0" w:firstLine="0"/>
        <w:jc w:val="both"/>
        <w:rPr>
          <w:b/>
          <w:i/>
          <w:sz w:val="22"/>
          <w:szCs w:val="22"/>
        </w:rPr>
      </w:pPr>
      <w:r w:rsidRPr="00BE6EEE">
        <w:rPr>
          <w:b/>
          <w:i/>
          <w:sz w:val="22"/>
          <w:szCs w:val="22"/>
        </w:rPr>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proofErr w:type="gramStart"/>
      <w:r w:rsidRPr="00BE6EEE">
        <w:rPr>
          <w:b/>
          <w:i/>
          <w:sz w:val="22"/>
          <w:szCs w:val="22"/>
        </w:rPr>
        <w:t>г</w:t>
      </w:r>
      <w:proofErr w:type="gramEnd"/>
      <w:r w:rsidRPr="00BE6EEE">
        <w:rPr>
          <w:b/>
          <w:i/>
          <w:sz w:val="22"/>
          <w:szCs w:val="22"/>
        </w:rPr>
        <w:t>.</w:t>
      </w:r>
    </w:p>
    <w:p w:rsidR="00BE6EEE" w:rsidRPr="00BE6EEE" w:rsidRDefault="00BE6EEE" w:rsidP="00BE6EEE">
      <w:pPr>
        <w:widowControl w:val="0"/>
        <w:shd w:val="clear" w:color="auto" w:fill="FFFFFF"/>
        <w:tabs>
          <w:tab w:val="left" w:pos="709"/>
          <w:tab w:val="left" w:pos="1276"/>
          <w:tab w:val="left" w:pos="1418"/>
        </w:tabs>
        <w:autoSpaceDE w:val="0"/>
        <w:autoSpaceDN w:val="0"/>
        <w:adjustRightInd w:val="0"/>
        <w:jc w:val="both"/>
        <w:rPr>
          <w:b/>
          <w:bCs/>
          <w:i/>
          <w:sz w:val="22"/>
          <w:szCs w:val="22"/>
        </w:rPr>
      </w:pPr>
    </w:p>
    <w:p w:rsidR="00BE6EEE" w:rsidRPr="00BE6EEE" w:rsidRDefault="00BE6EEE" w:rsidP="00BE6EEE">
      <w:pPr>
        <w:numPr>
          <w:ilvl w:val="0"/>
          <w:numId w:val="21"/>
        </w:numPr>
        <w:shd w:val="clear" w:color="auto" w:fill="FFFFFF"/>
        <w:tabs>
          <w:tab w:val="left" w:pos="709"/>
          <w:tab w:val="left" w:pos="1276"/>
          <w:tab w:val="left" w:pos="1418"/>
        </w:tabs>
        <w:ind w:left="0" w:firstLine="0"/>
        <w:jc w:val="center"/>
        <w:rPr>
          <w:sz w:val="22"/>
          <w:szCs w:val="22"/>
        </w:rPr>
      </w:pPr>
      <w:r w:rsidRPr="00BE6EEE">
        <w:rPr>
          <w:b/>
          <w:bCs/>
          <w:sz w:val="22"/>
          <w:szCs w:val="22"/>
        </w:rPr>
        <w:t>Обязательства Подрядчика</w:t>
      </w:r>
    </w:p>
    <w:p w:rsidR="00BE6EEE" w:rsidRPr="00BE6EEE" w:rsidRDefault="00BE6EEE" w:rsidP="00BE6EEE">
      <w:pPr>
        <w:shd w:val="clear" w:color="auto" w:fill="FFFFFF"/>
        <w:tabs>
          <w:tab w:val="left" w:pos="709"/>
          <w:tab w:val="left" w:pos="1276"/>
          <w:tab w:val="left" w:pos="1418"/>
        </w:tabs>
        <w:rPr>
          <w:sz w:val="22"/>
          <w:szCs w:val="22"/>
        </w:rPr>
      </w:pPr>
      <w:r w:rsidRPr="00BE6EEE">
        <w:rPr>
          <w:sz w:val="22"/>
          <w:szCs w:val="22"/>
        </w:rPr>
        <w:t>По настоящему Договору Подрядчик обязуется:</w:t>
      </w:r>
    </w:p>
    <w:p w:rsidR="00BE6EEE" w:rsidRPr="00BE6EEE" w:rsidRDefault="00BE6EEE" w:rsidP="00BE6EEE">
      <w:pPr>
        <w:numPr>
          <w:ilvl w:val="1"/>
          <w:numId w:val="22"/>
        </w:numPr>
        <w:shd w:val="clear" w:color="auto" w:fill="FFFFFF"/>
        <w:tabs>
          <w:tab w:val="num" w:pos="0"/>
          <w:tab w:val="left" w:pos="709"/>
          <w:tab w:val="left" w:pos="1276"/>
          <w:tab w:val="left" w:pos="1418"/>
        </w:tabs>
        <w:ind w:left="0" w:firstLine="0"/>
        <w:jc w:val="both"/>
        <w:rPr>
          <w:sz w:val="22"/>
          <w:szCs w:val="22"/>
        </w:rPr>
      </w:pPr>
      <w:r w:rsidRPr="00BE6EEE">
        <w:rPr>
          <w:sz w:val="22"/>
          <w:szCs w:val="22"/>
        </w:rPr>
        <w:t>Выполнить все работы в объеме и сроки, предусмотренные Сводной таблицей стоимости работ (приложение ____ к настоящему Договору) и Графиком выполнения работ  (приложение _____ к настоящему Договору) и сдать результат работы Заказчику.</w:t>
      </w:r>
    </w:p>
    <w:p w:rsidR="00BE6EEE" w:rsidRPr="00BE6EEE" w:rsidRDefault="00BE6EEE" w:rsidP="00BE6EEE">
      <w:pPr>
        <w:numPr>
          <w:ilvl w:val="1"/>
          <w:numId w:val="22"/>
        </w:numPr>
        <w:shd w:val="clear" w:color="auto" w:fill="FFFFFF"/>
        <w:tabs>
          <w:tab w:val="num" w:pos="0"/>
          <w:tab w:val="left" w:pos="709"/>
          <w:tab w:val="left" w:pos="1276"/>
          <w:tab w:val="left" w:pos="1418"/>
        </w:tabs>
        <w:ind w:left="0" w:firstLine="0"/>
        <w:jc w:val="both"/>
        <w:rPr>
          <w:sz w:val="22"/>
          <w:szCs w:val="22"/>
        </w:rPr>
      </w:pPr>
      <w:r w:rsidRPr="00BE6EEE">
        <w:rPr>
          <w:sz w:val="22"/>
          <w:szCs w:val="22"/>
        </w:rPr>
        <w:t>Перед началом работ обеспечить получение в уполномоченных органах государственной власти разрешения на строительство (указывается, в случае работ по новому строительству, если данная обязанность не возложена на Заказчика).</w:t>
      </w:r>
    </w:p>
    <w:p w:rsidR="00BE6EEE" w:rsidRPr="00BE6EEE" w:rsidRDefault="00BE6EEE" w:rsidP="00BE6EEE">
      <w:pPr>
        <w:numPr>
          <w:ilvl w:val="1"/>
          <w:numId w:val="22"/>
        </w:numPr>
        <w:shd w:val="clear" w:color="auto" w:fill="FFFFFF"/>
        <w:tabs>
          <w:tab w:val="num" w:pos="0"/>
          <w:tab w:val="left" w:pos="709"/>
          <w:tab w:val="left" w:pos="1276"/>
          <w:tab w:val="left" w:pos="1418"/>
        </w:tabs>
        <w:ind w:left="0" w:firstLine="0"/>
        <w:jc w:val="both"/>
        <w:rPr>
          <w:sz w:val="22"/>
          <w:szCs w:val="22"/>
        </w:rPr>
      </w:pPr>
      <w:r w:rsidRPr="00BE6EEE">
        <w:rPr>
          <w:sz w:val="22"/>
          <w:szCs w:val="22"/>
        </w:rPr>
        <w:t xml:space="preserve">Перед приемкой объекта Заказчиком обеспечить получение в уполномоченных органах государственной власти разрешения на ввод его в эксплуатацию (указывается в случае, если данная обязанность не возложена на Заказчика). </w:t>
      </w:r>
    </w:p>
    <w:p w:rsidR="00BE6EEE" w:rsidRPr="00BE6EEE" w:rsidRDefault="00BE6EEE" w:rsidP="00BE6EEE">
      <w:pPr>
        <w:numPr>
          <w:ilvl w:val="1"/>
          <w:numId w:val="22"/>
        </w:numPr>
        <w:shd w:val="clear" w:color="auto" w:fill="FFFFFF"/>
        <w:tabs>
          <w:tab w:val="num" w:pos="0"/>
          <w:tab w:val="left" w:pos="709"/>
          <w:tab w:val="left" w:pos="1276"/>
          <w:tab w:val="left" w:pos="1418"/>
        </w:tabs>
        <w:ind w:left="0" w:firstLine="0"/>
        <w:jc w:val="both"/>
        <w:rPr>
          <w:sz w:val="22"/>
          <w:szCs w:val="22"/>
        </w:rPr>
      </w:pPr>
      <w:r w:rsidRPr="00BE6EEE">
        <w:rPr>
          <w:sz w:val="22"/>
          <w:szCs w:val="22"/>
        </w:rPr>
        <w:t xml:space="preserve">Поставить на </w:t>
      </w:r>
      <w:proofErr w:type="spellStart"/>
      <w:r w:rsidRPr="00BE6EEE">
        <w:rPr>
          <w:sz w:val="22"/>
          <w:szCs w:val="22"/>
        </w:rPr>
        <w:t>приобъектный</w:t>
      </w:r>
      <w:proofErr w:type="spellEnd"/>
      <w:r w:rsidRPr="00BE6EEE">
        <w:rPr>
          <w:sz w:val="22"/>
          <w:szCs w:val="22"/>
        </w:rPr>
        <w:t xml:space="preserve"> склад </w:t>
      </w:r>
      <w:r w:rsidRPr="00BE6EEE">
        <w:rPr>
          <w:i/>
          <w:sz w:val="22"/>
          <w:szCs w:val="22"/>
        </w:rPr>
        <w:t>(склад расположен___)</w:t>
      </w:r>
      <w:r w:rsidRPr="00BE6EEE">
        <w:rPr>
          <w:sz w:val="22"/>
          <w:szCs w:val="22"/>
        </w:rPr>
        <w:t xml:space="preserve">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После окончания работы представить Заказчику отчет о расходовании материалов. </w:t>
      </w:r>
    </w:p>
    <w:p w:rsidR="00BE6EEE" w:rsidRPr="00BE6EEE" w:rsidRDefault="00BE6EEE" w:rsidP="00BE6EEE">
      <w:pPr>
        <w:numPr>
          <w:ilvl w:val="1"/>
          <w:numId w:val="22"/>
        </w:numPr>
        <w:shd w:val="clear" w:color="auto" w:fill="FFFFFF"/>
        <w:tabs>
          <w:tab w:val="num" w:pos="0"/>
          <w:tab w:val="left" w:pos="709"/>
          <w:tab w:val="left" w:pos="1276"/>
          <w:tab w:val="left" w:pos="1418"/>
        </w:tabs>
        <w:ind w:left="0" w:firstLine="0"/>
        <w:jc w:val="both"/>
        <w:rPr>
          <w:i/>
          <w:sz w:val="22"/>
          <w:szCs w:val="22"/>
        </w:rPr>
      </w:pPr>
      <w:r w:rsidRPr="00BE6EEE">
        <w:rPr>
          <w:sz w:val="22"/>
          <w:szCs w:val="22"/>
        </w:rPr>
        <w:lastRenderedPageBreak/>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 </w:t>
      </w:r>
      <w:r w:rsidRPr="00BE6EEE">
        <w:rPr>
          <w:i/>
          <w:sz w:val="22"/>
          <w:szCs w:val="22"/>
        </w:rPr>
        <w:t>(Указывается в случае необходимости).</w:t>
      </w:r>
    </w:p>
    <w:p w:rsidR="00BE6EEE" w:rsidRPr="00BE6EEE" w:rsidRDefault="00BE6EEE" w:rsidP="00BE6EEE">
      <w:pPr>
        <w:numPr>
          <w:ilvl w:val="1"/>
          <w:numId w:val="22"/>
        </w:numPr>
        <w:shd w:val="clear" w:color="auto" w:fill="FFFFFF"/>
        <w:tabs>
          <w:tab w:val="num" w:pos="0"/>
          <w:tab w:val="left" w:pos="709"/>
          <w:tab w:val="left" w:pos="1276"/>
          <w:tab w:val="left" w:pos="1418"/>
        </w:tabs>
        <w:ind w:left="0" w:firstLine="0"/>
        <w:jc w:val="both"/>
        <w:rPr>
          <w:sz w:val="22"/>
          <w:szCs w:val="22"/>
        </w:rPr>
      </w:pPr>
      <w:r w:rsidRPr="00BE6EEE">
        <w:rPr>
          <w:sz w:val="22"/>
          <w:szCs w:val="22"/>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BE6EEE" w:rsidRPr="00BE6EEE" w:rsidRDefault="00BE6EEE" w:rsidP="00BE6EEE">
      <w:pPr>
        <w:numPr>
          <w:ilvl w:val="1"/>
          <w:numId w:val="22"/>
        </w:numPr>
        <w:shd w:val="clear" w:color="auto" w:fill="FFFFFF"/>
        <w:tabs>
          <w:tab w:val="num" w:pos="0"/>
          <w:tab w:val="left" w:pos="709"/>
          <w:tab w:val="left" w:pos="1276"/>
          <w:tab w:val="left" w:pos="1418"/>
        </w:tabs>
        <w:ind w:left="0" w:firstLine="0"/>
        <w:jc w:val="both"/>
        <w:rPr>
          <w:i/>
          <w:sz w:val="22"/>
          <w:szCs w:val="22"/>
        </w:rPr>
      </w:pPr>
      <w:r w:rsidRPr="00BE6EEE">
        <w:rPr>
          <w:sz w:val="22"/>
          <w:szCs w:val="22"/>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w:t>
      </w:r>
      <w:proofErr w:type="gramStart"/>
      <w:r w:rsidRPr="00BE6EEE">
        <w:rPr>
          <w:sz w:val="22"/>
          <w:szCs w:val="22"/>
        </w:rPr>
        <w:t>м-</w:t>
      </w:r>
      <w:proofErr w:type="gramEnd"/>
      <w:r w:rsidRPr="00BE6EEE">
        <w:rPr>
          <w:sz w:val="22"/>
          <w:szCs w:val="22"/>
        </w:rPr>
        <w:t xml:space="preserve"> однодневок», по форме согласно приложению №____ к договору </w:t>
      </w:r>
      <w:r w:rsidRPr="00BE6EEE">
        <w:rPr>
          <w:i/>
          <w:sz w:val="22"/>
          <w:szCs w:val="22"/>
        </w:rPr>
        <w:t>(указывается, в договорах на сумму свыше 500 тыс. руб. без учета НДС и, одновременно, сроком более 3 (трех) месяцев).</w:t>
      </w:r>
    </w:p>
    <w:p w:rsidR="00BE6EEE" w:rsidRPr="00BE6EEE" w:rsidRDefault="00BE6EEE" w:rsidP="00BE6EEE">
      <w:pPr>
        <w:numPr>
          <w:ilvl w:val="1"/>
          <w:numId w:val="22"/>
        </w:numPr>
        <w:shd w:val="clear" w:color="auto" w:fill="FFFFFF"/>
        <w:tabs>
          <w:tab w:val="num" w:pos="0"/>
          <w:tab w:val="left" w:pos="709"/>
          <w:tab w:val="left" w:pos="1276"/>
          <w:tab w:val="left" w:pos="1418"/>
        </w:tabs>
        <w:ind w:left="0" w:firstLine="0"/>
        <w:jc w:val="both"/>
        <w:rPr>
          <w:sz w:val="22"/>
          <w:szCs w:val="22"/>
        </w:rPr>
      </w:pPr>
      <w:r w:rsidRPr="00BE6EEE">
        <w:rPr>
          <w:sz w:val="22"/>
          <w:szCs w:val="22"/>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BE6EEE" w:rsidRPr="00BE6EEE" w:rsidRDefault="00BE6EEE" w:rsidP="00BE6EEE">
      <w:pPr>
        <w:numPr>
          <w:ilvl w:val="1"/>
          <w:numId w:val="22"/>
        </w:numPr>
        <w:shd w:val="clear" w:color="auto" w:fill="FFFFFF"/>
        <w:tabs>
          <w:tab w:val="num" w:pos="0"/>
          <w:tab w:val="left" w:pos="709"/>
          <w:tab w:val="left" w:pos="1276"/>
          <w:tab w:val="left" w:pos="1418"/>
        </w:tabs>
        <w:ind w:left="0" w:firstLine="0"/>
        <w:jc w:val="both"/>
        <w:rPr>
          <w:sz w:val="22"/>
          <w:szCs w:val="22"/>
        </w:rPr>
      </w:pPr>
      <w:r w:rsidRPr="00BE6EEE">
        <w:rPr>
          <w:sz w:val="22"/>
          <w:szCs w:val="22"/>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BE6EEE" w:rsidRPr="00BE6EEE" w:rsidRDefault="00BE6EEE" w:rsidP="00BE6EEE">
      <w:pPr>
        <w:numPr>
          <w:ilvl w:val="1"/>
          <w:numId w:val="22"/>
        </w:numPr>
        <w:shd w:val="clear" w:color="auto" w:fill="FFFFFF"/>
        <w:tabs>
          <w:tab w:val="num" w:pos="0"/>
          <w:tab w:val="left" w:pos="709"/>
          <w:tab w:val="left" w:pos="1276"/>
          <w:tab w:val="left" w:pos="1418"/>
        </w:tabs>
        <w:ind w:left="0" w:firstLine="0"/>
        <w:jc w:val="both"/>
        <w:rPr>
          <w:sz w:val="22"/>
          <w:szCs w:val="22"/>
        </w:rPr>
      </w:pPr>
      <w:r w:rsidRPr="00BE6EEE">
        <w:rPr>
          <w:sz w:val="22"/>
          <w:szCs w:val="22"/>
        </w:rPr>
        <w:t>Вывезти в недельный срок со дня подписания акта ввода в эксплуатацию за пределы строительной площадки свои машины, оборудование, материалы и другое имущество.</w:t>
      </w:r>
    </w:p>
    <w:p w:rsidR="00BE6EEE" w:rsidRPr="00BE6EEE" w:rsidRDefault="00BE6EEE" w:rsidP="00BE6EEE">
      <w:pPr>
        <w:numPr>
          <w:ilvl w:val="1"/>
          <w:numId w:val="22"/>
        </w:numPr>
        <w:shd w:val="clear" w:color="auto" w:fill="FFFFFF"/>
        <w:tabs>
          <w:tab w:val="num" w:pos="0"/>
          <w:tab w:val="left" w:pos="709"/>
          <w:tab w:val="left" w:pos="1276"/>
          <w:tab w:val="left" w:pos="1418"/>
        </w:tabs>
        <w:ind w:left="0" w:firstLine="0"/>
        <w:jc w:val="both"/>
        <w:rPr>
          <w:sz w:val="22"/>
          <w:szCs w:val="22"/>
        </w:rPr>
      </w:pPr>
      <w:r w:rsidRPr="00BE6EEE">
        <w:rPr>
          <w:sz w:val="22"/>
          <w:szCs w:val="22"/>
        </w:rPr>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 (указывается, в случае если данная обязанность не возложена на Заказчика).</w:t>
      </w:r>
    </w:p>
    <w:p w:rsidR="00BE6EEE" w:rsidRPr="00BE6EEE" w:rsidRDefault="00BE6EEE" w:rsidP="00BE6EEE">
      <w:pPr>
        <w:numPr>
          <w:ilvl w:val="1"/>
          <w:numId w:val="22"/>
        </w:numPr>
        <w:shd w:val="clear" w:color="auto" w:fill="FFFFFF"/>
        <w:tabs>
          <w:tab w:val="left" w:pos="709"/>
          <w:tab w:val="left" w:pos="851"/>
          <w:tab w:val="left" w:pos="1276"/>
          <w:tab w:val="left" w:pos="1418"/>
        </w:tabs>
        <w:ind w:left="0" w:firstLine="0"/>
        <w:jc w:val="both"/>
        <w:rPr>
          <w:sz w:val="22"/>
          <w:szCs w:val="22"/>
        </w:rPr>
      </w:pPr>
      <w:r w:rsidRPr="00BE6EEE">
        <w:rPr>
          <w:sz w:val="22"/>
          <w:szCs w:val="22"/>
        </w:rPr>
        <w:t xml:space="preserve">Передать Заказчику в соответствии с требованиями </w:t>
      </w:r>
      <w:proofErr w:type="spellStart"/>
      <w:r w:rsidRPr="00BE6EEE">
        <w:rPr>
          <w:sz w:val="22"/>
          <w:szCs w:val="22"/>
        </w:rPr>
        <w:t>п.п</w:t>
      </w:r>
      <w:proofErr w:type="spellEnd"/>
      <w:r w:rsidRPr="00BE6EEE">
        <w:rPr>
          <w:sz w:val="22"/>
          <w:szCs w:val="22"/>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BE6EEE" w:rsidRPr="00BE6EEE" w:rsidRDefault="00BE6EEE" w:rsidP="00BE6EEE">
      <w:pPr>
        <w:numPr>
          <w:ilvl w:val="0"/>
          <w:numId w:val="23"/>
        </w:numPr>
        <w:shd w:val="clear" w:color="auto" w:fill="FFFFFF"/>
        <w:tabs>
          <w:tab w:val="left" w:pos="426"/>
          <w:tab w:val="left" w:pos="709"/>
          <w:tab w:val="left" w:pos="1276"/>
          <w:tab w:val="left" w:pos="1418"/>
        </w:tabs>
        <w:ind w:left="0" w:firstLine="0"/>
        <w:jc w:val="both"/>
        <w:rPr>
          <w:sz w:val="22"/>
          <w:szCs w:val="22"/>
        </w:rPr>
      </w:pPr>
      <w:proofErr w:type="gramStart"/>
      <w:r w:rsidRPr="00BE6EEE">
        <w:rPr>
          <w:sz w:val="22"/>
          <w:szCs w:val="22"/>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roofErr w:type="gramEnd"/>
    </w:p>
    <w:p w:rsidR="00BE6EEE" w:rsidRPr="00BE6EEE" w:rsidRDefault="00BE6EEE" w:rsidP="00BE6EEE">
      <w:pPr>
        <w:numPr>
          <w:ilvl w:val="0"/>
          <w:numId w:val="23"/>
        </w:numPr>
        <w:shd w:val="clear" w:color="auto" w:fill="FFFFFF"/>
        <w:tabs>
          <w:tab w:val="left" w:pos="426"/>
          <w:tab w:val="left" w:pos="709"/>
          <w:tab w:val="left" w:pos="1276"/>
          <w:tab w:val="left" w:pos="1418"/>
        </w:tabs>
        <w:ind w:left="0" w:firstLine="0"/>
        <w:jc w:val="both"/>
        <w:rPr>
          <w:sz w:val="22"/>
          <w:szCs w:val="22"/>
        </w:rPr>
      </w:pPr>
      <w:r w:rsidRPr="00BE6EEE">
        <w:rPr>
          <w:sz w:val="22"/>
          <w:szCs w:val="22"/>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BE6EEE" w:rsidRPr="00BE6EEE" w:rsidRDefault="00BE6EEE" w:rsidP="00BE6EEE">
      <w:pPr>
        <w:numPr>
          <w:ilvl w:val="0"/>
          <w:numId w:val="23"/>
        </w:numPr>
        <w:shd w:val="clear" w:color="auto" w:fill="FFFFFF"/>
        <w:tabs>
          <w:tab w:val="left" w:pos="426"/>
          <w:tab w:val="left" w:pos="709"/>
          <w:tab w:val="left" w:pos="1276"/>
          <w:tab w:val="left" w:pos="1418"/>
        </w:tabs>
        <w:ind w:left="0" w:firstLine="0"/>
        <w:jc w:val="both"/>
        <w:rPr>
          <w:sz w:val="22"/>
          <w:szCs w:val="22"/>
        </w:rPr>
      </w:pPr>
      <w:r w:rsidRPr="00BE6EEE">
        <w:rPr>
          <w:sz w:val="22"/>
          <w:szCs w:val="22"/>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BE6EEE" w:rsidRPr="00BE6EEE" w:rsidRDefault="00BE6EEE" w:rsidP="00BE6EEE">
      <w:pPr>
        <w:numPr>
          <w:ilvl w:val="0"/>
          <w:numId w:val="23"/>
        </w:numPr>
        <w:shd w:val="clear" w:color="auto" w:fill="FFFFFF"/>
        <w:tabs>
          <w:tab w:val="left" w:pos="426"/>
          <w:tab w:val="left" w:pos="709"/>
          <w:tab w:val="left" w:pos="1276"/>
          <w:tab w:val="left" w:pos="1418"/>
        </w:tabs>
        <w:ind w:left="0" w:firstLine="0"/>
        <w:jc w:val="both"/>
        <w:rPr>
          <w:sz w:val="22"/>
          <w:szCs w:val="22"/>
        </w:rPr>
      </w:pPr>
      <w:r w:rsidRPr="00BE6EEE">
        <w:rPr>
          <w:sz w:val="22"/>
          <w:szCs w:val="22"/>
        </w:rPr>
        <w:t>акты об освидетельствовании скрытых работ и акты о промежуточной приемке отдельных ответственных конструкций….;</w:t>
      </w:r>
    </w:p>
    <w:p w:rsidR="00BE6EEE" w:rsidRPr="00BE6EEE" w:rsidRDefault="00BE6EEE" w:rsidP="00BE6EEE">
      <w:pPr>
        <w:numPr>
          <w:ilvl w:val="0"/>
          <w:numId w:val="23"/>
        </w:numPr>
        <w:shd w:val="clear" w:color="auto" w:fill="FFFFFF"/>
        <w:tabs>
          <w:tab w:val="left" w:pos="426"/>
          <w:tab w:val="left" w:pos="709"/>
          <w:tab w:val="left" w:pos="1276"/>
          <w:tab w:val="left" w:pos="1418"/>
        </w:tabs>
        <w:ind w:left="0" w:firstLine="0"/>
        <w:jc w:val="both"/>
        <w:rPr>
          <w:sz w:val="22"/>
          <w:szCs w:val="22"/>
        </w:rPr>
      </w:pPr>
      <w:r w:rsidRPr="00BE6EEE">
        <w:rPr>
          <w:sz w:val="22"/>
          <w:szCs w:val="22"/>
        </w:rPr>
        <w:t>акты об индивидуальных испытаниях смонтированного оборудования….;</w:t>
      </w:r>
    </w:p>
    <w:p w:rsidR="00BE6EEE" w:rsidRPr="00BE6EEE" w:rsidRDefault="00BE6EEE" w:rsidP="00BE6EEE">
      <w:pPr>
        <w:numPr>
          <w:ilvl w:val="0"/>
          <w:numId w:val="23"/>
        </w:numPr>
        <w:shd w:val="clear" w:color="auto" w:fill="FFFFFF"/>
        <w:tabs>
          <w:tab w:val="left" w:pos="426"/>
          <w:tab w:val="left" w:pos="709"/>
          <w:tab w:val="left" w:pos="1276"/>
          <w:tab w:val="left" w:pos="1418"/>
        </w:tabs>
        <w:ind w:left="0" w:firstLine="0"/>
        <w:jc w:val="both"/>
        <w:rPr>
          <w:sz w:val="22"/>
          <w:szCs w:val="22"/>
        </w:rPr>
      </w:pPr>
      <w:r w:rsidRPr="00BE6EEE">
        <w:rPr>
          <w:sz w:val="22"/>
          <w:szCs w:val="22"/>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BE6EEE" w:rsidRPr="00BE6EEE" w:rsidRDefault="00BE6EEE" w:rsidP="00BE6EEE">
      <w:pPr>
        <w:shd w:val="clear" w:color="auto" w:fill="FFFFFF"/>
        <w:tabs>
          <w:tab w:val="left" w:pos="709"/>
          <w:tab w:val="left" w:pos="851"/>
          <w:tab w:val="left" w:pos="1276"/>
          <w:tab w:val="left" w:pos="1418"/>
        </w:tabs>
        <w:jc w:val="both"/>
        <w:rPr>
          <w:sz w:val="22"/>
          <w:szCs w:val="22"/>
        </w:rPr>
      </w:pPr>
      <w:r w:rsidRPr="00BE6EEE">
        <w:rPr>
          <w:sz w:val="22"/>
          <w:szCs w:val="22"/>
        </w:rPr>
        <w:t xml:space="preserve">Всю исполнительную документацию, касающуюся эксплуатации и использования объекта в срок, не позднее __.__.20__ г. </w:t>
      </w:r>
    </w:p>
    <w:p w:rsidR="00BE6EEE" w:rsidRPr="00BE6EEE" w:rsidRDefault="00BE6EEE" w:rsidP="00BE6EEE">
      <w:pPr>
        <w:numPr>
          <w:ilvl w:val="1"/>
          <w:numId w:val="22"/>
        </w:numPr>
        <w:shd w:val="clear" w:color="auto" w:fill="FFFFFF"/>
        <w:tabs>
          <w:tab w:val="num" w:pos="0"/>
          <w:tab w:val="left" w:pos="709"/>
          <w:tab w:val="left" w:pos="1276"/>
          <w:tab w:val="left" w:pos="1418"/>
        </w:tabs>
        <w:ind w:left="0" w:firstLine="0"/>
        <w:jc w:val="both"/>
        <w:rPr>
          <w:sz w:val="22"/>
          <w:szCs w:val="22"/>
        </w:rPr>
      </w:pPr>
      <w:r w:rsidRPr="00BE6EEE">
        <w:rPr>
          <w:sz w:val="22"/>
          <w:szCs w:val="22"/>
        </w:rPr>
        <w:t xml:space="preserve">Незамедлительно известить Заказчика и до получения от него указаний приостановить работы при обнаружении:                                       </w:t>
      </w:r>
    </w:p>
    <w:p w:rsidR="00BE6EEE" w:rsidRPr="00BE6EEE" w:rsidRDefault="00BE6EEE" w:rsidP="00BE6EEE">
      <w:pPr>
        <w:numPr>
          <w:ilvl w:val="0"/>
          <w:numId w:val="24"/>
        </w:numPr>
        <w:shd w:val="clear" w:color="auto" w:fill="FFFFFF"/>
        <w:tabs>
          <w:tab w:val="left" w:pos="426"/>
          <w:tab w:val="left" w:pos="709"/>
          <w:tab w:val="left" w:pos="1276"/>
          <w:tab w:val="left" w:pos="1418"/>
        </w:tabs>
        <w:ind w:left="0" w:firstLine="0"/>
        <w:jc w:val="both"/>
        <w:rPr>
          <w:sz w:val="22"/>
          <w:szCs w:val="22"/>
        </w:rPr>
      </w:pPr>
      <w:r w:rsidRPr="00BE6EEE">
        <w:rPr>
          <w:sz w:val="22"/>
          <w:szCs w:val="22"/>
        </w:rPr>
        <w:t xml:space="preserve">возможности неблагоприятных для Заказчика последствий выполнения его указаний о способе выполнения работы;  </w:t>
      </w:r>
    </w:p>
    <w:p w:rsidR="00BE6EEE" w:rsidRPr="00BE6EEE" w:rsidRDefault="00BE6EEE" w:rsidP="00BE6EEE">
      <w:pPr>
        <w:numPr>
          <w:ilvl w:val="0"/>
          <w:numId w:val="24"/>
        </w:numPr>
        <w:shd w:val="clear" w:color="auto" w:fill="FFFFFF"/>
        <w:tabs>
          <w:tab w:val="left" w:pos="426"/>
          <w:tab w:val="left" w:pos="709"/>
          <w:tab w:val="left" w:pos="1276"/>
          <w:tab w:val="left" w:pos="1418"/>
        </w:tabs>
        <w:ind w:left="0" w:firstLine="0"/>
        <w:jc w:val="both"/>
        <w:rPr>
          <w:sz w:val="22"/>
          <w:szCs w:val="22"/>
        </w:rPr>
      </w:pPr>
      <w:r w:rsidRPr="00BE6EEE">
        <w:rPr>
          <w:sz w:val="22"/>
          <w:szCs w:val="22"/>
        </w:rPr>
        <w:t>иных,  независящих от Подрядчика обстоятельств, угрожающих годности или прочности результатов выполняемой работы;</w:t>
      </w:r>
    </w:p>
    <w:p w:rsidR="00BE6EEE" w:rsidRPr="00BE6EEE" w:rsidRDefault="00BE6EEE" w:rsidP="00BE6EEE">
      <w:pPr>
        <w:numPr>
          <w:ilvl w:val="0"/>
          <w:numId w:val="24"/>
        </w:numPr>
        <w:shd w:val="clear" w:color="auto" w:fill="FFFFFF"/>
        <w:tabs>
          <w:tab w:val="left" w:pos="426"/>
          <w:tab w:val="left" w:pos="709"/>
          <w:tab w:val="left" w:pos="1276"/>
          <w:tab w:val="left" w:pos="1418"/>
        </w:tabs>
        <w:ind w:left="0" w:firstLine="0"/>
        <w:jc w:val="both"/>
        <w:rPr>
          <w:sz w:val="22"/>
          <w:szCs w:val="22"/>
        </w:rPr>
      </w:pPr>
      <w:r w:rsidRPr="00BE6EEE">
        <w:rPr>
          <w:sz w:val="22"/>
          <w:szCs w:val="22"/>
        </w:rPr>
        <w:t>иных обстоятельств, способных повлечь за собой изменение сроков или стоимости выполняемых работ.</w:t>
      </w:r>
    </w:p>
    <w:p w:rsidR="00BE6EEE" w:rsidRPr="00BE6EEE" w:rsidRDefault="00BE6EEE" w:rsidP="00BE6EEE">
      <w:pPr>
        <w:numPr>
          <w:ilvl w:val="1"/>
          <w:numId w:val="22"/>
        </w:numPr>
        <w:shd w:val="clear" w:color="auto" w:fill="FFFFFF"/>
        <w:tabs>
          <w:tab w:val="num" w:pos="0"/>
          <w:tab w:val="left" w:pos="709"/>
          <w:tab w:val="left" w:pos="1276"/>
          <w:tab w:val="left" w:pos="1418"/>
        </w:tabs>
        <w:ind w:left="0" w:firstLine="0"/>
        <w:jc w:val="both"/>
        <w:rPr>
          <w:sz w:val="22"/>
          <w:szCs w:val="22"/>
        </w:rPr>
      </w:pPr>
      <w:r w:rsidRPr="00BE6EEE">
        <w:rPr>
          <w:sz w:val="22"/>
          <w:szCs w:val="22"/>
        </w:rPr>
        <w:t xml:space="preserve">По письменным запросам Заказчика предоставлять информацию и обосновывающие документы не позднее 10 (десяти) дней со дня поступления запроса. </w:t>
      </w:r>
    </w:p>
    <w:p w:rsidR="00BE6EEE" w:rsidRPr="00BE6EEE" w:rsidRDefault="00BE6EEE" w:rsidP="00BE6EEE">
      <w:pPr>
        <w:numPr>
          <w:ilvl w:val="1"/>
          <w:numId w:val="22"/>
        </w:numPr>
        <w:shd w:val="clear" w:color="auto" w:fill="FFFFFF"/>
        <w:tabs>
          <w:tab w:val="num" w:pos="0"/>
          <w:tab w:val="left" w:pos="709"/>
          <w:tab w:val="left" w:pos="1276"/>
          <w:tab w:val="left" w:pos="1418"/>
        </w:tabs>
        <w:ind w:left="0" w:firstLine="0"/>
        <w:jc w:val="both"/>
        <w:rPr>
          <w:sz w:val="22"/>
          <w:szCs w:val="22"/>
        </w:rPr>
      </w:pPr>
      <w:r w:rsidRPr="00BE6EEE">
        <w:rPr>
          <w:sz w:val="22"/>
          <w:szCs w:val="22"/>
        </w:rPr>
        <w:t>Выполнить в полном объеме все свои обязательства, предусмотренные в других разделах настоящего Договора.</w:t>
      </w:r>
    </w:p>
    <w:p w:rsidR="00BE6EEE" w:rsidRPr="00BE6EEE" w:rsidRDefault="00BE6EEE" w:rsidP="00BE6EEE">
      <w:pPr>
        <w:numPr>
          <w:ilvl w:val="1"/>
          <w:numId w:val="22"/>
        </w:numPr>
        <w:shd w:val="clear" w:color="auto" w:fill="FFFFFF"/>
        <w:tabs>
          <w:tab w:val="num" w:pos="0"/>
          <w:tab w:val="left" w:pos="709"/>
          <w:tab w:val="left" w:pos="1276"/>
          <w:tab w:val="left" w:pos="1418"/>
        </w:tabs>
        <w:ind w:left="0" w:firstLine="0"/>
        <w:jc w:val="both"/>
        <w:rPr>
          <w:sz w:val="22"/>
          <w:szCs w:val="22"/>
        </w:rPr>
      </w:pPr>
      <w:r w:rsidRPr="00BE6EEE">
        <w:rPr>
          <w:sz w:val="22"/>
          <w:szCs w:val="22"/>
        </w:rPr>
        <w:t xml:space="preserve">Перед началом работ, в случае необходимости,  обеспечить получение необходимых разрешений на использование прилегающей к строительной площадке территории для целей выполнения работ.  </w:t>
      </w:r>
    </w:p>
    <w:p w:rsidR="00BE6EEE" w:rsidRPr="00BE6EEE" w:rsidRDefault="00BE6EEE" w:rsidP="00BE6EEE">
      <w:pPr>
        <w:numPr>
          <w:ilvl w:val="1"/>
          <w:numId w:val="22"/>
        </w:numPr>
        <w:shd w:val="clear" w:color="auto" w:fill="FFFFFF"/>
        <w:tabs>
          <w:tab w:val="num" w:pos="0"/>
          <w:tab w:val="left" w:pos="709"/>
          <w:tab w:val="left" w:pos="1276"/>
          <w:tab w:val="left" w:pos="1418"/>
        </w:tabs>
        <w:ind w:left="0" w:firstLine="0"/>
        <w:jc w:val="both"/>
        <w:rPr>
          <w:sz w:val="22"/>
          <w:szCs w:val="22"/>
        </w:rPr>
      </w:pPr>
      <w:r w:rsidRPr="00BE6EEE">
        <w:rPr>
          <w:sz w:val="22"/>
          <w:szCs w:val="22"/>
        </w:rPr>
        <w:lastRenderedPageBreak/>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BE6EEE" w:rsidRPr="00BE6EEE" w:rsidRDefault="00BE6EEE" w:rsidP="00BE6EEE">
      <w:pPr>
        <w:numPr>
          <w:ilvl w:val="1"/>
          <w:numId w:val="22"/>
        </w:numPr>
        <w:tabs>
          <w:tab w:val="num" w:pos="0"/>
          <w:tab w:val="left" w:pos="709"/>
          <w:tab w:val="left" w:pos="1276"/>
          <w:tab w:val="left" w:pos="1418"/>
        </w:tabs>
        <w:ind w:left="0" w:firstLine="0"/>
        <w:jc w:val="both"/>
        <w:rPr>
          <w:sz w:val="22"/>
          <w:szCs w:val="22"/>
        </w:rPr>
      </w:pPr>
      <w:r w:rsidRPr="00BE6EEE">
        <w:rPr>
          <w:sz w:val="22"/>
          <w:szCs w:val="22"/>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BE6EEE" w:rsidRPr="00BE6EEE" w:rsidRDefault="00BE6EEE" w:rsidP="00BE6EEE">
      <w:pPr>
        <w:widowControl w:val="0"/>
        <w:numPr>
          <w:ilvl w:val="1"/>
          <w:numId w:val="22"/>
        </w:numPr>
        <w:shd w:val="clear" w:color="auto" w:fill="FFFFFF"/>
        <w:tabs>
          <w:tab w:val="num" w:pos="0"/>
          <w:tab w:val="left" w:pos="709"/>
          <w:tab w:val="left" w:pos="900"/>
          <w:tab w:val="left" w:pos="1276"/>
          <w:tab w:val="left" w:pos="1418"/>
        </w:tabs>
        <w:ind w:left="0" w:firstLine="0"/>
        <w:jc w:val="both"/>
        <w:rPr>
          <w:sz w:val="22"/>
          <w:szCs w:val="22"/>
        </w:rPr>
      </w:pPr>
      <w:proofErr w:type="gramStart"/>
      <w:r w:rsidRPr="00BE6EEE">
        <w:rPr>
          <w:bCs/>
          <w:sz w:val="22"/>
          <w:szCs w:val="22"/>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BE6EEE" w:rsidRPr="00BE6EEE" w:rsidRDefault="00BE6EEE" w:rsidP="00BE6EEE">
      <w:pPr>
        <w:widowControl w:val="0"/>
        <w:shd w:val="clear" w:color="auto" w:fill="FFFFFF"/>
        <w:tabs>
          <w:tab w:val="left" w:pos="709"/>
          <w:tab w:val="left" w:pos="900"/>
          <w:tab w:val="left" w:pos="1276"/>
          <w:tab w:val="left" w:pos="1418"/>
        </w:tabs>
        <w:jc w:val="both"/>
        <w:rPr>
          <w:i/>
          <w:sz w:val="22"/>
          <w:szCs w:val="22"/>
        </w:rPr>
      </w:pPr>
      <w:r w:rsidRPr="00BE6EEE">
        <w:rPr>
          <w:i/>
          <w:color w:val="0000FF"/>
          <w:sz w:val="22"/>
          <w:szCs w:val="22"/>
        </w:rPr>
        <w:t>(</w:t>
      </w:r>
      <w:proofErr w:type="gramStart"/>
      <w:r w:rsidRPr="00BE6EEE">
        <w:rPr>
          <w:i/>
          <w:color w:val="0000FF"/>
          <w:sz w:val="22"/>
          <w:szCs w:val="22"/>
        </w:rPr>
        <w:t>в</w:t>
      </w:r>
      <w:proofErr w:type="gramEnd"/>
      <w:r w:rsidRPr="00BE6EEE">
        <w:rPr>
          <w:i/>
          <w:color w:val="0000FF"/>
          <w:sz w:val="22"/>
          <w:szCs w:val="22"/>
        </w:rPr>
        <w:t xml:space="preserve"> договор могут быть включены иные обязанности подрядчика в соответствии с условиями Технического задания)</w:t>
      </w:r>
    </w:p>
    <w:p w:rsidR="00BE6EEE" w:rsidRPr="00BE6EEE" w:rsidRDefault="00BE6EEE" w:rsidP="00BE6EEE">
      <w:pPr>
        <w:widowControl w:val="0"/>
        <w:shd w:val="clear" w:color="auto" w:fill="FFFFFF"/>
        <w:tabs>
          <w:tab w:val="left" w:pos="709"/>
          <w:tab w:val="left" w:pos="1276"/>
          <w:tab w:val="left" w:pos="1418"/>
        </w:tabs>
        <w:jc w:val="both"/>
        <w:rPr>
          <w:sz w:val="22"/>
          <w:szCs w:val="22"/>
        </w:rPr>
      </w:pPr>
    </w:p>
    <w:p w:rsidR="00BE6EEE" w:rsidRPr="00BE6EEE" w:rsidRDefault="00BE6EEE" w:rsidP="00BE6EEE">
      <w:pPr>
        <w:numPr>
          <w:ilvl w:val="0"/>
          <w:numId w:val="25"/>
        </w:numPr>
        <w:shd w:val="clear" w:color="auto" w:fill="FFFFFF"/>
        <w:tabs>
          <w:tab w:val="left" w:pos="709"/>
          <w:tab w:val="left" w:pos="1276"/>
          <w:tab w:val="left" w:pos="1418"/>
        </w:tabs>
        <w:ind w:left="0" w:firstLine="0"/>
        <w:jc w:val="center"/>
        <w:rPr>
          <w:b/>
          <w:bCs/>
          <w:sz w:val="22"/>
          <w:szCs w:val="22"/>
        </w:rPr>
      </w:pPr>
      <w:r w:rsidRPr="00BE6EEE">
        <w:rPr>
          <w:b/>
          <w:bCs/>
          <w:sz w:val="22"/>
          <w:szCs w:val="22"/>
        </w:rPr>
        <w:t>Обязательства Заказчика</w:t>
      </w:r>
    </w:p>
    <w:p w:rsidR="00BE6EEE" w:rsidRPr="00BE6EEE" w:rsidRDefault="00BE6EEE" w:rsidP="00BE6EEE">
      <w:pPr>
        <w:widowControl w:val="0"/>
        <w:shd w:val="clear" w:color="auto" w:fill="FFFFFF"/>
        <w:tabs>
          <w:tab w:val="left" w:pos="709"/>
          <w:tab w:val="left" w:pos="1276"/>
          <w:tab w:val="left" w:pos="1418"/>
        </w:tabs>
        <w:jc w:val="both"/>
        <w:rPr>
          <w:iCs/>
          <w:sz w:val="22"/>
          <w:szCs w:val="22"/>
        </w:rPr>
      </w:pPr>
      <w:r w:rsidRPr="00BE6EEE">
        <w:rPr>
          <w:iCs/>
          <w:sz w:val="22"/>
          <w:szCs w:val="22"/>
        </w:rPr>
        <w:t>Для реализации настоящего Договора Заказчик принимает на себя обязательства:</w:t>
      </w:r>
    </w:p>
    <w:p w:rsidR="00BE6EEE" w:rsidRPr="00BE6EEE" w:rsidRDefault="00BE6EEE" w:rsidP="00BE6EEE">
      <w:pPr>
        <w:numPr>
          <w:ilvl w:val="1"/>
          <w:numId w:val="25"/>
        </w:numPr>
        <w:shd w:val="clear" w:color="auto" w:fill="FFFFFF"/>
        <w:tabs>
          <w:tab w:val="clear" w:pos="1260"/>
          <w:tab w:val="num" w:pos="0"/>
          <w:tab w:val="left" w:pos="709"/>
          <w:tab w:val="left" w:pos="1276"/>
          <w:tab w:val="left" w:pos="1418"/>
        </w:tabs>
        <w:ind w:left="0" w:firstLine="0"/>
        <w:jc w:val="both"/>
        <w:rPr>
          <w:b/>
          <w:bCs/>
          <w:sz w:val="22"/>
          <w:szCs w:val="22"/>
        </w:rPr>
      </w:pPr>
      <w:r w:rsidRPr="00BE6EEE">
        <w:rPr>
          <w:iCs/>
          <w:sz w:val="22"/>
          <w:szCs w:val="22"/>
        </w:rPr>
        <w:t>Заказчик в течение 10 (десяти) календарных дней по письменному запросу должен передать   Подрядчику по акту проектно-сметную документацию, составленную в соответствии с требованиями строительных норм и правил, в том числе проект организации строительства, исходные данные и создать условия, необходимые для выполнения работ.</w:t>
      </w:r>
    </w:p>
    <w:p w:rsidR="00BE6EEE" w:rsidRPr="00BE6EEE" w:rsidRDefault="00BE6EEE" w:rsidP="00BE6EEE">
      <w:pPr>
        <w:numPr>
          <w:ilvl w:val="1"/>
          <w:numId w:val="25"/>
        </w:numPr>
        <w:shd w:val="clear" w:color="auto" w:fill="FFFFFF"/>
        <w:tabs>
          <w:tab w:val="clear" w:pos="1260"/>
          <w:tab w:val="num" w:pos="0"/>
          <w:tab w:val="left" w:pos="709"/>
          <w:tab w:val="left" w:pos="1276"/>
          <w:tab w:val="left" w:pos="1418"/>
        </w:tabs>
        <w:ind w:left="0" w:firstLine="0"/>
        <w:jc w:val="both"/>
        <w:rPr>
          <w:b/>
          <w:bCs/>
          <w:sz w:val="22"/>
          <w:szCs w:val="22"/>
        </w:rPr>
      </w:pPr>
      <w:r w:rsidRPr="00BE6EEE">
        <w:rPr>
          <w:iCs/>
          <w:sz w:val="22"/>
          <w:szCs w:val="22"/>
        </w:rPr>
        <w:t>Передать Подрядчику в течение 10 (десяти) дней с момента подписания договора по акту на период выполнения работ строительную площадку, пригодную для осуществления таких работ.</w:t>
      </w:r>
    </w:p>
    <w:p w:rsidR="00BE6EEE" w:rsidRPr="00BE6EEE" w:rsidRDefault="00BE6EEE" w:rsidP="00BE6EEE">
      <w:pPr>
        <w:numPr>
          <w:ilvl w:val="1"/>
          <w:numId w:val="25"/>
        </w:numPr>
        <w:shd w:val="clear" w:color="auto" w:fill="FFFFFF"/>
        <w:tabs>
          <w:tab w:val="clear" w:pos="1260"/>
          <w:tab w:val="num" w:pos="0"/>
          <w:tab w:val="left" w:pos="709"/>
          <w:tab w:val="left" w:pos="1276"/>
          <w:tab w:val="left" w:pos="1418"/>
        </w:tabs>
        <w:ind w:left="0" w:firstLine="0"/>
        <w:jc w:val="both"/>
        <w:rPr>
          <w:b/>
          <w:bCs/>
          <w:sz w:val="22"/>
          <w:szCs w:val="22"/>
        </w:rPr>
      </w:pPr>
      <w:r w:rsidRPr="00BE6EEE">
        <w:rPr>
          <w:iCs/>
          <w:sz w:val="22"/>
          <w:szCs w:val="22"/>
        </w:rPr>
        <w:t xml:space="preserve">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r w:rsidRPr="00BE6EEE">
        <w:rPr>
          <w:b/>
          <w:i/>
          <w:iCs/>
          <w:color w:val="FF0000"/>
          <w:sz w:val="22"/>
          <w:szCs w:val="22"/>
        </w:rPr>
        <w:t>(указывается в случае, если данная обязанность не возложена на Подрядчика).</w:t>
      </w:r>
    </w:p>
    <w:p w:rsidR="00BE6EEE" w:rsidRPr="00BE6EEE" w:rsidRDefault="00BE6EEE" w:rsidP="00BE6EEE">
      <w:pPr>
        <w:numPr>
          <w:ilvl w:val="1"/>
          <w:numId w:val="25"/>
        </w:numPr>
        <w:shd w:val="clear" w:color="auto" w:fill="FFFFFF"/>
        <w:tabs>
          <w:tab w:val="clear" w:pos="1260"/>
          <w:tab w:val="num" w:pos="0"/>
          <w:tab w:val="left" w:pos="709"/>
          <w:tab w:val="left" w:pos="1276"/>
          <w:tab w:val="left" w:pos="1418"/>
        </w:tabs>
        <w:ind w:left="0" w:firstLine="0"/>
        <w:jc w:val="both"/>
        <w:rPr>
          <w:b/>
          <w:bCs/>
          <w:sz w:val="22"/>
          <w:szCs w:val="22"/>
        </w:rPr>
      </w:pPr>
      <w:r w:rsidRPr="00BE6EEE">
        <w:rPr>
          <w:iCs/>
          <w:sz w:val="22"/>
          <w:szCs w:val="22"/>
        </w:rPr>
        <w:t xml:space="preserve">Перед началом работ обеспечить получение в уполномоченных органах государственной власти разрешения на строительство </w:t>
      </w:r>
      <w:r w:rsidRPr="00BE6EEE">
        <w:rPr>
          <w:i/>
          <w:iCs/>
          <w:sz w:val="22"/>
          <w:szCs w:val="22"/>
        </w:rPr>
        <w:t>(указывается в случае, если данная обязанность не возложена на Подрядчика).</w:t>
      </w:r>
    </w:p>
    <w:p w:rsidR="00BE6EEE" w:rsidRPr="00BE6EEE" w:rsidRDefault="00BE6EEE" w:rsidP="00BE6EEE">
      <w:pPr>
        <w:numPr>
          <w:ilvl w:val="1"/>
          <w:numId w:val="25"/>
        </w:numPr>
        <w:shd w:val="clear" w:color="auto" w:fill="FFFFFF"/>
        <w:tabs>
          <w:tab w:val="clear" w:pos="1260"/>
          <w:tab w:val="num" w:pos="0"/>
          <w:tab w:val="left" w:pos="709"/>
          <w:tab w:val="left" w:pos="1276"/>
          <w:tab w:val="left" w:pos="1418"/>
        </w:tabs>
        <w:ind w:left="0" w:firstLine="0"/>
        <w:jc w:val="both"/>
        <w:rPr>
          <w:b/>
          <w:bCs/>
          <w:sz w:val="22"/>
          <w:szCs w:val="22"/>
        </w:rPr>
      </w:pPr>
      <w:r w:rsidRPr="00BE6EEE">
        <w:rPr>
          <w:sz w:val="22"/>
          <w:szCs w:val="22"/>
        </w:rPr>
        <w:t>Производить приемку и оплату работ, выполненных Подрядчиком, в порядке, предусмотренном в разделах 6 и 10 настоящего Договора.</w:t>
      </w:r>
    </w:p>
    <w:p w:rsidR="00BE6EEE" w:rsidRPr="00BE6EEE" w:rsidRDefault="00BE6EEE" w:rsidP="00BE6EEE">
      <w:pPr>
        <w:numPr>
          <w:ilvl w:val="1"/>
          <w:numId w:val="25"/>
        </w:numPr>
        <w:shd w:val="clear" w:color="auto" w:fill="FFFFFF"/>
        <w:tabs>
          <w:tab w:val="clear" w:pos="1260"/>
          <w:tab w:val="num" w:pos="0"/>
          <w:tab w:val="left" w:pos="709"/>
          <w:tab w:val="left" w:pos="1276"/>
          <w:tab w:val="left" w:pos="1418"/>
        </w:tabs>
        <w:ind w:left="0" w:firstLine="0"/>
        <w:jc w:val="both"/>
        <w:rPr>
          <w:b/>
          <w:bCs/>
          <w:sz w:val="22"/>
          <w:szCs w:val="22"/>
        </w:rPr>
      </w:pPr>
      <w:r w:rsidRPr="00BE6EEE">
        <w:rPr>
          <w:sz w:val="22"/>
          <w:szCs w:val="22"/>
        </w:rPr>
        <w:t xml:space="preserve"> Осуществлять технический надзор за выполнением работ по настоящему Договору. В случае обнаружения о</w:t>
      </w:r>
      <w:r w:rsidRPr="00BE6EEE">
        <w:rPr>
          <w:bCs/>
          <w:sz w:val="22"/>
          <w:szCs w:val="22"/>
        </w:rPr>
        <w:t xml:space="preserve">тступлений  </w:t>
      </w:r>
      <w:r w:rsidRPr="00BE6EEE">
        <w:rPr>
          <w:sz w:val="22"/>
          <w:szCs w:val="22"/>
        </w:rPr>
        <w:t xml:space="preserve">от </w:t>
      </w:r>
      <w:r w:rsidRPr="00BE6EEE">
        <w:rPr>
          <w:bCs/>
          <w:sz w:val="22"/>
          <w:szCs w:val="22"/>
        </w:rPr>
        <w:t xml:space="preserve">условий </w:t>
      </w:r>
      <w:r w:rsidRPr="00BE6EEE">
        <w:rPr>
          <w:sz w:val="22"/>
          <w:szCs w:val="22"/>
        </w:rPr>
        <w:t xml:space="preserve">договора, </w:t>
      </w:r>
      <w:r w:rsidRPr="00BE6EEE">
        <w:rPr>
          <w:bCs/>
          <w:sz w:val="22"/>
          <w:szCs w:val="22"/>
        </w:rPr>
        <w:t xml:space="preserve">которые </w:t>
      </w:r>
      <w:r w:rsidRPr="00BE6EEE">
        <w:rPr>
          <w:sz w:val="22"/>
          <w:szCs w:val="22"/>
        </w:rPr>
        <w:t xml:space="preserve">могут ухудшить </w:t>
      </w:r>
      <w:r w:rsidRPr="00BE6EEE">
        <w:rPr>
          <w:bCs/>
          <w:sz w:val="22"/>
          <w:szCs w:val="22"/>
        </w:rPr>
        <w:t xml:space="preserve">качество работ, </w:t>
      </w:r>
      <w:r w:rsidRPr="00BE6EEE">
        <w:rPr>
          <w:sz w:val="22"/>
          <w:szCs w:val="22"/>
        </w:rPr>
        <w:t xml:space="preserve">или иных недостатков, Заказчик в течение 7 дней </w:t>
      </w:r>
      <w:r w:rsidRPr="00BE6EEE">
        <w:rPr>
          <w:bCs/>
          <w:sz w:val="22"/>
          <w:szCs w:val="22"/>
        </w:rPr>
        <w:t xml:space="preserve">в </w:t>
      </w:r>
      <w:r w:rsidRPr="00BE6EEE">
        <w:rPr>
          <w:sz w:val="22"/>
          <w:szCs w:val="22"/>
        </w:rPr>
        <w:t>письменной форме информирует об этом подрядчика.</w:t>
      </w:r>
      <w:r w:rsidRPr="00BE6EEE">
        <w:rPr>
          <w:color w:val="FF0000"/>
          <w:sz w:val="22"/>
          <w:szCs w:val="22"/>
        </w:rPr>
        <w:t xml:space="preserve"> </w:t>
      </w:r>
    </w:p>
    <w:p w:rsidR="00BE6EEE" w:rsidRPr="00BE6EEE" w:rsidRDefault="00BE6EEE" w:rsidP="00BE6EEE">
      <w:pPr>
        <w:numPr>
          <w:ilvl w:val="1"/>
          <w:numId w:val="25"/>
        </w:numPr>
        <w:shd w:val="clear" w:color="auto" w:fill="FFFFFF"/>
        <w:tabs>
          <w:tab w:val="clear" w:pos="1260"/>
          <w:tab w:val="num" w:pos="0"/>
          <w:tab w:val="left" w:pos="709"/>
          <w:tab w:val="left" w:pos="1276"/>
          <w:tab w:val="left" w:pos="1418"/>
        </w:tabs>
        <w:ind w:left="0" w:firstLine="0"/>
        <w:jc w:val="both"/>
        <w:rPr>
          <w:b/>
          <w:bCs/>
          <w:sz w:val="22"/>
          <w:szCs w:val="22"/>
        </w:rPr>
      </w:pPr>
      <w:r w:rsidRPr="00BE6EEE">
        <w:rPr>
          <w:iCs/>
          <w:sz w:val="22"/>
          <w:szCs w:val="22"/>
        </w:rPr>
        <w:t xml:space="preserve">Поставить на строительную площадку необходимые материалы и оборудование, в соответствии с обязательствами, предусмотренными Разделом 8 настоящего Договора </w:t>
      </w:r>
      <w:r w:rsidRPr="00BE6EEE">
        <w:rPr>
          <w:i/>
          <w:iCs/>
          <w:sz w:val="22"/>
          <w:szCs w:val="22"/>
        </w:rPr>
        <w:t xml:space="preserve">(указывается в случаях, когда на Заказчика возлагаются обязанности по поставке материалов и оборудования). </w:t>
      </w:r>
    </w:p>
    <w:p w:rsidR="00BE6EEE" w:rsidRPr="00BE6EEE" w:rsidRDefault="00BE6EEE" w:rsidP="00BE6EEE">
      <w:pPr>
        <w:numPr>
          <w:ilvl w:val="1"/>
          <w:numId w:val="25"/>
        </w:numPr>
        <w:shd w:val="clear" w:color="auto" w:fill="FFFFFF"/>
        <w:tabs>
          <w:tab w:val="clear" w:pos="1260"/>
          <w:tab w:val="num" w:pos="0"/>
          <w:tab w:val="left" w:pos="709"/>
          <w:tab w:val="left" w:pos="1276"/>
          <w:tab w:val="left" w:pos="1418"/>
        </w:tabs>
        <w:ind w:left="0" w:firstLine="0"/>
        <w:jc w:val="both"/>
        <w:rPr>
          <w:b/>
          <w:bCs/>
          <w:sz w:val="22"/>
          <w:szCs w:val="22"/>
        </w:rPr>
      </w:pPr>
      <w:r w:rsidRPr="00BE6EEE">
        <w:rPr>
          <w:sz w:val="22"/>
          <w:szCs w:val="22"/>
        </w:rPr>
        <w:t>Выполнить в полном объеме все свои обязательства, предусмотренные в других разделах настоящего Договора.</w:t>
      </w:r>
    </w:p>
    <w:p w:rsidR="00BE6EEE" w:rsidRPr="00BE6EEE" w:rsidRDefault="00BE6EEE" w:rsidP="00BE6EEE">
      <w:pPr>
        <w:shd w:val="clear" w:color="auto" w:fill="FFFFFF"/>
        <w:tabs>
          <w:tab w:val="left" w:pos="709"/>
          <w:tab w:val="left" w:pos="1195"/>
          <w:tab w:val="left" w:pos="1276"/>
          <w:tab w:val="left" w:pos="1418"/>
        </w:tabs>
        <w:jc w:val="both"/>
        <w:rPr>
          <w:sz w:val="22"/>
          <w:szCs w:val="22"/>
        </w:rPr>
      </w:pPr>
    </w:p>
    <w:p w:rsidR="00BE6EEE" w:rsidRPr="00BE6EEE" w:rsidRDefault="00BE6EEE" w:rsidP="00BE6EEE">
      <w:pPr>
        <w:numPr>
          <w:ilvl w:val="0"/>
          <w:numId w:val="25"/>
        </w:numPr>
        <w:shd w:val="clear" w:color="auto" w:fill="FFFFFF"/>
        <w:tabs>
          <w:tab w:val="left" w:pos="709"/>
          <w:tab w:val="left" w:pos="1276"/>
          <w:tab w:val="left" w:pos="1418"/>
        </w:tabs>
        <w:ind w:left="0" w:firstLine="0"/>
        <w:jc w:val="center"/>
        <w:rPr>
          <w:b/>
          <w:bCs/>
          <w:sz w:val="22"/>
          <w:szCs w:val="22"/>
        </w:rPr>
      </w:pPr>
      <w:r w:rsidRPr="00BE6EEE">
        <w:rPr>
          <w:b/>
          <w:bCs/>
          <w:sz w:val="22"/>
          <w:szCs w:val="22"/>
        </w:rPr>
        <w:t>Цена Договора</w:t>
      </w:r>
    </w:p>
    <w:p w:rsidR="00BE6EEE" w:rsidRPr="00BE6EEE" w:rsidRDefault="00BE6EEE" w:rsidP="00BE6EEE">
      <w:pPr>
        <w:numPr>
          <w:ilvl w:val="1"/>
          <w:numId w:val="25"/>
        </w:numPr>
        <w:shd w:val="clear" w:color="auto" w:fill="FFFFFF"/>
        <w:tabs>
          <w:tab w:val="clear" w:pos="1260"/>
          <w:tab w:val="num" w:pos="0"/>
          <w:tab w:val="left" w:pos="425"/>
          <w:tab w:val="left" w:pos="709"/>
          <w:tab w:val="left" w:pos="851"/>
          <w:tab w:val="left" w:pos="1276"/>
          <w:tab w:val="left" w:pos="1418"/>
        </w:tabs>
        <w:ind w:left="0" w:firstLine="0"/>
        <w:jc w:val="both"/>
        <w:rPr>
          <w:b/>
          <w:bCs/>
          <w:i/>
          <w:sz w:val="22"/>
          <w:szCs w:val="22"/>
        </w:rPr>
      </w:pPr>
      <w:r w:rsidRPr="00BE6EEE">
        <w:rPr>
          <w:b/>
          <w:i/>
          <w:sz w:val="22"/>
          <w:szCs w:val="22"/>
        </w:rPr>
        <w:t>Цена Договора определяется Сводной таблицей стоимости работ (приложение № __ к настоящему договору), которая составляет</w:t>
      </w:r>
      <w:proofErr w:type="gramStart"/>
      <w:r w:rsidRPr="00BE6EEE">
        <w:rPr>
          <w:b/>
          <w:i/>
          <w:sz w:val="22"/>
          <w:szCs w:val="22"/>
        </w:rPr>
        <w:t xml:space="preserve"> _____________ (________________________) </w:t>
      </w:r>
      <w:proofErr w:type="gramEnd"/>
      <w:r w:rsidRPr="00BE6EEE">
        <w:rPr>
          <w:b/>
          <w:i/>
          <w:sz w:val="22"/>
          <w:szCs w:val="22"/>
        </w:rPr>
        <w:t xml:space="preserve">рублей, кроме того НДС составляет ____________ (_________________________________) рублей в соответствии с законодательством Российской Федерации. </w:t>
      </w:r>
    </w:p>
    <w:p w:rsidR="00BE6EEE" w:rsidRPr="00BE6EEE" w:rsidRDefault="00BE6EEE" w:rsidP="00BE6EEE">
      <w:pPr>
        <w:shd w:val="clear" w:color="auto" w:fill="FFFFFF"/>
        <w:tabs>
          <w:tab w:val="num" w:pos="0"/>
          <w:tab w:val="left" w:pos="709"/>
          <w:tab w:val="left" w:pos="851"/>
          <w:tab w:val="left" w:pos="1276"/>
          <w:tab w:val="left" w:pos="1418"/>
        </w:tabs>
        <w:jc w:val="both"/>
        <w:rPr>
          <w:b/>
          <w:bCs/>
          <w:i/>
          <w:sz w:val="22"/>
          <w:szCs w:val="22"/>
        </w:rPr>
      </w:pPr>
      <w:r w:rsidRPr="00BE6EEE">
        <w:rPr>
          <w:b/>
          <w:i/>
          <w:sz w:val="22"/>
          <w:szCs w:val="22"/>
        </w:rPr>
        <w:t>Всего с НДС стоимость работ по Договору составляет</w:t>
      </w:r>
      <w:proofErr w:type="gramStart"/>
      <w:r w:rsidRPr="00BE6EEE">
        <w:rPr>
          <w:b/>
          <w:i/>
          <w:sz w:val="22"/>
          <w:szCs w:val="22"/>
        </w:rPr>
        <w:t xml:space="preserve"> ________________ (_______________________________________) </w:t>
      </w:r>
      <w:proofErr w:type="gramEnd"/>
      <w:r w:rsidRPr="00BE6EEE">
        <w:rPr>
          <w:b/>
          <w:i/>
          <w:sz w:val="22"/>
          <w:szCs w:val="22"/>
        </w:rPr>
        <w:t>рублей.</w:t>
      </w:r>
    </w:p>
    <w:p w:rsidR="00BE6EEE" w:rsidRPr="00BE6EEE" w:rsidRDefault="00BE6EEE" w:rsidP="00BE6EEE">
      <w:pPr>
        <w:numPr>
          <w:ilvl w:val="1"/>
          <w:numId w:val="25"/>
        </w:numPr>
        <w:shd w:val="clear" w:color="auto" w:fill="FFFFFF"/>
        <w:tabs>
          <w:tab w:val="clear" w:pos="1260"/>
          <w:tab w:val="num" w:pos="0"/>
          <w:tab w:val="left" w:pos="425"/>
          <w:tab w:val="left" w:pos="709"/>
          <w:tab w:val="left" w:pos="851"/>
          <w:tab w:val="left" w:pos="1276"/>
          <w:tab w:val="left" w:pos="1418"/>
        </w:tabs>
        <w:ind w:left="0" w:firstLine="0"/>
        <w:jc w:val="both"/>
        <w:rPr>
          <w:b/>
          <w:bCs/>
          <w:i/>
          <w:sz w:val="22"/>
          <w:szCs w:val="22"/>
        </w:rPr>
      </w:pPr>
      <w:r w:rsidRPr="00BE6EEE">
        <w:rPr>
          <w:b/>
          <w:i/>
          <w:sz w:val="22"/>
          <w:szCs w:val="22"/>
        </w:rPr>
        <w:t>НДС оплачивается Заказчиком в размере, установленном в соответствии с законодательством Российской Федерации.</w:t>
      </w:r>
    </w:p>
    <w:p w:rsidR="00BE6EEE" w:rsidRPr="00BE6EEE" w:rsidRDefault="00BE6EEE" w:rsidP="00BE6EEE">
      <w:pPr>
        <w:numPr>
          <w:ilvl w:val="1"/>
          <w:numId w:val="25"/>
        </w:numPr>
        <w:shd w:val="clear" w:color="auto" w:fill="FFFFFF"/>
        <w:tabs>
          <w:tab w:val="clear" w:pos="1260"/>
          <w:tab w:val="num" w:pos="0"/>
          <w:tab w:val="left" w:pos="425"/>
          <w:tab w:val="left" w:pos="709"/>
          <w:tab w:val="left" w:pos="851"/>
          <w:tab w:val="left" w:pos="1276"/>
          <w:tab w:val="left" w:pos="1418"/>
        </w:tabs>
        <w:ind w:left="0" w:firstLine="0"/>
        <w:jc w:val="both"/>
        <w:rPr>
          <w:b/>
          <w:bCs/>
          <w:i/>
          <w:sz w:val="22"/>
          <w:szCs w:val="22"/>
        </w:rPr>
      </w:pPr>
      <w:r w:rsidRPr="00BE6EEE">
        <w:rPr>
          <w:b/>
          <w:i/>
          <w:sz w:val="22"/>
          <w:szCs w:val="22"/>
        </w:rPr>
        <w:t xml:space="preserve">Общая стоимость  работ по договору является твердой  и корректировке не подлежит.   </w:t>
      </w:r>
    </w:p>
    <w:p w:rsidR="00BE6EEE" w:rsidRPr="00BE6EEE" w:rsidRDefault="00BE6EEE" w:rsidP="00BE6EEE">
      <w:pPr>
        <w:numPr>
          <w:ilvl w:val="1"/>
          <w:numId w:val="25"/>
        </w:numPr>
        <w:shd w:val="clear" w:color="auto" w:fill="FFFFFF"/>
        <w:tabs>
          <w:tab w:val="clear" w:pos="1260"/>
          <w:tab w:val="num" w:pos="0"/>
          <w:tab w:val="left" w:pos="425"/>
          <w:tab w:val="left" w:pos="709"/>
          <w:tab w:val="left" w:pos="851"/>
          <w:tab w:val="left" w:pos="1276"/>
          <w:tab w:val="left" w:pos="1418"/>
        </w:tabs>
        <w:ind w:left="0" w:firstLine="0"/>
        <w:jc w:val="both"/>
        <w:rPr>
          <w:b/>
          <w:bCs/>
          <w:i/>
          <w:sz w:val="22"/>
          <w:szCs w:val="22"/>
        </w:rPr>
      </w:pPr>
      <w:r w:rsidRPr="00BE6EEE">
        <w:rPr>
          <w:b/>
          <w:i/>
          <w:sz w:val="22"/>
          <w:szCs w:val="22"/>
        </w:rPr>
        <w:lastRenderedPageBreak/>
        <w:t xml:space="preserve">Стоимость материалов и оборудования входит в цену Договора. </w:t>
      </w:r>
    </w:p>
    <w:p w:rsidR="00BE6EEE" w:rsidRPr="00BE6EEE" w:rsidRDefault="00BE6EEE" w:rsidP="00BE6EEE">
      <w:pPr>
        <w:shd w:val="clear" w:color="auto" w:fill="FFFFFF"/>
        <w:tabs>
          <w:tab w:val="left" w:pos="709"/>
          <w:tab w:val="left" w:pos="851"/>
          <w:tab w:val="left" w:pos="1276"/>
          <w:tab w:val="left" w:pos="1418"/>
        </w:tabs>
        <w:jc w:val="both"/>
        <w:rPr>
          <w:b/>
          <w:bCs/>
          <w:i/>
          <w:sz w:val="22"/>
          <w:szCs w:val="22"/>
        </w:rPr>
      </w:pPr>
    </w:p>
    <w:p w:rsidR="00BE6EEE" w:rsidRPr="00BE6EEE" w:rsidRDefault="00BE6EEE" w:rsidP="00BE6EEE">
      <w:pPr>
        <w:widowControl w:val="0"/>
        <w:numPr>
          <w:ilvl w:val="0"/>
          <w:numId w:val="25"/>
        </w:numPr>
        <w:shd w:val="clear" w:color="auto" w:fill="FFFFFF"/>
        <w:tabs>
          <w:tab w:val="left" w:pos="709"/>
          <w:tab w:val="left" w:pos="1276"/>
          <w:tab w:val="left" w:pos="1418"/>
        </w:tabs>
        <w:ind w:left="0" w:firstLine="0"/>
        <w:jc w:val="center"/>
        <w:rPr>
          <w:b/>
          <w:bCs/>
          <w:sz w:val="22"/>
          <w:szCs w:val="22"/>
        </w:rPr>
      </w:pPr>
      <w:r w:rsidRPr="00BE6EEE">
        <w:rPr>
          <w:b/>
          <w:bCs/>
          <w:sz w:val="22"/>
          <w:szCs w:val="22"/>
        </w:rPr>
        <w:t>Оплата работ и взаиморасчеты</w:t>
      </w:r>
    </w:p>
    <w:p w:rsidR="00BE6EEE" w:rsidRPr="00BE6EEE" w:rsidRDefault="00BE6EEE" w:rsidP="00BE6EEE">
      <w:pPr>
        <w:widowControl w:val="0"/>
        <w:numPr>
          <w:ilvl w:val="1"/>
          <w:numId w:val="25"/>
        </w:numPr>
        <w:shd w:val="clear" w:color="auto" w:fill="FFFFFF"/>
        <w:tabs>
          <w:tab w:val="clear" w:pos="1260"/>
          <w:tab w:val="num" w:pos="0"/>
          <w:tab w:val="left" w:pos="709"/>
          <w:tab w:val="left" w:pos="1134"/>
          <w:tab w:val="left" w:pos="1276"/>
          <w:tab w:val="left" w:pos="1418"/>
        </w:tabs>
        <w:ind w:left="0" w:firstLine="0"/>
        <w:jc w:val="both"/>
        <w:rPr>
          <w:b/>
          <w:bCs/>
          <w:sz w:val="22"/>
          <w:szCs w:val="22"/>
        </w:rPr>
      </w:pPr>
      <w:r w:rsidRPr="00BE6EEE">
        <w:rPr>
          <w:sz w:val="22"/>
          <w:szCs w:val="22"/>
        </w:rPr>
        <w:t>Текущие платежи выплачиваются Заказчиком (</w:t>
      </w:r>
      <w:r w:rsidRPr="00BE6EEE">
        <w:rPr>
          <w:i/>
          <w:sz w:val="22"/>
          <w:szCs w:val="22"/>
        </w:rPr>
        <w:t>ежемесячно или за этап</w:t>
      </w:r>
      <w:r w:rsidRPr="00BE6EEE">
        <w:rPr>
          <w:sz w:val="22"/>
          <w:szCs w:val="22"/>
        </w:rPr>
        <w:t>)  в течение 30 (тридцати) календарных  дней с момента подписания актов  выполненных работ обеими сторонами.</w:t>
      </w:r>
    </w:p>
    <w:p w:rsidR="00BE6EEE" w:rsidRPr="00BE6EEE" w:rsidRDefault="00BE6EEE" w:rsidP="00BE6EEE">
      <w:pPr>
        <w:widowControl w:val="0"/>
        <w:numPr>
          <w:ilvl w:val="1"/>
          <w:numId w:val="25"/>
        </w:numPr>
        <w:shd w:val="clear" w:color="auto" w:fill="FFFFFF"/>
        <w:tabs>
          <w:tab w:val="clear" w:pos="1260"/>
          <w:tab w:val="num" w:pos="0"/>
          <w:tab w:val="left" w:pos="709"/>
          <w:tab w:val="left" w:pos="1134"/>
          <w:tab w:val="left" w:pos="1276"/>
          <w:tab w:val="left" w:pos="1418"/>
        </w:tabs>
        <w:ind w:left="0" w:firstLine="0"/>
        <w:jc w:val="both"/>
        <w:rPr>
          <w:b/>
          <w:bCs/>
          <w:sz w:val="22"/>
          <w:szCs w:val="22"/>
        </w:rPr>
      </w:pPr>
      <w:r w:rsidRPr="00BE6EEE">
        <w:rPr>
          <w:sz w:val="22"/>
          <w:szCs w:val="22"/>
        </w:rPr>
        <w:t>Окончательная оплата производится  в течение 30 (тридцати) календарных дней со дня подписания акта ввода в эксплуатацию.</w:t>
      </w:r>
    </w:p>
    <w:p w:rsidR="00BE6EEE" w:rsidRPr="00BE6EEE" w:rsidRDefault="00BE6EEE" w:rsidP="00BE6EEE">
      <w:pPr>
        <w:widowControl w:val="0"/>
        <w:numPr>
          <w:ilvl w:val="1"/>
          <w:numId w:val="25"/>
        </w:numPr>
        <w:shd w:val="clear" w:color="auto" w:fill="FFFFFF"/>
        <w:tabs>
          <w:tab w:val="clear" w:pos="1260"/>
          <w:tab w:val="num" w:pos="0"/>
          <w:tab w:val="left" w:pos="709"/>
          <w:tab w:val="left" w:pos="1134"/>
          <w:tab w:val="left" w:pos="1276"/>
          <w:tab w:val="left" w:pos="1418"/>
        </w:tabs>
        <w:ind w:left="0" w:firstLine="0"/>
        <w:jc w:val="both"/>
        <w:rPr>
          <w:b/>
          <w:bCs/>
          <w:sz w:val="22"/>
          <w:szCs w:val="22"/>
        </w:rPr>
      </w:pPr>
      <w:r w:rsidRPr="00BE6EEE">
        <w:rPr>
          <w:sz w:val="22"/>
          <w:szCs w:val="22"/>
        </w:rPr>
        <w:t>Расчеты по настоящему Договору осуществляются в соответствии с платежными поручениями путем перечисления денежных сре</w:t>
      </w:r>
      <w:proofErr w:type="gramStart"/>
      <w:r w:rsidRPr="00BE6EEE">
        <w:rPr>
          <w:sz w:val="22"/>
          <w:szCs w:val="22"/>
        </w:rPr>
        <w:t>дств в р</w:t>
      </w:r>
      <w:proofErr w:type="gramEnd"/>
      <w:r w:rsidRPr="00BE6EEE">
        <w:rPr>
          <w:sz w:val="22"/>
          <w:szCs w:val="22"/>
        </w:rPr>
        <w:t xml:space="preserve">ублях на расчетный счет Подрядчика, указанный в настоящем Договоре, либо иным способом по согласованию сторон.  </w:t>
      </w:r>
    </w:p>
    <w:p w:rsidR="00BE6EEE" w:rsidRPr="00BE6EEE" w:rsidRDefault="00BE6EEE" w:rsidP="00BE6EEE">
      <w:pPr>
        <w:widowControl w:val="0"/>
        <w:numPr>
          <w:ilvl w:val="1"/>
          <w:numId w:val="25"/>
        </w:numPr>
        <w:shd w:val="clear" w:color="auto" w:fill="FFFFFF"/>
        <w:tabs>
          <w:tab w:val="clear" w:pos="1260"/>
          <w:tab w:val="num" w:pos="0"/>
          <w:tab w:val="left" w:pos="709"/>
          <w:tab w:val="left" w:pos="1134"/>
          <w:tab w:val="left" w:pos="1276"/>
          <w:tab w:val="left" w:pos="1418"/>
        </w:tabs>
        <w:ind w:left="0" w:firstLine="0"/>
        <w:jc w:val="both"/>
        <w:rPr>
          <w:b/>
          <w:bCs/>
          <w:sz w:val="22"/>
          <w:szCs w:val="22"/>
        </w:rPr>
      </w:pPr>
      <w:r w:rsidRPr="00BE6EEE">
        <w:rPr>
          <w:sz w:val="22"/>
          <w:szCs w:val="22"/>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BE6EEE" w:rsidRPr="00BE6EEE" w:rsidRDefault="00BE6EEE" w:rsidP="00BE6EEE">
      <w:pPr>
        <w:widowControl w:val="0"/>
        <w:numPr>
          <w:ilvl w:val="1"/>
          <w:numId w:val="25"/>
        </w:numPr>
        <w:shd w:val="clear" w:color="auto" w:fill="FFFFFF"/>
        <w:tabs>
          <w:tab w:val="clear" w:pos="1260"/>
          <w:tab w:val="num" w:pos="0"/>
          <w:tab w:val="left" w:pos="709"/>
          <w:tab w:val="left" w:pos="1134"/>
          <w:tab w:val="left" w:pos="1276"/>
          <w:tab w:val="left" w:pos="1418"/>
        </w:tabs>
        <w:ind w:left="0" w:firstLine="0"/>
        <w:jc w:val="both"/>
        <w:rPr>
          <w:b/>
          <w:bCs/>
          <w:color w:val="000000"/>
          <w:sz w:val="22"/>
          <w:szCs w:val="22"/>
        </w:rPr>
      </w:pPr>
      <w:r w:rsidRPr="00BE6EEE">
        <w:rPr>
          <w:color w:val="000000"/>
          <w:sz w:val="22"/>
          <w:szCs w:val="22"/>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BE6EEE">
        <w:rPr>
          <w:color w:val="000000"/>
          <w:sz w:val="22"/>
          <w:szCs w:val="22"/>
        </w:rPr>
        <w:br/>
        <w:t xml:space="preserve"> до момента устранения им нарушений условий договора и выплаты штрафа, пени или возмещения убытков.</w:t>
      </w:r>
    </w:p>
    <w:p w:rsidR="00BE6EEE" w:rsidRPr="00BE6EEE" w:rsidRDefault="00BE6EEE" w:rsidP="00BE6EEE">
      <w:pPr>
        <w:pStyle w:val="a8"/>
        <w:widowControl w:val="0"/>
        <w:tabs>
          <w:tab w:val="left" w:pos="709"/>
          <w:tab w:val="left" w:pos="1134"/>
          <w:tab w:val="left" w:pos="1276"/>
          <w:tab w:val="left" w:pos="1418"/>
        </w:tabs>
        <w:spacing w:before="0" w:after="0" w:line="240" w:lineRule="auto"/>
        <w:ind w:firstLine="0"/>
        <w:rPr>
          <w:rFonts w:ascii="Times New Roman" w:hAnsi="Times New Roman" w:cs="Times New Roman"/>
          <w:sz w:val="22"/>
          <w:szCs w:val="22"/>
        </w:rPr>
      </w:pPr>
      <w:r w:rsidRPr="00BE6EEE">
        <w:rPr>
          <w:rFonts w:ascii="Times New Roman" w:hAnsi="Times New Roman" w:cs="Times New Roman"/>
          <w:b/>
          <w:i/>
          <w:sz w:val="22"/>
          <w:szCs w:val="22"/>
        </w:rPr>
        <w:t>Примечание: Условия платежей и расчетов могут изменяться в соответствии  с условиями при закупочных процедурах.</w:t>
      </w:r>
    </w:p>
    <w:p w:rsidR="00BE6EEE" w:rsidRPr="00BE6EEE" w:rsidRDefault="00BE6EEE" w:rsidP="00BE6EEE">
      <w:pPr>
        <w:shd w:val="clear" w:color="auto" w:fill="FFFFFF"/>
        <w:tabs>
          <w:tab w:val="left" w:pos="709"/>
          <w:tab w:val="left" w:pos="993"/>
          <w:tab w:val="left" w:pos="1134"/>
          <w:tab w:val="left" w:pos="1276"/>
          <w:tab w:val="left" w:pos="1418"/>
        </w:tabs>
        <w:jc w:val="both"/>
        <w:rPr>
          <w:color w:val="0000FF"/>
          <w:sz w:val="22"/>
          <w:szCs w:val="22"/>
        </w:rPr>
      </w:pPr>
      <w:r w:rsidRPr="00BE6EEE">
        <w:rPr>
          <w:b/>
          <w:i/>
          <w:color w:val="0000FF"/>
          <w:sz w:val="22"/>
          <w:szCs w:val="22"/>
        </w:rPr>
        <w:t>В случае авансирования, размер аванс определяется исходя из реально необходимых  потребностей  на приобретение материалов и оборудования, но не более 10% от их стоимости. Допускается   указывать размер аванса фиксированной суммой. Списание аванса производится Заказчиком  равными долями в течение срока выполнения работ.</w:t>
      </w:r>
    </w:p>
    <w:p w:rsidR="00BE6EEE" w:rsidRPr="00BE6EEE" w:rsidRDefault="00BE6EEE" w:rsidP="00BE6EEE">
      <w:pPr>
        <w:tabs>
          <w:tab w:val="left" w:pos="709"/>
          <w:tab w:val="left" w:pos="900"/>
          <w:tab w:val="left" w:pos="1134"/>
          <w:tab w:val="left" w:pos="1276"/>
          <w:tab w:val="left" w:pos="1418"/>
        </w:tabs>
        <w:jc w:val="both"/>
        <w:rPr>
          <w:b/>
          <w:i/>
          <w:color w:val="0000FF"/>
          <w:sz w:val="22"/>
          <w:szCs w:val="22"/>
        </w:rPr>
      </w:pPr>
      <w:r w:rsidRPr="00BE6EEE">
        <w:rPr>
          <w:b/>
          <w:i/>
          <w:color w:val="0000FF"/>
          <w:sz w:val="22"/>
          <w:szCs w:val="22"/>
        </w:rPr>
        <w:t>При условии, если работы носят долгосрочный характер (более 3-х месяцев), необходимо предусмотреть разделение работ на этапы (продолжительность этапа не более 3-х месяцев).  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BE6EEE" w:rsidRPr="00BE6EEE" w:rsidRDefault="00BE6EEE" w:rsidP="00BE6EEE">
      <w:pPr>
        <w:shd w:val="clear" w:color="auto" w:fill="FFFFFF"/>
        <w:tabs>
          <w:tab w:val="left" w:pos="709"/>
          <w:tab w:val="left" w:pos="993"/>
          <w:tab w:val="left" w:pos="1134"/>
          <w:tab w:val="left" w:pos="1276"/>
          <w:tab w:val="left" w:pos="1418"/>
        </w:tabs>
        <w:jc w:val="both"/>
        <w:rPr>
          <w:sz w:val="22"/>
          <w:szCs w:val="22"/>
        </w:rPr>
      </w:pPr>
    </w:p>
    <w:p w:rsidR="00BE6EEE" w:rsidRPr="00BE6EEE" w:rsidRDefault="00BE6EEE" w:rsidP="00BE6EEE">
      <w:pPr>
        <w:numPr>
          <w:ilvl w:val="0"/>
          <w:numId w:val="25"/>
        </w:numPr>
        <w:shd w:val="clear" w:color="auto" w:fill="FFFFFF"/>
        <w:tabs>
          <w:tab w:val="left" w:pos="709"/>
          <w:tab w:val="left" w:pos="1134"/>
          <w:tab w:val="left" w:pos="1276"/>
          <w:tab w:val="left" w:pos="1418"/>
        </w:tabs>
        <w:ind w:left="0" w:firstLine="0"/>
        <w:jc w:val="center"/>
        <w:rPr>
          <w:b/>
          <w:bCs/>
          <w:sz w:val="22"/>
          <w:szCs w:val="22"/>
        </w:rPr>
      </w:pPr>
      <w:r w:rsidRPr="00BE6EEE">
        <w:rPr>
          <w:b/>
          <w:bCs/>
          <w:sz w:val="22"/>
          <w:szCs w:val="22"/>
        </w:rPr>
        <w:t>Гарантии качества по сданным работам</w:t>
      </w:r>
    </w:p>
    <w:p w:rsidR="00BE6EEE" w:rsidRPr="00BE6EEE" w:rsidRDefault="00BE6EEE" w:rsidP="00BE6EEE">
      <w:pPr>
        <w:numPr>
          <w:ilvl w:val="1"/>
          <w:numId w:val="25"/>
        </w:numPr>
        <w:shd w:val="clear" w:color="auto" w:fill="FFFFFF"/>
        <w:tabs>
          <w:tab w:val="clear" w:pos="1260"/>
          <w:tab w:val="num" w:pos="0"/>
          <w:tab w:val="left" w:pos="709"/>
          <w:tab w:val="left" w:pos="1134"/>
          <w:tab w:val="left" w:pos="1276"/>
          <w:tab w:val="left" w:pos="1418"/>
        </w:tabs>
        <w:ind w:left="0" w:firstLine="0"/>
        <w:jc w:val="both"/>
        <w:rPr>
          <w:b/>
          <w:bCs/>
          <w:sz w:val="22"/>
          <w:szCs w:val="22"/>
        </w:rPr>
      </w:pPr>
      <w:r w:rsidRPr="00BE6EEE">
        <w:rPr>
          <w:sz w:val="22"/>
          <w:szCs w:val="22"/>
        </w:rPr>
        <w:t>Гарантии качества распространяются на все оборудование, конструктивные элементы и работы, выполненные Подрядчиком по договору.</w:t>
      </w:r>
    </w:p>
    <w:p w:rsidR="00BE6EEE" w:rsidRPr="00BE6EEE" w:rsidRDefault="00BE6EEE" w:rsidP="00BE6EEE">
      <w:pPr>
        <w:numPr>
          <w:ilvl w:val="1"/>
          <w:numId w:val="25"/>
        </w:numPr>
        <w:shd w:val="clear" w:color="auto" w:fill="FFFFFF"/>
        <w:tabs>
          <w:tab w:val="clear" w:pos="1260"/>
          <w:tab w:val="num" w:pos="0"/>
          <w:tab w:val="left" w:pos="709"/>
          <w:tab w:val="left" w:pos="1134"/>
          <w:tab w:val="left" w:pos="1276"/>
          <w:tab w:val="left" w:pos="1418"/>
        </w:tabs>
        <w:ind w:left="0" w:firstLine="0"/>
        <w:jc w:val="both"/>
        <w:rPr>
          <w:b/>
          <w:bCs/>
          <w:sz w:val="22"/>
          <w:szCs w:val="22"/>
        </w:rPr>
      </w:pPr>
      <w:r w:rsidRPr="00BE6EEE">
        <w:rPr>
          <w:sz w:val="22"/>
          <w:szCs w:val="22"/>
        </w:rPr>
        <w:t xml:space="preserve">Гарантийный срок нормальной эксплуатации объекта и входящих в него оборудования, материалов и работ устанавливается </w:t>
      </w:r>
      <w:r w:rsidRPr="00BE6EEE">
        <w:rPr>
          <w:i/>
          <w:iCs/>
          <w:sz w:val="22"/>
          <w:szCs w:val="22"/>
        </w:rPr>
        <w:t>на 5 (пять) лет</w:t>
      </w:r>
      <w:r w:rsidRPr="00BE6EEE">
        <w:rPr>
          <w:i/>
          <w:sz w:val="22"/>
          <w:szCs w:val="22"/>
        </w:rPr>
        <w:t xml:space="preserve"> </w:t>
      </w:r>
      <w:proofErr w:type="gramStart"/>
      <w:r w:rsidRPr="00BE6EEE">
        <w:rPr>
          <w:sz w:val="22"/>
          <w:szCs w:val="22"/>
        </w:rPr>
        <w:t>с даты ввода</w:t>
      </w:r>
      <w:proofErr w:type="gramEnd"/>
      <w:r w:rsidRPr="00BE6EEE">
        <w:rPr>
          <w:sz w:val="22"/>
          <w:szCs w:val="22"/>
        </w:rPr>
        <w:t xml:space="preserve"> объекта в эксплуатацию.</w:t>
      </w:r>
    </w:p>
    <w:p w:rsidR="00BE6EEE" w:rsidRPr="00BE6EEE" w:rsidRDefault="00BE6EEE" w:rsidP="00BE6EEE">
      <w:pPr>
        <w:numPr>
          <w:ilvl w:val="1"/>
          <w:numId w:val="25"/>
        </w:numPr>
        <w:shd w:val="clear" w:color="auto" w:fill="FFFFFF"/>
        <w:tabs>
          <w:tab w:val="clear" w:pos="1260"/>
          <w:tab w:val="num" w:pos="0"/>
          <w:tab w:val="left" w:pos="709"/>
          <w:tab w:val="left" w:pos="1134"/>
          <w:tab w:val="left" w:pos="1276"/>
          <w:tab w:val="left" w:pos="1418"/>
        </w:tabs>
        <w:ind w:left="0" w:firstLine="0"/>
        <w:jc w:val="both"/>
        <w:rPr>
          <w:b/>
          <w:bCs/>
          <w:sz w:val="22"/>
          <w:szCs w:val="22"/>
        </w:rPr>
      </w:pPr>
      <w:r w:rsidRPr="00BE6EEE">
        <w:rPr>
          <w:sz w:val="22"/>
          <w:szCs w:val="22"/>
        </w:rPr>
        <w:t xml:space="preserve">Если в период гарантийного срока обнаружатся дефекты, допущенные по вине Подрядчика, то Подрядчик обязан по письменному согласованию с Заказчиком устранить дефекты за свой счет и в согласованные сроки либо возместить Заказчику затраты на их устранение.                                                                          </w:t>
      </w:r>
    </w:p>
    <w:p w:rsidR="00BE6EEE" w:rsidRPr="00BE6EEE" w:rsidRDefault="00BE6EEE" w:rsidP="00BE6EEE">
      <w:pPr>
        <w:shd w:val="clear" w:color="auto" w:fill="FFFFFF"/>
        <w:tabs>
          <w:tab w:val="left" w:pos="709"/>
          <w:tab w:val="left" w:pos="1134"/>
          <w:tab w:val="left" w:pos="1276"/>
          <w:tab w:val="left" w:pos="1418"/>
        </w:tabs>
        <w:jc w:val="both"/>
        <w:rPr>
          <w:sz w:val="22"/>
          <w:szCs w:val="22"/>
        </w:rPr>
      </w:pPr>
      <w:r w:rsidRPr="00BE6EEE">
        <w:rPr>
          <w:sz w:val="22"/>
          <w:szCs w:val="22"/>
        </w:rPr>
        <w:t xml:space="preserve"> При выявлении дефекта Подрядчик должен:                                                                      </w:t>
      </w:r>
    </w:p>
    <w:p w:rsidR="00BE6EEE" w:rsidRPr="00BE6EEE" w:rsidRDefault="00BE6EEE" w:rsidP="00BE6EEE">
      <w:pPr>
        <w:shd w:val="clear" w:color="auto" w:fill="FFFFFF"/>
        <w:tabs>
          <w:tab w:val="left" w:pos="709"/>
          <w:tab w:val="left" w:pos="1276"/>
          <w:tab w:val="left" w:pos="1418"/>
        </w:tabs>
        <w:jc w:val="both"/>
        <w:rPr>
          <w:sz w:val="22"/>
          <w:szCs w:val="22"/>
        </w:rPr>
      </w:pPr>
      <w:r w:rsidRPr="00BE6EEE">
        <w:rPr>
          <w:sz w:val="22"/>
          <w:szCs w:val="22"/>
        </w:rPr>
        <w:t xml:space="preserve">- обеспечить Заказчика необходимыми техническими консультациями не позднее 1 (одного) часа со дня обращения последнего с использованием любых доступных видов связи; </w:t>
      </w:r>
    </w:p>
    <w:p w:rsidR="00BE6EEE" w:rsidRPr="00BE6EEE" w:rsidRDefault="00BE6EEE" w:rsidP="00BE6EEE">
      <w:pPr>
        <w:shd w:val="clear" w:color="auto" w:fill="FFFFFF"/>
        <w:tabs>
          <w:tab w:val="left" w:pos="709"/>
          <w:tab w:val="left" w:pos="1276"/>
          <w:tab w:val="left" w:pos="1418"/>
        </w:tabs>
        <w:jc w:val="both"/>
        <w:rPr>
          <w:sz w:val="22"/>
          <w:szCs w:val="22"/>
        </w:rPr>
      </w:pPr>
      <w:r w:rsidRPr="00BE6EEE">
        <w:rPr>
          <w:sz w:val="22"/>
          <w:szCs w:val="22"/>
        </w:rPr>
        <w:t xml:space="preserve">- выполнить все необходимые мероприятия по определению причины возникшего дефекта и представить Заказчику соответствующее заключение в течение ___________. </w:t>
      </w:r>
    </w:p>
    <w:p w:rsidR="00BE6EEE" w:rsidRPr="00BE6EEE" w:rsidRDefault="00BE6EEE" w:rsidP="00BE6EEE">
      <w:pPr>
        <w:shd w:val="clear" w:color="auto" w:fill="FFFFFF"/>
        <w:tabs>
          <w:tab w:val="left" w:pos="709"/>
          <w:tab w:val="left" w:pos="1276"/>
          <w:tab w:val="left" w:pos="1418"/>
        </w:tabs>
        <w:jc w:val="both"/>
        <w:rPr>
          <w:i/>
          <w:iCs/>
          <w:sz w:val="22"/>
          <w:szCs w:val="22"/>
        </w:rPr>
      </w:pPr>
      <w:r w:rsidRPr="00BE6EEE">
        <w:rPr>
          <w:iCs/>
          <w:sz w:val="22"/>
          <w:szCs w:val="22"/>
        </w:rPr>
        <w:t xml:space="preserve">Устранение дефектов должно быть осуществлено в срок не позднее 5 (пяти) рабочих дней со дня выявления дефекта </w:t>
      </w:r>
      <w:r w:rsidRPr="00BE6EEE">
        <w:rPr>
          <w:i/>
          <w:iCs/>
          <w:sz w:val="22"/>
          <w:szCs w:val="22"/>
        </w:rPr>
        <w:t>(включается при наличии в предмете Договора одного из указанных видов оборудования).</w:t>
      </w:r>
    </w:p>
    <w:p w:rsidR="00BE6EEE" w:rsidRPr="00BE6EEE" w:rsidRDefault="00BE6EEE" w:rsidP="00BE6EEE">
      <w:pPr>
        <w:shd w:val="clear" w:color="auto" w:fill="FFFFFF"/>
        <w:tabs>
          <w:tab w:val="left" w:pos="709"/>
          <w:tab w:val="left" w:pos="1276"/>
          <w:tab w:val="left" w:pos="1418"/>
        </w:tabs>
        <w:jc w:val="both"/>
        <w:rPr>
          <w:b/>
          <w:bCs/>
          <w:sz w:val="22"/>
          <w:szCs w:val="22"/>
        </w:rPr>
      </w:pPr>
      <w:r w:rsidRPr="00BE6EEE">
        <w:rPr>
          <w:sz w:val="22"/>
          <w:szCs w:val="22"/>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BE6EEE" w:rsidRPr="00BE6EEE" w:rsidRDefault="00BE6EEE" w:rsidP="00BE6EEE">
      <w:pPr>
        <w:numPr>
          <w:ilvl w:val="1"/>
          <w:numId w:val="25"/>
        </w:numPr>
        <w:shd w:val="clear" w:color="auto" w:fill="FFFFFF"/>
        <w:tabs>
          <w:tab w:val="clear" w:pos="1260"/>
          <w:tab w:val="num" w:pos="0"/>
          <w:tab w:val="left" w:pos="709"/>
          <w:tab w:val="left" w:pos="1276"/>
          <w:tab w:val="left" w:pos="1418"/>
        </w:tabs>
        <w:ind w:left="0" w:firstLine="0"/>
        <w:jc w:val="both"/>
        <w:rPr>
          <w:b/>
          <w:bCs/>
          <w:sz w:val="22"/>
          <w:szCs w:val="22"/>
        </w:rPr>
      </w:pPr>
      <w:r w:rsidRPr="00BE6EEE">
        <w:rPr>
          <w:sz w:val="22"/>
          <w:szCs w:val="22"/>
        </w:rPr>
        <w:t>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BE6EEE" w:rsidRPr="00BE6EEE" w:rsidRDefault="00BE6EEE" w:rsidP="00BE6EEE">
      <w:pPr>
        <w:numPr>
          <w:ilvl w:val="1"/>
          <w:numId w:val="25"/>
        </w:numPr>
        <w:shd w:val="clear" w:color="auto" w:fill="FFFFFF"/>
        <w:tabs>
          <w:tab w:val="clear" w:pos="1260"/>
          <w:tab w:val="num" w:pos="0"/>
          <w:tab w:val="left" w:pos="709"/>
          <w:tab w:val="left" w:pos="1276"/>
          <w:tab w:val="left" w:pos="1418"/>
        </w:tabs>
        <w:ind w:left="0" w:firstLine="0"/>
        <w:jc w:val="both"/>
        <w:rPr>
          <w:b/>
          <w:bCs/>
          <w:sz w:val="22"/>
          <w:szCs w:val="22"/>
        </w:rPr>
      </w:pPr>
      <w:r w:rsidRPr="00BE6EEE">
        <w:rPr>
          <w:sz w:val="22"/>
          <w:szCs w:val="22"/>
        </w:rPr>
        <w:t xml:space="preserve">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w:t>
      </w:r>
      <w:proofErr w:type="gramStart"/>
      <w:r w:rsidRPr="00BE6EEE">
        <w:rPr>
          <w:sz w:val="22"/>
          <w:szCs w:val="22"/>
        </w:rPr>
        <w:t>последний</w:t>
      </w:r>
      <w:proofErr w:type="gramEnd"/>
      <w:r w:rsidRPr="00BE6EEE">
        <w:rPr>
          <w:sz w:val="22"/>
          <w:szCs w:val="22"/>
        </w:rPr>
        <w:t xml:space="preserve"> компенсирует стоимость экспертизы Заказчику.</w:t>
      </w:r>
    </w:p>
    <w:p w:rsidR="00BE6EEE" w:rsidRPr="00BE6EEE" w:rsidRDefault="00BE6EEE" w:rsidP="00BE6EEE">
      <w:pPr>
        <w:shd w:val="clear" w:color="auto" w:fill="FFFFFF"/>
        <w:tabs>
          <w:tab w:val="left" w:pos="709"/>
          <w:tab w:val="left" w:pos="1276"/>
          <w:tab w:val="left" w:pos="1418"/>
          <w:tab w:val="num" w:pos="2160"/>
        </w:tabs>
        <w:jc w:val="both"/>
        <w:rPr>
          <w:b/>
          <w:bCs/>
          <w:sz w:val="22"/>
          <w:szCs w:val="22"/>
        </w:rPr>
      </w:pPr>
    </w:p>
    <w:p w:rsidR="00BE6EEE" w:rsidRPr="00BE6EEE" w:rsidRDefault="00BE6EEE" w:rsidP="00BE6EEE">
      <w:pPr>
        <w:numPr>
          <w:ilvl w:val="0"/>
          <w:numId w:val="25"/>
        </w:numPr>
        <w:shd w:val="clear" w:color="auto" w:fill="FFFFFF"/>
        <w:tabs>
          <w:tab w:val="left" w:pos="709"/>
          <w:tab w:val="left" w:pos="1080"/>
          <w:tab w:val="left" w:pos="1276"/>
          <w:tab w:val="left" w:pos="1418"/>
        </w:tabs>
        <w:ind w:left="0" w:firstLine="0"/>
        <w:jc w:val="center"/>
        <w:rPr>
          <w:b/>
          <w:bCs/>
          <w:sz w:val="22"/>
          <w:szCs w:val="22"/>
        </w:rPr>
      </w:pPr>
      <w:r w:rsidRPr="00BE6EEE">
        <w:rPr>
          <w:b/>
          <w:bCs/>
          <w:sz w:val="22"/>
          <w:szCs w:val="22"/>
        </w:rPr>
        <w:lastRenderedPageBreak/>
        <w:t>Обеспечение документацией, материалами и оборудованием</w:t>
      </w:r>
    </w:p>
    <w:p w:rsidR="00BE6EEE" w:rsidRPr="00BE6EEE" w:rsidRDefault="00BE6EEE" w:rsidP="00BE6EEE">
      <w:pPr>
        <w:numPr>
          <w:ilvl w:val="1"/>
          <w:numId w:val="25"/>
        </w:numPr>
        <w:shd w:val="clear" w:color="auto" w:fill="FFFFFF"/>
        <w:tabs>
          <w:tab w:val="clear" w:pos="1260"/>
          <w:tab w:val="num" w:pos="0"/>
          <w:tab w:val="left" w:pos="709"/>
          <w:tab w:val="left" w:pos="1080"/>
          <w:tab w:val="left" w:pos="1276"/>
          <w:tab w:val="left" w:pos="1418"/>
        </w:tabs>
        <w:ind w:left="0" w:firstLine="0"/>
        <w:jc w:val="both"/>
        <w:rPr>
          <w:sz w:val="22"/>
          <w:szCs w:val="22"/>
        </w:rPr>
      </w:pPr>
      <w:r w:rsidRPr="00BE6EEE">
        <w:rPr>
          <w:sz w:val="22"/>
          <w:szCs w:val="22"/>
        </w:rPr>
        <w:t>Прилагаемые к договору подряда сметные расчеты разрабатываются Подрядчиком только в компьютерной программе «Гранд-Смета» (</w:t>
      </w:r>
      <w:r w:rsidRPr="00BE6EEE">
        <w:rPr>
          <w:i/>
          <w:sz w:val="22"/>
          <w:szCs w:val="22"/>
        </w:rPr>
        <w:t xml:space="preserve">для Амурской области в программе </w:t>
      </w:r>
      <w:r w:rsidRPr="00BE6EEE">
        <w:rPr>
          <w:i/>
          <w:sz w:val="22"/>
          <w:szCs w:val="22"/>
          <w:lang w:val="en-US"/>
        </w:rPr>
        <w:t>WIN</w:t>
      </w:r>
      <w:r w:rsidRPr="00BE6EEE">
        <w:rPr>
          <w:i/>
          <w:sz w:val="22"/>
          <w:szCs w:val="22"/>
        </w:rPr>
        <w:t xml:space="preserve"> РИК)</w:t>
      </w:r>
      <w:r w:rsidRPr="00BE6EEE">
        <w:rPr>
          <w:sz w:val="22"/>
          <w:szCs w:val="22"/>
        </w:rPr>
        <w:t>, позволяющем вести накопительные ведомости по локальным сметам.</w:t>
      </w:r>
    </w:p>
    <w:p w:rsidR="00BE6EEE" w:rsidRPr="00BE6EEE" w:rsidRDefault="00BE6EEE" w:rsidP="00BE6EEE">
      <w:pPr>
        <w:numPr>
          <w:ilvl w:val="1"/>
          <w:numId w:val="25"/>
        </w:numPr>
        <w:shd w:val="clear" w:color="auto" w:fill="FFFFFF"/>
        <w:tabs>
          <w:tab w:val="clear" w:pos="1260"/>
          <w:tab w:val="num" w:pos="0"/>
          <w:tab w:val="left" w:pos="709"/>
          <w:tab w:val="left" w:pos="1080"/>
          <w:tab w:val="left" w:pos="1276"/>
          <w:tab w:val="left" w:pos="1418"/>
        </w:tabs>
        <w:ind w:left="0" w:firstLine="0"/>
        <w:jc w:val="both"/>
        <w:rPr>
          <w:sz w:val="22"/>
          <w:szCs w:val="22"/>
        </w:rPr>
      </w:pPr>
      <w:r w:rsidRPr="00BE6EEE">
        <w:rPr>
          <w:sz w:val="22"/>
          <w:szCs w:val="22"/>
        </w:rPr>
        <w:t xml:space="preserve">Вся документация, представленная Подрядчиком, подлежит утверждению Заказчиком. </w:t>
      </w:r>
    </w:p>
    <w:p w:rsidR="00BE6EEE" w:rsidRPr="00BE6EEE" w:rsidRDefault="00BE6EEE" w:rsidP="00BE6EEE">
      <w:pPr>
        <w:numPr>
          <w:ilvl w:val="1"/>
          <w:numId w:val="25"/>
        </w:numPr>
        <w:shd w:val="clear" w:color="auto" w:fill="FFFFFF"/>
        <w:tabs>
          <w:tab w:val="clear" w:pos="1260"/>
          <w:tab w:val="num" w:pos="0"/>
          <w:tab w:val="left" w:pos="709"/>
          <w:tab w:val="left" w:pos="1080"/>
          <w:tab w:val="left" w:pos="1276"/>
          <w:tab w:val="left" w:pos="1418"/>
        </w:tabs>
        <w:ind w:left="0" w:firstLine="0"/>
        <w:jc w:val="both"/>
        <w:rPr>
          <w:i/>
          <w:iCs/>
          <w:sz w:val="22"/>
          <w:szCs w:val="22"/>
        </w:rPr>
      </w:pPr>
      <w:r w:rsidRPr="00BE6EEE">
        <w:rPr>
          <w:sz w:val="22"/>
          <w:szCs w:val="22"/>
        </w:rPr>
        <w:t xml:space="preserve">Подрядчик принимает на себя обязательство по Поставке материалов и оборудования согласно приложению __ к настоящему Договору.                                                  </w:t>
      </w:r>
    </w:p>
    <w:p w:rsidR="00BE6EEE" w:rsidRPr="00BE6EEE" w:rsidRDefault="00BE6EEE" w:rsidP="00BE6EEE">
      <w:pPr>
        <w:shd w:val="clear" w:color="auto" w:fill="FFFFFF"/>
        <w:tabs>
          <w:tab w:val="left" w:pos="709"/>
          <w:tab w:val="left" w:pos="1080"/>
          <w:tab w:val="left" w:pos="1276"/>
          <w:tab w:val="left" w:pos="1418"/>
        </w:tabs>
        <w:jc w:val="both"/>
        <w:rPr>
          <w:i/>
          <w:iCs/>
          <w:sz w:val="22"/>
          <w:szCs w:val="22"/>
        </w:rPr>
      </w:pPr>
      <w:r w:rsidRPr="00BE6EEE">
        <w:rPr>
          <w:sz w:val="22"/>
          <w:szCs w:val="22"/>
        </w:rPr>
        <w:t xml:space="preserve"> </w:t>
      </w:r>
      <w:proofErr w:type="gramStart"/>
      <w:r w:rsidRPr="00BE6EEE">
        <w:rPr>
          <w:i/>
          <w:iCs/>
          <w:sz w:val="22"/>
          <w:szCs w:val="22"/>
        </w:rPr>
        <w:t xml:space="preserve">(В случаях, когда Договором предусматриваются обязательства Заказчика по поставке, данный пункт излагается в следующей редакции:  </w:t>
      </w:r>
      <w:proofErr w:type="gramEnd"/>
    </w:p>
    <w:p w:rsidR="00BE6EEE" w:rsidRPr="00BE6EEE" w:rsidRDefault="00BE6EEE" w:rsidP="00BE6EEE">
      <w:pPr>
        <w:shd w:val="clear" w:color="auto" w:fill="FFFFFF"/>
        <w:tabs>
          <w:tab w:val="left" w:pos="709"/>
          <w:tab w:val="left" w:pos="1080"/>
          <w:tab w:val="left" w:pos="1276"/>
          <w:tab w:val="left" w:pos="1418"/>
        </w:tabs>
        <w:jc w:val="both"/>
        <w:rPr>
          <w:i/>
          <w:iCs/>
          <w:sz w:val="22"/>
          <w:szCs w:val="22"/>
        </w:rPr>
      </w:pPr>
      <w:r w:rsidRPr="00BE6EEE">
        <w:rPr>
          <w:i/>
          <w:iCs/>
          <w:sz w:val="22"/>
          <w:szCs w:val="22"/>
        </w:rPr>
        <w:t>«Подрядчик принимает на себя обязательство по поставке материалов и оборудования в соответствии с Перечнем (Приложение___ к договору).</w:t>
      </w:r>
    </w:p>
    <w:p w:rsidR="00BE6EEE" w:rsidRPr="00BE6EEE" w:rsidRDefault="00BE6EEE" w:rsidP="00BE6EEE">
      <w:pPr>
        <w:shd w:val="clear" w:color="auto" w:fill="FFFFFF"/>
        <w:tabs>
          <w:tab w:val="left" w:pos="709"/>
          <w:tab w:val="left" w:pos="1080"/>
          <w:tab w:val="left" w:pos="1276"/>
          <w:tab w:val="left" w:pos="1418"/>
        </w:tabs>
        <w:jc w:val="both"/>
        <w:rPr>
          <w:i/>
          <w:iCs/>
          <w:sz w:val="22"/>
          <w:szCs w:val="22"/>
        </w:rPr>
      </w:pPr>
      <w:r w:rsidRPr="00BE6EEE">
        <w:rPr>
          <w:i/>
          <w:iCs/>
          <w:sz w:val="22"/>
          <w:szCs w:val="22"/>
        </w:rPr>
        <w:t>Заказчик принимает на себя обязательство по поставке строительных материалов и оборудования в соответствии с Перечнем (Приложение___ к договору)</w:t>
      </w:r>
    </w:p>
    <w:p w:rsidR="00BE6EEE" w:rsidRPr="00BE6EEE" w:rsidRDefault="00BE6EEE" w:rsidP="00BE6EEE">
      <w:pPr>
        <w:shd w:val="clear" w:color="auto" w:fill="FFFFFF"/>
        <w:tabs>
          <w:tab w:val="left" w:pos="709"/>
          <w:tab w:val="left" w:pos="1080"/>
          <w:tab w:val="left" w:pos="1276"/>
          <w:tab w:val="left" w:pos="1418"/>
        </w:tabs>
        <w:jc w:val="both"/>
        <w:rPr>
          <w:i/>
          <w:iCs/>
          <w:sz w:val="22"/>
          <w:szCs w:val="22"/>
        </w:rPr>
      </w:pPr>
      <w:r w:rsidRPr="00BE6EEE">
        <w:rPr>
          <w:i/>
          <w:iCs/>
          <w:sz w:val="22"/>
          <w:szCs w:val="22"/>
        </w:rPr>
        <w:t xml:space="preserve">Заказчик поставляет материалы Подрядчику на основании договоров купли-продажи. </w:t>
      </w:r>
      <w:proofErr w:type="gramStart"/>
      <w:r w:rsidRPr="00BE6EEE">
        <w:rPr>
          <w:i/>
          <w:iCs/>
          <w:sz w:val="22"/>
          <w:szCs w:val="22"/>
        </w:rPr>
        <w:t>Оборудование,  поставляемое Заказчиком, передается Подрядчику   на основании акта передачи оборудования в монтаж»).</w:t>
      </w:r>
      <w:proofErr w:type="gramEnd"/>
    </w:p>
    <w:p w:rsidR="00BE6EEE" w:rsidRPr="00BE6EEE" w:rsidRDefault="00BE6EEE" w:rsidP="00BE6EEE">
      <w:pPr>
        <w:numPr>
          <w:ilvl w:val="1"/>
          <w:numId w:val="25"/>
        </w:numPr>
        <w:shd w:val="clear" w:color="auto" w:fill="FFFFFF"/>
        <w:tabs>
          <w:tab w:val="clear" w:pos="1260"/>
          <w:tab w:val="num" w:pos="0"/>
          <w:tab w:val="left" w:pos="709"/>
          <w:tab w:val="left" w:pos="1080"/>
          <w:tab w:val="left" w:pos="1276"/>
          <w:tab w:val="left" w:pos="1418"/>
        </w:tabs>
        <w:ind w:left="0" w:firstLine="0"/>
        <w:jc w:val="both"/>
        <w:rPr>
          <w:i/>
          <w:iCs/>
          <w:sz w:val="22"/>
          <w:szCs w:val="22"/>
        </w:rPr>
      </w:pPr>
      <w:r w:rsidRPr="00BE6EEE">
        <w:rPr>
          <w:sz w:val="22"/>
          <w:szCs w:val="22"/>
        </w:rPr>
        <w:t xml:space="preserve">Поставка материалов и оборудования производится на </w:t>
      </w:r>
      <w:proofErr w:type="spellStart"/>
      <w:r w:rsidRPr="00BE6EEE">
        <w:rPr>
          <w:sz w:val="22"/>
          <w:szCs w:val="22"/>
        </w:rPr>
        <w:t>приобъектный</w:t>
      </w:r>
      <w:proofErr w:type="spellEnd"/>
      <w:r w:rsidRPr="00BE6EEE">
        <w:rPr>
          <w:sz w:val="22"/>
          <w:szCs w:val="22"/>
        </w:rPr>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BE6EEE" w:rsidRPr="00BE6EEE" w:rsidRDefault="00BE6EEE" w:rsidP="00BE6EEE">
      <w:pPr>
        <w:numPr>
          <w:ilvl w:val="1"/>
          <w:numId w:val="25"/>
        </w:numPr>
        <w:shd w:val="clear" w:color="auto" w:fill="FFFFFF"/>
        <w:tabs>
          <w:tab w:val="clear" w:pos="1260"/>
          <w:tab w:val="num" w:pos="0"/>
          <w:tab w:val="left" w:pos="709"/>
          <w:tab w:val="left" w:pos="1080"/>
          <w:tab w:val="left" w:pos="1276"/>
          <w:tab w:val="left" w:pos="1418"/>
        </w:tabs>
        <w:ind w:left="0" w:firstLine="0"/>
        <w:jc w:val="both"/>
        <w:rPr>
          <w:i/>
          <w:iCs/>
          <w:sz w:val="22"/>
          <w:szCs w:val="22"/>
        </w:rPr>
      </w:pPr>
      <w:r w:rsidRPr="00BE6EEE">
        <w:rPr>
          <w:iCs/>
          <w:sz w:val="22"/>
          <w:szCs w:val="22"/>
        </w:rPr>
        <w:t xml:space="preserve">Транспортировка, приемка материалов и оборудования от поставщиков, их выгрузка, складирование, хранение осуществляется </w:t>
      </w:r>
      <w:r w:rsidRPr="00BE6EEE">
        <w:rPr>
          <w:iCs/>
          <w:sz w:val="22"/>
          <w:szCs w:val="22"/>
          <w:u w:val="single"/>
        </w:rPr>
        <w:t xml:space="preserve">за счет Подрядчика.                  </w:t>
      </w:r>
      <w:r w:rsidRPr="00BE6EEE">
        <w:rPr>
          <w:i/>
          <w:iCs/>
          <w:sz w:val="22"/>
          <w:szCs w:val="22"/>
        </w:rPr>
        <w:t xml:space="preserve">  </w:t>
      </w:r>
    </w:p>
    <w:p w:rsidR="00BE6EEE" w:rsidRPr="00BE6EEE" w:rsidRDefault="00BE6EEE" w:rsidP="00BE6EEE">
      <w:pPr>
        <w:shd w:val="clear" w:color="auto" w:fill="FFFFFF"/>
        <w:tabs>
          <w:tab w:val="left" w:pos="709"/>
          <w:tab w:val="left" w:pos="1080"/>
          <w:tab w:val="left" w:pos="1276"/>
          <w:tab w:val="left" w:pos="1418"/>
        </w:tabs>
        <w:jc w:val="both"/>
        <w:rPr>
          <w:i/>
          <w:iCs/>
          <w:sz w:val="22"/>
          <w:szCs w:val="22"/>
        </w:rPr>
      </w:pPr>
      <w:r w:rsidRPr="00BE6EEE">
        <w:rPr>
          <w:i/>
          <w:iCs/>
          <w:sz w:val="22"/>
          <w:szCs w:val="22"/>
        </w:rPr>
        <w:t xml:space="preserve">                (В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p>
    <w:p w:rsidR="00BE6EEE" w:rsidRPr="00BE6EEE" w:rsidRDefault="00BE6EEE" w:rsidP="00BE6EEE">
      <w:pPr>
        <w:numPr>
          <w:ilvl w:val="1"/>
          <w:numId w:val="25"/>
        </w:numPr>
        <w:shd w:val="clear" w:color="auto" w:fill="FFFFFF"/>
        <w:tabs>
          <w:tab w:val="clear" w:pos="1260"/>
          <w:tab w:val="num" w:pos="0"/>
          <w:tab w:val="left" w:pos="709"/>
          <w:tab w:val="left" w:pos="1080"/>
          <w:tab w:val="left" w:pos="1276"/>
          <w:tab w:val="left" w:pos="1418"/>
        </w:tabs>
        <w:ind w:left="0" w:firstLine="0"/>
        <w:jc w:val="both"/>
        <w:rPr>
          <w:i/>
          <w:iCs/>
          <w:sz w:val="22"/>
          <w:szCs w:val="22"/>
        </w:rPr>
      </w:pPr>
      <w:r w:rsidRPr="00BE6EEE">
        <w:rPr>
          <w:sz w:val="22"/>
          <w:szCs w:val="22"/>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BE6EEE">
        <w:rPr>
          <w:sz w:val="22"/>
          <w:szCs w:val="22"/>
          <w:u w:val="single"/>
        </w:rPr>
        <w:t>поставщиками</w:t>
      </w:r>
      <w:r w:rsidRPr="00BE6EEE">
        <w:rPr>
          <w:sz w:val="22"/>
          <w:szCs w:val="22"/>
        </w:rPr>
        <w:t xml:space="preserve"> </w:t>
      </w:r>
      <w:r w:rsidRPr="00BE6EEE">
        <w:rPr>
          <w:i/>
          <w:iCs/>
          <w:sz w:val="22"/>
          <w:szCs w:val="22"/>
        </w:rPr>
        <w:t>(В отношении материалов и оборудования, поставку которых он обеспечивает Заказчиком – указывается «Заказчиком»)</w:t>
      </w:r>
      <w:r w:rsidRPr="00BE6EEE">
        <w:rPr>
          <w:sz w:val="22"/>
          <w:szCs w:val="22"/>
        </w:rPr>
        <w:t xml:space="preserve"> не позднее, чем за 15 дней до начала производства работ, выполняемых с использованием этих материалов и оборудования.</w:t>
      </w:r>
    </w:p>
    <w:p w:rsidR="00BE6EEE" w:rsidRPr="00BE6EEE" w:rsidRDefault="00BE6EEE" w:rsidP="00BE6EEE">
      <w:pPr>
        <w:numPr>
          <w:ilvl w:val="1"/>
          <w:numId w:val="25"/>
        </w:numPr>
        <w:shd w:val="clear" w:color="auto" w:fill="FFFFFF"/>
        <w:tabs>
          <w:tab w:val="clear" w:pos="1260"/>
          <w:tab w:val="num" w:pos="0"/>
          <w:tab w:val="left" w:pos="709"/>
          <w:tab w:val="left" w:pos="1080"/>
          <w:tab w:val="left" w:pos="1276"/>
          <w:tab w:val="left" w:pos="1418"/>
        </w:tabs>
        <w:ind w:left="0" w:firstLine="0"/>
        <w:jc w:val="both"/>
        <w:rPr>
          <w:i/>
          <w:iCs/>
          <w:sz w:val="22"/>
          <w:szCs w:val="22"/>
        </w:rPr>
      </w:pPr>
      <w:r w:rsidRPr="00BE6EEE">
        <w:rPr>
          <w:sz w:val="22"/>
          <w:szCs w:val="22"/>
        </w:rPr>
        <w:t xml:space="preserve">Риск случайной гибели или повреждения материалов и оборудования, доставленных на </w:t>
      </w:r>
      <w:proofErr w:type="spellStart"/>
      <w:r w:rsidRPr="00BE6EEE">
        <w:rPr>
          <w:sz w:val="22"/>
          <w:szCs w:val="22"/>
        </w:rPr>
        <w:t>приобъектный</w:t>
      </w:r>
      <w:proofErr w:type="spellEnd"/>
      <w:r w:rsidRPr="00BE6EEE">
        <w:rPr>
          <w:sz w:val="22"/>
          <w:szCs w:val="22"/>
        </w:rPr>
        <w:t xml:space="preserve"> склад  несет Подрядчик.                                                           </w:t>
      </w:r>
    </w:p>
    <w:p w:rsidR="00BE6EEE" w:rsidRPr="00BE6EEE" w:rsidRDefault="00BE6EEE" w:rsidP="00BE6EEE">
      <w:pPr>
        <w:shd w:val="clear" w:color="auto" w:fill="FFFFFF"/>
        <w:tabs>
          <w:tab w:val="left" w:pos="709"/>
          <w:tab w:val="left" w:pos="1080"/>
          <w:tab w:val="left" w:pos="1276"/>
          <w:tab w:val="left" w:pos="1418"/>
        </w:tabs>
        <w:ind w:firstLine="709"/>
        <w:jc w:val="both"/>
        <w:rPr>
          <w:i/>
          <w:iCs/>
          <w:sz w:val="22"/>
          <w:szCs w:val="22"/>
        </w:rPr>
      </w:pPr>
      <w:r w:rsidRPr="00BE6EEE">
        <w:rPr>
          <w:sz w:val="22"/>
          <w:szCs w:val="22"/>
        </w:rPr>
        <w:t xml:space="preserve">Риск случайной гибели или повреждения материалов и оборудования до момента поставки на </w:t>
      </w:r>
      <w:proofErr w:type="spellStart"/>
      <w:r w:rsidRPr="00BE6EEE">
        <w:rPr>
          <w:sz w:val="22"/>
          <w:szCs w:val="22"/>
        </w:rPr>
        <w:t>приобъектный</w:t>
      </w:r>
      <w:proofErr w:type="spellEnd"/>
      <w:r w:rsidRPr="00BE6EEE">
        <w:rPr>
          <w:sz w:val="22"/>
          <w:szCs w:val="22"/>
        </w:rPr>
        <w:t xml:space="preserve"> склад несет Сторона, на которой лежит обязанность по поставке соответствующих материалов и оборудования. </w:t>
      </w:r>
      <w:r w:rsidRPr="00BE6EEE">
        <w:rPr>
          <w:i/>
          <w:sz w:val="22"/>
          <w:szCs w:val="22"/>
        </w:rPr>
        <w:t>(Включается в договор при совместной поставке Сторонами)</w:t>
      </w:r>
    </w:p>
    <w:p w:rsidR="00BE6EEE" w:rsidRPr="00BE6EEE" w:rsidRDefault="00BE6EEE" w:rsidP="00BE6EEE">
      <w:pPr>
        <w:numPr>
          <w:ilvl w:val="1"/>
          <w:numId w:val="25"/>
        </w:numPr>
        <w:shd w:val="clear" w:color="auto" w:fill="FFFFFF"/>
        <w:tabs>
          <w:tab w:val="clear" w:pos="1260"/>
          <w:tab w:val="num" w:pos="0"/>
          <w:tab w:val="left" w:pos="709"/>
          <w:tab w:val="left" w:pos="1080"/>
          <w:tab w:val="left" w:pos="1276"/>
          <w:tab w:val="left" w:pos="1418"/>
        </w:tabs>
        <w:ind w:left="0" w:firstLine="0"/>
        <w:jc w:val="both"/>
        <w:rPr>
          <w:i/>
          <w:iCs/>
          <w:sz w:val="22"/>
          <w:szCs w:val="22"/>
        </w:rPr>
      </w:pPr>
      <w:r w:rsidRPr="00BE6EEE">
        <w:rPr>
          <w:sz w:val="22"/>
          <w:szCs w:val="22"/>
        </w:rPr>
        <w:t>Подрядчик предупреждает Заказчика не менее</w:t>
      </w:r>
      <w:proofErr w:type="gramStart"/>
      <w:r w:rsidRPr="00BE6EEE">
        <w:rPr>
          <w:sz w:val="22"/>
          <w:szCs w:val="22"/>
        </w:rPr>
        <w:t>,</w:t>
      </w:r>
      <w:proofErr w:type="gramEnd"/>
      <w:r w:rsidRPr="00BE6EEE">
        <w:rPr>
          <w:sz w:val="22"/>
          <w:szCs w:val="22"/>
        </w:rPr>
        <w:t xml:space="preserve"> чем за 2 (две) недели о готовности к доставке поставляемых материалов и оборудования на </w:t>
      </w:r>
      <w:proofErr w:type="spellStart"/>
      <w:r w:rsidRPr="00BE6EEE">
        <w:rPr>
          <w:sz w:val="22"/>
          <w:szCs w:val="22"/>
        </w:rPr>
        <w:t>приобъектный</w:t>
      </w:r>
      <w:proofErr w:type="spellEnd"/>
      <w:r w:rsidRPr="00BE6EEE">
        <w:rPr>
          <w:sz w:val="22"/>
          <w:szCs w:val="22"/>
        </w:rPr>
        <w:t xml:space="preserve"> склад.</w:t>
      </w:r>
    </w:p>
    <w:p w:rsidR="00BE6EEE" w:rsidRPr="00BE6EEE" w:rsidRDefault="00BE6EEE" w:rsidP="00BE6EEE">
      <w:pPr>
        <w:shd w:val="clear" w:color="auto" w:fill="FFFFFF"/>
        <w:tabs>
          <w:tab w:val="left" w:pos="709"/>
          <w:tab w:val="left" w:pos="1080"/>
          <w:tab w:val="left" w:pos="1276"/>
          <w:tab w:val="left" w:pos="1418"/>
        </w:tabs>
        <w:jc w:val="both"/>
        <w:rPr>
          <w:i/>
          <w:iCs/>
          <w:sz w:val="22"/>
          <w:szCs w:val="22"/>
        </w:rPr>
      </w:pPr>
      <w:r w:rsidRPr="00BE6EEE">
        <w:rPr>
          <w:i/>
          <w:iCs/>
          <w:sz w:val="22"/>
          <w:szCs w:val="22"/>
        </w:rPr>
        <w:t xml:space="preserve">                   </w:t>
      </w:r>
      <w:proofErr w:type="gramStart"/>
      <w:r w:rsidRPr="00BE6EEE">
        <w:rPr>
          <w:i/>
          <w:iCs/>
          <w:sz w:val="22"/>
          <w:szCs w:val="22"/>
        </w:rPr>
        <w:t xml:space="preserve">(В случае, когда Договором предусматриваются обязательства каждой стороны по поставке, указывается следующее: </w:t>
      </w:r>
      <w:proofErr w:type="gramEnd"/>
    </w:p>
    <w:p w:rsidR="00BE6EEE" w:rsidRPr="00BE6EEE" w:rsidRDefault="00BE6EEE" w:rsidP="00BE6EEE">
      <w:pPr>
        <w:shd w:val="clear" w:color="auto" w:fill="FFFFFF"/>
        <w:tabs>
          <w:tab w:val="left" w:pos="709"/>
          <w:tab w:val="left" w:pos="1080"/>
          <w:tab w:val="left" w:pos="1276"/>
          <w:tab w:val="left" w:pos="1418"/>
        </w:tabs>
        <w:jc w:val="both"/>
        <w:rPr>
          <w:i/>
          <w:iCs/>
          <w:sz w:val="22"/>
          <w:szCs w:val="22"/>
        </w:rPr>
      </w:pPr>
      <w:r w:rsidRPr="00BE6EEE">
        <w:rPr>
          <w:i/>
          <w:iCs/>
          <w:sz w:val="22"/>
          <w:szCs w:val="22"/>
        </w:rPr>
        <w:t xml:space="preserve">                  </w:t>
      </w:r>
      <w:proofErr w:type="gramStart"/>
      <w:r w:rsidRPr="00BE6EEE">
        <w:rPr>
          <w:i/>
          <w:iCs/>
          <w:sz w:val="22"/>
          <w:szCs w:val="22"/>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BE6EEE">
        <w:rPr>
          <w:i/>
          <w:iCs/>
          <w:sz w:val="22"/>
          <w:szCs w:val="22"/>
        </w:rPr>
        <w:t>приобъектный</w:t>
      </w:r>
      <w:proofErr w:type="spellEnd"/>
      <w:r w:rsidRPr="00BE6EEE">
        <w:rPr>
          <w:i/>
          <w:iCs/>
          <w:sz w:val="22"/>
          <w:szCs w:val="22"/>
        </w:rPr>
        <w:t xml:space="preserve"> склад.»)</w:t>
      </w:r>
      <w:proofErr w:type="gramEnd"/>
    </w:p>
    <w:p w:rsidR="00BE6EEE" w:rsidRPr="00BE6EEE" w:rsidRDefault="00BE6EEE" w:rsidP="00BE6EEE">
      <w:pPr>
        <w:numPr>
          <w:ilvl w:val="1"/>
          <w:numId w:val="25"/>
        </w:numPr>
        <w:shd w:val="clear" w:color="auto" w:fill="FFFFFF"/>
        <w:tabs>
          <w:tab w:val="clear" w:pos="1260"/>
          <w:tab w:val="num" w:pos="0"/>
          <w:tab w:val="left" w:pos="709"/>
          <w:tab w:val="left" w:pos="1080"/>
          <w:tab w:val="left" w:pos="1276"/>
          <w:tab w:val="left" w:pos="1418"/>
        </w:tabs>
        <w:ind w:left="0" w:firstLine="0"/>
        <w:jc w:val="both"/>
        <w:rPr>
          <w:i/>
          <w:iCs/>
          <w:sz w:val="22"/>
          <w:szCs w:val="22"/>
        </w:rPr>
      </w:pPr>
      <w:r w:rsidRPr="00BE6EEE">
        <w:rPr>
          <w:sz w:val="22"/>
          <w:szCs w:val="22"/>
        </w:rPr>
        <w:t xml:space="preserve">При поступлении поставляемых Подрядчиком </w:t>
      </w:r>
      <w:r w:rsidRPr="00BE6EEE">
        <w:rPr>
          <w:i/>
          <w:sz w:val="22"/>
          <w:szCs w:val="22"/>
        </w:rPr>
        <w:t>(одной из Сторон)</w:t>
      </w:r>
      <w:r w:rsidRPr="00BE6EEE">
        <w:rPr>
          <w:sz w:val="22"/>
          <w:szCs w:val="22"/>
        </w:rPr>
        <w:t xml:space="preserve"> материалов и оборудования на </w:t>
      </w:r>
      <w:proofErr w:type="spellStart"/>
      <w:r w:rsidRPr="00BE6EEE">
        <w:rPr>
          <w:sz w:val="22"/>
          <w:szCs w:val="22"/>
        </w:rPr>
        <w:t>приобъектный</w:t>
      </w:r>
      <w:proofErr w:type="spellEnd"/>
      <w:r w:rsidRPr="00BE6EEE">
        <w:rPr>
          <w:sz w:val="22"/>
          <w:szCs w:val="22"/>
        </w:rPr>
        <w:t xml:space="preserve"> склад присутствие представителя Заказчика </w:t>
      </w:r>
      <w:r w:rsidRPr="00BE6EEE">
        <w:rPr>
          <w:i/>
          <w:sz w:val="22"/>
          <w:szCs w:val="22"/>
        </w:rPr>
        <w:t>(представителя другой Стороны)</w:t>
      </w:r>
      <w:r w:rsidRPr="00BE6EEE">
        <w:rPr>
          <w:sz w:val="22"/>
          <w:szCs w:val="22"/>
        </w:rPr>
        <w:t xml:space="preserve"> обязательно. </w:t>
      </w:r>
    </w:p>
    <w:p w:rsidR="00BE6EEE" w:rsidRPr="00BE6EEE" w:rsidRDefault="00BE6EEE" w:rsidP="00BE6EEE">
      <w:pPr>
        <w:shd w:val="clear" w:color="auto" w:fill="FFFFFF"/>
        <w:tabs>
          <w:tab w:val="left" w:pos="709"/>
          <w:tab w:val="left" w:pos="1080"/>
          <w:tab w:val="left" w:pos="1276"/>
          <w:tab w:val="left" w:pos="1418"/>
        </w:tabs>
        <w:jc w:val="both"/>
        <w:rPr>
          <w:sz w:val="22"/>
          <w:szCs w:val="22"/>
        </w:rPr>
      </w:pPr>
      <w:r w:rsidRPr="00BE6EEE">
        <w:rPr>
          <w:sz w:val="22"/>
          <w:szCs w:val="22"/>
        </w:rPr>
        <w:t xml:space="preserve">            Приемка оборудования на </w:t>
      </w:r>
      <w:proofErr w:type="spellStart"/>
      <w:r w:rsidRPr="00BE6EEE">
        <w:rPr>
          <w:sz w:val="22"/>
          <w:szCs w:val="22"/>
        </w:rPr>
        <w:t>приобъектный</w:t>
      </w:r>
      <w:proofErr w:type="spellEnd"/>
      <w:r w:rsidRPr="00BE6EEE">
        <w:rPr>
          <w:sz w:val="22"/>
          <w:szCs w:val="22"/>
        </w:rPr>
        <w:t xml:space="preserve"> склад осуществляется в соответствии с актом, составляемым по Форме ОС-14. </w:t>
      </w:r>
    </w:p>
    <w:p w:rsidR="00BE6EEE" w:rsidRPr="00BE6EEE" w:rsidRDefault="00BE6EEE" w:rsidP="00BE6EEE">
      <w:pPr>
        <w:shd w:val="clear" w:color="auto" w:fill="FFFFFF"/>
        <w:tabs>
          <w:tab w:val="left" w:pos="709"/>
          <w:tab w:val="left" w:pos="1080"/>
          <w:tab w:val="left" w:pos="1276"/>
          <w:tab w:val="left" w:pos="1418"/>
        </w:tabs>
        <w:jc w:val="both"/>
        <w:rPr>
          <w:sz w:val="22"/>
          <w:szCs w:val="22"/>
        </w:rPr>
      </w:pPr>
      <w:r w:rsidRPr="00BE6EEE">
        <w:rPr>
          <w:sz w:val="22"/>
          <w:szCs w:val="22"/>
        </w:rPr>
        <w:t xml:space="preserve">Передача оборудования с </w:t>
      </w:r>
      <w:proofErr w:type="spellStart"/>
      <w:r w:rsidRPr="00BE6EEE">
        <w:rPr>
          <w:sz w:val="22"/>
          <w:szCs w:val="22"/>
        </w:rPr>
        <w:t>приобъектного</w:t>
      </w:r>
      <w:proofErr w:type="spellEnd"/>
      <w:r w:rsidRPr="00BE6EEE">
        <w:rPr>
          <w:sz w:val="22"/>
          <w:szCs w:val="22"/>
        </w:rPr>
        <w:t xml:space="preserve"> склада для использования при осуществлении работ (в монтаж) осуществляется в соответствии с актом, составляемым по Форме ОС-15.  </w:t>
      </w:r>
    </w:p>
    <w:p w:rsidR="00BE6EEE" w:rsidRPr="00BE6EEE" w:rsidRDefault="00BE6EEE" w:rsidP="00BE6EEE">
      <w:pPr>
        <w:shd w:val="clear" w:color="auto" w:fill="FFFFFF"/>
        <w:tabs>
          <w:tab w:val="left" w:pos="709"/>
          <w:tab w:val="left" w:pos="1080"/>
          <w:tab w:val="left" w:pos="1276"/>
          <w:tab w:val="left" w:pos="1418"/>
        </w:tabs>
        <w:jc w:val="both"/>
        <w:rPr>
          <w:i/>
          <w:iCs/>
          <w:sz w:val="22"/>
          <w:szCs w:val="22"/>
        </w:rPr>
      </w:pPr>
      <w:proofErr w:type="gramStart"/>
      <w:r w:rsidRPr="00BE6EEE">
        <w:rPr>
          <w:i/>
          <w:iCs/>
          <w:sz w:val="22"/>
          <w:szCs w:val="22"/>
        </w:rPr>
        <w:t>(В случае, когда Договором предусматриваются обязательства каждой стороны по поставке, добавляется следующее:</w:t>
      </w:r>
      <w:proofErr w:type="gramEnd"/>
    </w:p>
    <w:p w:rsidR="00BE6EEE" w:rsidRPr="00BE6EEE" w:rsidRDefault="00BE6EEE" w:rsidP="00BE6EEE">
      <w:pPr>
        <w:shd w:val="clear" w:color="auto" w:fill="FFFFFF"/>
        <w:tabs>
          <w:tab w:val="left" w:pos="709"/>
          <w:tab w:val="left" w:pos="1080"/>
          <w:tab w:val="left" w:pos="1276"/>
          <w:tab w:val="left" w:pos="1418"/>
        </w:tabs>
        <w:jc w:val="both"/>
        <w:rPr>
          <w:i/>
          <w:iCs/>
          <w:sz w:val="22"/>
          <w:szCs w:val="22"/>
        </w:rPr>
      </w:pPr>
      <w:proofErr w:type="gramStart"/>
      <w:r w:rsidRPr="00BE6EEE">
        <w:rPr>
          <w:i/>
          <w:iCs/>
          <w:sz w:val="22"/>
          <w:szCs w:val="22"/>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roofErr w:type="gramEnd"/>
    </w:p>
    <w:p w:rsidR="00BE6EEE" w:rsidRPr="00BE6EEE" w:rsidRDefault="00BE6EEE" w:rsidP="00BE6EEE">
      <w:pPr>
        <w:numPr>
          <w:ilvl w:val="1"/>
          <w:numId w:val="25"/>
        </w:numPr>
        <w:shd w:val="clear" w:color="auto" w:fill="FFFFFF"/>
        <w:tabs>
          <w:tab w:val="clear" w:pos="1260"/>
          <w:tab w:val="num" w:pos="0"/>
          <w:tab w:val="left" w:pos="709"/>
          <w:tab w:val="left" w:pos="1080"/>
          <w:tab w:val="left" w:pos="1276"/>
          <w:tab w:val="left" w:pos="1418"/>
        </w:tabs>
        <w:ind w:left="0" w:firstLine="0"/>
        <w:jc w:val="both"/>
        <w:rPr>
          <w:i/>
          <w:iCs/>
          <w:sz w:val="22"/>
          <w:szCs w:val="22"/>
        </w:rPr>
      </w:pPr>
      <w:proofErr w:type="gramStart"/>
      <w:r w:rsidRPr="00BE6EEE">
        <w:rPr>
          <w:sz w:val="22"/>
          <w:szCs w:val="22"/>
        </w:rPr>
        <w:t xml:space="preserve">В случае выявления Подрядчиком </w:t>
      </w:r>
      <w:r w:rsidRPr="00BE6EEE">
        <w:rPr>
          <w:i/>
          <w:iCs/>
          <w:sz w:val="22"/>
          <w:szCs w:val="22"/>
        </w:rPr>
        <w:t>(одной Стороной)</w:t>
      </w:r>
      <w:r w:rsidRPr="00BE6EEE">
        <w:rPr>
          <w:sz w:val="22"/>
          <w:szCs w:val="22"/>
        </w:rPr>
        <w:t xml:space="preserve"> недостатков (некомплектности) материалов и оборудовании в процессе их приемки, использования для осуществления работ (в </w:t>
      </w:r>
      <w:r w:rsidRPr="00BE6EEE">
        <w:rPr>
          <w:sz w:val="22"/>
          <w:szCs w:val="22"/>
        </w:rPr>
        <w:lastRenderedPageBreak/>
        <w:t xml:space="preserve">процессе монтажа) или испытания, Подрядчик </w:t>
      </w:r>
      <w:r w:rsidRPr="00BE6EEE">
        <w:rPr>
          <w:i/>
          <w:iCs/>
          <w:sz w:val="22"/>
          <w:szCs w:val="22"/>
        </w:rPr>
        <w:t>(Сторона, обнаружившая недостатки (некомплектность)</w:t>
      </w:r>
      <w:r w:rsidRPr="00BE6EEE">
        <w:rPr>
          <w:sz w:val="22"/>
          <w:szCs w:val="22"/>
        </w:rPr>
        <w:t xml:space="preserve"> незамедлительно обязан поставить об этом в известность Заказчика </w:t>
      </w:r>
      <w:r w:rsidRPr="00BE6EEE">
        <w:rPr>
          <w:i/>
          <w:iCs/>
          <w:sz w:val="22"/>
          <w:szCs w:val="22"/>
        </w:rPr>
        <w:t>(другую Сторону).</w:t>
      </w:r>
      <w:proofErr w:type="gramEnd"/>
    </w:p>
    <w:p w:rsidR="00BE6EEE" w:rsidRPr="00BE6EEE" w:rsidRDefault="00BE6EEE" w:rsidP="00BE6EEE">
      <w:pPr>
        <w:widowControl w:val="0"/>
        <w:shd w:val="clear" w:color="auto" w:fill="FFFFFF"/>
        <w:tabs>
          <w:tab w:val="left" w:pos="709"/>
          <w:tab w:val="left" w:pos="1276"/>
          <w:tab w:val="left" w:pos="1418"/>
        </w:tabs>
        <w:jc w:val="both"/>
        <w:rPr>
          <w:sz w:val="22"/>
          <w:szCs w:val="22"/>
        </w:rPr>
      </w:pPr>
      <w:r w:rsidRPr="00BE6EEE">
        <w:rPr>
          <w:sz w:val="22"/>
          <w:szCs w:val="22"/>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BE6EEE" w:rsidRPr="00BE6EEE" w:rsidRDefault="00BE6EEE" w:rsidP="00BE6EEE">
      <w:pPr>
        <w:shd w:val="clear" w:color="auto" w:fill="FFFFFF"/>
        <w:tabs>
          <w:tab w:val="left" w:pos="709"/>
          <w:tab w:val="left" w:pos="1276"/>
          <w:tab w:val="left" w:pos="1418"/>
        </w:tabs>
        <w:jc w:val="center"/>
        <w:rPr>
          <w:b/>
          <w:bCs/>
          <w:sz w:val="22"/>
          <w:szCs w:val="22"/>
        </w:rPr>
      </w:pPr>
    </w:p>
    <w:p w:rsidR="00BE6EEE" w:rsidRPr="00BE6EEE" w:rsidRDefault="00BE6EEE" w:rsidP="00BE6EEE">
      <w:pPr>
        <w:numPr>
          <w:ilvl w:val="0"/>
          <w:numId w:val="25"/>
        </w:numPr>
        <w:shd w:val="clear" w:color="auto" w:fill="FFFFFF"/>
        <w:tabs>
          <w:tab w:val="left" w:pos="709"/>
          <w:tab w:val="left" w:pos="1276"/>
          <w:tab w:val="left" w:pos="1418"/>
        </w:tabs>
        <w:ind w:left="0" w:firstLine="0"/>
        <w:jc w:val="center"/>
        <w:rPr>
          <w:b/>
          <w:bCs/>
          <w:sz w:val="22"/>
          <w:szCs w:val="22"/>
        </w:rPr>
      </w:pPr>
      <w:r w:rsidRPr="00BE6EEE">
        <w:rPr>
          <w:b/>
          <w:bCs/>
          <w:sz w:val="22"/>
          <w:szCs w:val="22"/>
        </w:rPr>
        <w:t>Порядок осуществления работ</w:t>
      </w:r>
    </w:p>
    <w:p w:rsidR="00BE6EEE" w:rsidRPr="00BE6EEE" w:rsidRDefault="00BE6EEE" w:rsidP="00BE6EEE">
      <w:pPr>
        <w:numPr>
          <w:ilvl w:val="1"/>
          <w:numId w:val="25"/>
        </w:numPr>
        <w:shd w:val="clear" w:color="auto" w:fill="FFFFFF"/>
        <w:tabs>
          <w:tab w:val="clear" w:pos="1260"/>
          <w:tab w:val="num" w:pos="0"/>
          <w:tab w:val="left" w:pos="709"/>
          <w:tab w:val="left" w:pos="1276"/>
          <w:tab w:val="left" w:pos="1418"/>
        </w:tabs>
        <w:ind w:left="0" w:firstLine="0"/>
        <w:jc w:val="both"/>
        <w:rPr>
          <w:sz w:val="22"/>
          <w:szCs w:val="22"/>
        </w:rPr>
      </w:pPr>
      <w:r w:rsidRPr="00BE6EEE">
        <w:rPr>
          <w:sz w:val="22"/>
          <w:szCs w:val="22"/>
        </w:rPr>
        <w:t xml:space="preserve">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
    <w:p w:rsidR="00BE6EEE" w:rsidRPr="00BE6EEE" w:rsidRDefault="00BE6EEE" w:rsidP="00BE6EEE">
      <w:pPr>
        <w:shd w:val="clear" w:color="auto" w:fill="FFFFFF"/>
        <w:tabs>
          <w:tab w:val="left" w:pos="709"/>
          <w:tab w:val="left" w:pos="1276"/>
          <w:tab w:val="left" w:pos="1418"/>
        </w:tabs>
        <w:jc w:val="both"/>
        <w:rPr>
          <w:sz w:val="22"/>
          <w:szCs w:val="22"/>
        </w:rPr>
      </w:pPr>
      <w:r w:rsidRPr="00BE6EEE">
        <w:rPr>
          <w:sz w:val="22"/>
          <w:szCs w:val="22"/>
        </w:rPr>
        <w:t>Форма журнала должна соответствовать типовой межотраслевой Форме № КС-6, утвержденной постановлением Госкомстата России от 30.10.1997 № 71а. 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BE6EEE" w:rsidRPr="00BE6EEE" w:rsidRDefault="00BE6EEE" w:rsidP="00BE6EEE">
      <w:pPr>
        <w:numPr>
          <w:ilvl w:val="1"/>
          <w:numId w:val="25"/>
        </w:numPr>
        <w:shd w:val="clear" w:color="auto" w:fill="FFFFFF"/>
        <w:tabs>
          <w:tab w:val="clear" w:pos="1260"/>
          <w:tab w:val="num" w:pos="0"/>
          <w:tab w:val="left" w:pos="709"/>
          <w:tab w:val="left" w:pos="1276"/>
          <w:tab w:val="left" w:pos="1418"/>
        </w:tabs>
        <w:ind w:left="0" w:firstLine="0"/>
        <w:jc w:val="both"/>
        <w:rPr>
          <w:sz w:val="22"/>
          <w:szCs w:val="22"/>
        </w:rPr>
      </w:pPr>
      <w:r w:rsidRPr="00BE6EEE">
        <w:rPr>
          <w:sz w:val="22"/>
          <w:szCs w:val="22"/>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BE6EEE" w:rsidRPr="00BE6EEE" w:rsidRDefault="00BE6EEE" w:rsidP="00BE6EEE">
      <w:pPr>
        <w:numPr>
          <w:ilvl w:val="1"/>
          <w:numId w:val="25"/>
        </w:numPr>
        <w:shd w:val="clear" w:color="auto" w:fill="FFFFFF"/>
        <w:tabs>
          <w:tab w:val="clear" w:pos="1260"/>
          <w:tab w:val="num" w:pos="0"/>
          <w:tab w:val="left" w:pos="709"/>
          <w:tab w:val="left" w:pos="1276"/>
          <w:tab w:val="left" w:pos="1418"/>
        </w:tabs>
        <w:ind w:left="0" w:firstLine="0"/>
        <w:jc w:val="both"/>
        <w:rPr>
          <w:sz w:val="22"/>
          <w:szCs w:val="22"/>
        </w:rPr>
      </w:pPr>
      <w:proofErr w:type="gramStart"/>
      <w:r w:rsidRPr="00BE6EEE">
        <w:rPr>
          <w:sz w:val="22"/>
          <w:szCs w:val="22"/>
        </w:rPr>
        <w:t>Для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производственных цехов и участков реконструируемого объекта, последовательность разборки конструкций, а также разборки или переноса инженерных сетей, место и условия подключения временных</w:t>
      </w:r>
      <w:proofErr w:type="gramEnd"/>
      <w:r w:rsidRPr="00BE6EEE">
        <w:rPr>
          <w:sz w:val="22"/>
          <w:szCs w:val="22"/>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Pr="00BE6EEE">
        <w:rPr>
          <w:sz w:val="22"/>
          <w:szCs w:val="22"/>
        </w:rPr>
        <w:t>жд стр</w:t>
      </w:r>
      <w:proofErr w:type="gramEnd"/>
      <w:r w:rsidRPr="00BE6EEE">
        <w:rPr>
          <w:sz w:val="22"/>
          <w:szCs w:val="22"/>
        </w:rPr>
        <w:t>оительства зданий Заказчика.  (</w:t>
      </w:r>
      <w:r w:rsidRPr="00BE6EEE">
        <w:rPr>
          <w:i/>
          <w:sz w:val="22"/>
          <w:szCs w:val="22"/>
        </w:rPr>
        <w:t>Данный пункт, включается в договор, если работы осуществляются на реконструируемом, действующем объекте)</w:t>
      </w:r>
    </w:p>
    <w:p w:rsidR="00BE6EEE" w:rsidRPr="00BE6EEE" w:rsidRDefault="00BE6EEE" w:rsidP="00BE6EEE">
      <w:pPr>
        <w:numPr>
          <w:ilvl w:val="1"/>
          <w:numId w:val="25"/>
        </w:numPr>
        <w:shd w:val="clear" w:color="auto" w:fill="FFFFFF"/>
        <w:tabs>
          <w:tab w:val="clear" w:pos="1260"/>
          <w:tab w:val="num" w:pos="0"/>
          <w:tab w:val="left" w:pos="709"/>
          <w:tab w:val="left" w:pos="1276"/>
          <w:tab w:val="left" w:pos="1418"/>
        </w:tabs>
        <w:ind w:left="0" w:firstLine="0"/>
        <w:jc w:val="both"/>
        <w:rPr>
          <w:sz w:val="22"/>
          <w:szCs w:val="22"/>
        </w:rPr>
      </w:pPr>
      <w:proofErr w:type="gramStart"/>
      <w:r w:rsidRPr="00BE6EEE">
        <w:rPr>
          <w:sz w:val="22"/>
          <w:szCs w:val="22"/>
        </w:rPr>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BE6EEE">
        <w:rPr>
          <w:sz w:val="22"/>
          <w:szCs w:val="22"/>
        </w:rPr>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BE6EEE" w:rsidRPr="00BE6EEE" w:rsidRDefault="00BE6EEE" w:rsidP="00BE6EEE">
      <w:pPr>
        <w:shd w:val="clear" w:color="auto" w:fill="FFFFFF"/>
        <w:tabs>
          <w:tab w:val="left" w:pos="709"/>
          <w:tab w:val="left" w:pos="1276"/>
          <w:tab w:val="left" w:pos="1418"/>
        </w:tabs>
        <w:jc w:val="both"/>
        <w:rPr>
          <w:sz w:val="22"/>
          <w:szCs w:val="22"/>
        </w:rPr>
      </w:pPr>
      <w:r w:rsidRPr="00BE6EEE">
        <w:rPr>
          <w:sz w:val="22"/>
          <w:szCs w:val="22"/>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BE6EEE" w:rsidRPr="00BE6EEE" w:rsidRDefault="00BE6EEE" w:rsidP="00BE6EEE">
      <w:pPr>
        <w:numPr>
          <w:ilvl w:val="1"/>
          <w:numId w:val="25"/>
        </w:numPr>
        <w:shd w:val="clear" w:color="auto" w:fill="FFFFFF"/>
        <w:tabs>
          <w:tab w:val="clear" w:pos="1260"/>
          <w:tab w:val="num" w:pos="0"/>
          <w:tab w:val="left" w:pos="709"/>
          <w:tab w:val="left" w:pos="1276"/>
          <w:tab w:val="left" w:pos="1418"/>
        </w:tabs>
        <w:ind w:left="0" w:firstLine="0"/>
        <w:jc w:val="both"/>
        <w:rPr>
          <w:sz w:val="22"/>
          <w:szCs w:val="22"/>
        </w:rPr>
      </w:pPr>
      <w:r w:rsidRPr="00BE6EEE">
        <w:rPr>
          <w:sz w:val="22"/>
          <w:szCs w:val="22"/>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BE6EEE" w:rsidRPr="00BE6EEE" w:rsidRDefault="00BE6EEE" w:rsidP="00BE6EEE">
      <w:pPr>
        <w:shd w:val="clear" w:color="auto" w:fill="FFFFFF"/>
        <w:tabs>
          <w:tab w:val="left" w:pos="709"/>
          <w:tab w:val="left" w:pos="1276"/>
          <w:tab w:val="left" w:pos="1418"/>
        </w:tabs>
        <w:jc w:val="both"/>
        <w:rPr>
          <w:sz w:val="22"/>
          <w:szCs w:val="22"/>
        </w:rPr>
      </w:pPr>
      <w:r w:rsidRPr="00BE6EEE">
        <w:rPr>
          <w:sz w:val="22"/>
          <w:szCs w:val="22"/>
        </w:rPr>
        <w:t>-увеличить или сократить объем любой работы, включенной в Договор; исключить любую работу;</w:t>
      </w:r>
    </w:p>
    <w:p w:rsidR="00BE6EEE" w:rsidRPr="00BE6EEE" w:rsidRDefault="00BE6EEE" w:rsidP="00BE6EEE">
      <w:pPr>
        <w:shd w:val="clear" w:color="auto" w:fill="FFFFFF"/>
        <w:tabs>
          <w:tab w:val="left" w:pos="709"/>
          <w:tab w:val="left" w:pos="1276"/>
          <w:tab w:val="left" w:pos="1418"/>
        </w:tabs>
        <w:jc w:val="both"/>
        <w:rPr>
          <w:sz w:val="22"/>
          <w:szCs w:val="22"/>
        </w:rPr>
      </w:pPr>
      <w:r w:rsidRPr="00BE6EEE">
        <w:rPr>
          <w:sz w:val="22"/>
          <w:szCs w:val="22"/>
        </w:rPr>
        <w:t>-изменить характер или качество, или вид любой части работы;</w:t>
      </w:r>
    </w:p>
    <w:p w:rsidR="00BE6EEE" w:rsidRPr="00BE6EEE" w:rsidRDefault="00BE6EEE" w:rsidP="00BE6EEE">
      <w:pPr>
        <w:shd w:val="clear" w:color="auto" w:fill="FFFFFF"/>
        <w:tabs>
          <w:tab w:val="left" w:pos="709"/>
          <w:tab w:val="left" w:pos="1276"/>
          <w:tab w:val="left" w:pos="1418"/>
        </w:tabs>
        <w:jc w:val="both"/>
        <w:rPr>
          <w:sz w:val="22"/>
          <w:szCs w:val="22"/>
        </w:rPr>
      </w:pPr>
      <w:r w:rsidRPr="00BE6EEE">
        <w:rPr>
          <w:sz w:val="22"/>
          <w:szCs w:val="22"/>
        </w:rPr>
        <w:t>-выполнить дополнительную работу любого характера, необходимую для завершения комплексной реконструкции объекта.</w:t>
      </w:r>
    </w:p>
    <w:p w:rsidR="00BE6EEE" w:rsidRPr="00BE6EEE" w:rsidRDefault="00BE6EEE" w:rsidP="00BE6EEE">
      <w:pPr>
        <w:shd w:val="clear" w:color="auto" w:fill="FFFFFF"/>
        <w:tabs>
          <w:tab w:val="left" w:pos="709"/>
          <w:tab w:val="left" w:pos="1276"/>
          <w:tab w:val="left" w:pos="1418"/>
        </w:tabs>
        <w:jc w:val="both"/>
        <w:rPr>
          <w:sz w:val="22"/>
          <w:szCs w:val="22"/>
        </w:rPr>
      </w:pPr>
      <w:r w:rsidRPr="00BE6EEE">
        <w:rPr>
          <w:sz w:val="22"/>
          <w:szCs w:val="22"/>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BE6EEE" w:rsidRPr="00BE6EEE" w:rsidRDefault="00BE6EEE" w:rsidP="00BE6EEE">
      <w:pPr>
        <w:numPr>
          <w:ilvl w:val="1"/>
          <w:numId w:val="25"/>
        </w:numPr>
        <w:shd w:val="clear" w:color="auto" w:fill="FFFFFF"/>
        <w:tabs>
          <w:tab w:val="clear" w:pos="1260"/>
          <w:tab w:val="num" w:pos="0"/>
          <w:tab w:val="left" w:pos="709"/>
          <w:tab w:val="left" w:pos="1276"/>
          <w:tab w:val="left" w:pos="1418"/>
        </w:tabs>
        <w:ind w:left="0" w:firstLine="0"/>
        <w:jc w:val="both"/>
        <w:rPr>
          <w:sz w:val="22"/>
          <w:szCs w:val="22"/>
        </w:rPr>
      </w:pPr>
      <w:r w:rsidRPr="00BE6EEE">
        <w:rPr>
          <w:sz w:val="22"/>
          <w:szCs w:val="22"/>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BE6EEE" w:rsidRPr="00BE6EEE" w:rsidRDefault="00BE6EEE" w:rsidP="00BE6EEE">
      <w:pPr>
        <w:numPr>
          <w:ilvl w:val="1"/>
          <w:numId w:val="25"/>
        </w:numPr>
        <w:shd w:val="clear" w:color="auto" w:fill="FFFFFF"/>
        <w:tabs>
          <w:tab w:val="clear" w:pos="1260"/>
          <w:tab w:val="num" w:pos="0"/>
          <w:tab w:val="left" w:pos="709"/>
          <w:tab w:val="left" w:pos="1276"/>
          <w:tab w:val="left" w:pos="1418"/>
        </w:tabs>
        <w:ind w:left="0" w:firstLine="0"/>
        <w:jc w:val="both"/>
        <w:rPr>
          <w:sz w:val="22"/>
          <w:szCs w:val="22"/>
        </w:rPr>
      </w:pPr>
      <w:r w:rsidRPr="00BE6EEE">
        <w:rPr>
          <w:sz w:val="22"/>
          <w:szCs w:val="22"/>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BE6EEE" w:rsidRPr="00BE6EEE" w:rsidRDefault="00BE6EEE" w:rsidP="00BE6EEE">
      <w:pPr>
        <w:shd w:val="clear" w:color="auto" w:fill="FFFFFF"/>
        <w:tabs>
          <w:tab w:val="left" w:pos="709"/>
          <w:tab w:val="left" w:pos="1276"/>
          <w:tab w:val="left" w:pos="1418"/>
        </w:tabs>
        <w:jc w:val="center"/>
        <w:rPr>
          <w:b/>
          <w:bCs/>
          <w:sz w:val="22"/>
          <w:szCs w:val="22"/>
        </w:rPr>
      </w:pPr>
    </w:p>
    <w:p w:rsidR="00BE6EEE" w:rsidRPr="00BE6EEE" w:rsidRDefault="00BE6EEE" w:rsidP="00BE6EEE">
      <w:pPr>
        <w:numPr>
          <w:ilvl w:val="0"/>
          <w:numId w:val="25"/>
        </w:numPr>
        <w:shd w:val="clear" w:color="auto" w:fill="FFFFFF"/>
        <w:tabs>
          <w:tab w:val="left" w:pos="709"/>
          <w:tab w:val="left" w:pos="1276"/>
          <w:tab w:val="left" w:pos="1418"/>
        </w:tabs>
        <w:ind w:left="0" w:firstLine="0"/>
        <w:jc w:val="center"/>
        <w:rPr>
          <w:b/>
          <w:bCs/>
          <w:sz w:val="22"/>
          <w:szCs w:val="22"/>
        </w:rPr>
      </w:pPr>
      <w:r w:rsidRPr="00BE6EEE">
        <w:rPr>
          <w:b/>
          <w:bCs/>
          <w:sz w:val="22"/>
          <w:szCs w:val="22"/>
        </w:rPr>
        <w:t>Приемка выполненных работ</w:t>
      </w:r>
    </w:p>
    <w:p w:rsidR="00BE6EEE" w:rsidRPr="00BE6EEE" w:rsidRDefault="00BE6EEE" w:rsidP="00BE6EEE">
      <w:pPr>
        <w:numPr>
          <w:ilvl w:val="1"/>
          <w:numId w:val="25"/>
        </w:numPr>
        <w:shd w:val="clear" w:color="auto" w:fill="FFFFFF"/>
        <w:tabs>
          <w:tab w:val="clear" w:pos="1260"/>
          <w:tab w:val="num" w:pos="0"/>
          <w:tab w:val="left" w:pos="425"/>
          <w:tab w:val="left" w:pos="709"/>
          <w:tab w:val="left" w:pos="1276"/>
          <w:tab w:val="left" w:pos="1418"/>
        </w:tabs>
        <w:ind w:left="0" w:firstLine="0"/>
        <w:jc w:val="both"/>
        <w:rPr>
          <w:b/>
          <w:bCs/>
          <w:sz w:val="22"/>
          <w:szCs w:val="22"/>
        </w:rPr>
      </w:pPr>
      <w:r w:rsidRPr="00BE6EEE">
        <w:rPr>
          <w:sz w:val="22"/>
          <w:szCs w:val="22"/>
        </w:rPr>
        <w:t xml:space="preserve">Стороны осуществляют сдачу-приемку выполненных работ ежемесячно </w:t>
      </w:r>
      <w:r w:rsidRPr="00BE6EEE">
        <w:rPr>
          <w:i/>
          <w:sz w:val="22"/>
          <w:szCs w:val="22"/>
        </w:rPr>
        <w:t>(или «поэтапно»)</w:t>
      </w:r>
      <w:r w:rsidRPr="00BE6EEE">
        <w:rPr>
          <w:sz w:val="22"/>
          <w:szCs w:val="22"/>
        </w:rPr>
        <w:t xml:space="preserve"> в соответствии с фактической готовностью. </w:t>
      </w:r>
      <w:proofErr w:type="gramStart"/>
      <w:r w:rsidRPr="00BE6EEE">
        <w:rPr>
          <w:sz w:val="22"/>
          <w:szCs w:val="22"/>
        </w:rPr>
        <w:t xml:space="preserve">Подрядчик до 30 числа каждого месяца представляет Заказчику акт выполненных работ (форма КС-2) на бумажном носителе в количестве 3 экземпляров, в электронном виде в формате </w:t>
      </w:r>
      <w:r w:rsidRPr="00BE6EEE">
        <w:rPr>
          <w:sz w:val="22"/>
          <w:szCs w:val="22"/>
          <w:lang w:val="en-US"/>
        </w:rPr>
        <w:t>Excel</w:t>
      </w:r>
      <w:r w:rsidRPr="00BE6EEE">
        <w:rPr>
          <w:sz w:val="22"/>
          <w:szCs w:val="22"/>
        </w:rPr>
        <w:t xml:space="preserve"> и в электронном виде файл «Гранд - Сметы»</w:t>
      </w:r>
      <w:r w:rsidRPr="00BE6EEE">
        <w:rPr>
          <w:i/>
          <w:sz w:val="22"/>
          <w:szCs w:val="22"/>
        </w:rPr>
        <w:t xml:space="preserve"> (для Амурской области </w:t>
      </w:r>
      <w:r w:rsidRPr="00BE6EEE">
        <w:rPr>
          <w:sz w:val="22"/>
          <w:szCs w:val="22"/>
        </w:rPr>
        <w:t>«</w:t>
      </w:r>
      <w:r w:rsidRPr="00BE6EEE">
        <w:rPr>
          <w:i/>
          <w:sz w:val="22"/>
          <w:szCs w:val="22"/>
          <w:lang w:val="en-US"/>
        </w:rPr>
        <w:t>WIN</w:t>
      </w:r>
      <w:r w:rsidRPr="00BE6EEE">
        <w:rPr>
          <w:i/>
          <w:sz w:val="22"/>
          <w:szCs w:val="22"/>
        </w:rPr>
        <w:t xml:space="preserve"> РИК</w:t>
      </w:r>
      <w:r w:rsidRPr="00BE6EEE">
        <w:rPr>
          <w:sz w:val="22"/>
          <w:szCs w:val="22"/>
        </w:rPr>
        <w:t xml:space="preserve">» в формате </w:t>
      </w:r>
      <w:r w:rsidRPr="00BE6EEE">
        <w:rPr>
          <w:sz w:val="22"/>
          <w:szCs w:val="22"/>
          <w:lang w:val="en-US"/>
        </w:rPr>
        <w:t>XML</w:t>
      </w:r>
      <w:r w:rsidRPr="00BE6EEE">
        <w:rPr>
          <w:sz w:val="22"/>
          <w:szCs w:val="22"/>
        </w:rPr>
        <w:t>; справку о стоимости работ (форма КС-3) в количестве 3 экземпляров;</w:t>
      </w:r>
      <w:proofErr w:type="gramEnd"/>
      <w:r w:rsidRPr="00BE6EEE">
        <w:rPr>
          <w:sz w:val="22"/>
          <w:szCs w:val="22"/>
        </w:rPr>
        <w:t xml:space="preserve"> счет–фактуру в 1 экземпляре. </w:t>
      </w:r>
      <w:proofErr w:type="gramStart"/>
      <w:r w:rsidRPr="00BE6EEE">
        <w:rPr>
          <w:sz w:val="22"/>
          <w:szCs w:val="22"/>
        </w:rPr>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BE6EEE">
        <w:rPr>
          <w:sz w:val="22"/>
          <w:szCs w:val="22"/>
        </w:rPr>
        <w:t xml:space="preserve"> Без перечисленных приложений акт КС-2 Заказчиком не принимается к рассмотрению.</w:t>
      </w:r>
    </w:p>
    <w:p w:rsidR="00BE6EEE" w:rsidRPr="00BE6EEE" w:rsidRDefault="00BE6EEE" w:rsidP="00BE6EEE">
      <w:pPr>
        <w:numPr>
          <w:ilvl w:val="1"/>
          <w:numId w:val="25"/>
        </w:numPr>
        <w:tabs>
          <w:tab w:val="clear" w:pos="1260"/>
          <w:tab w:val="num" w:pos="0"/>
          <w:tab w:val="left" w:pos="709"/>
          <w:tab w:val="left" w:pos="1276"/>
          <w:tab w:val="left" w:pos="1418"/>
        </w:tabs>
        <w:ind w:left="0" w:firstLine="0"/>
        <w:rPr>
          <w:sz w:val="22"/>
          <w:szCs w:val="22"/>
        </w:rPr>
      </w:pPr>
      <w:r w:rsidRPr="00BE6EEE">
        <w:rPr>
          <w:sz w:val="22"/>
          <w:szCs w:val="22"/>
        </w:rPr>
        <w:t xml:space="preserve">Приемка выполненных работ Заказчиком осуществляется в течение </w:t>
      </w:r>
      <w:r w:rsidRPr="00BE6EEE">
        <w:rPr>
          <w:i/>
          <w:sz w:val="22"/>
          <w:szCs w:val="22"/>
        </w:rPr>
        <w:t>10 (десяти)</w:t>
      </w:r>
      <w:r w:rsidRPr="00BE6EEE">
        <w:rPr>
          <w:sz w:val="22"/>
          <w:szCs w:val="22"/>
        </w:rPr>
        <w:t xml:space="preserve"> рабочих дней с момента получения акта выполненных работ.</w:t>
      </w:r>
    </w:p>
    <w:p w:rsidR="00BE6EEE" w:rsidRPr="00BE6EEE" w:rsidRDefault="00BE6EEE" w:rsidP="00BE6EEE">
      <w:pPr>
        <w:numPr>
          <w:ilvl w:val="1"/>
          <w:numId w:val="25"/>
        </w:numPr>
        <w:shd w:val="clear" w:color="auto" w:fill="FFFFFF"/>
        <w:tabs>
          <w:tab w:val="clear" w:pos="1260"/>
          <w:tab w:val="num" w:pos="0"/>
          <w:tab w:val="left" w:pos="425"/>
          <w:tab w:val="left" w:pos="709"/>
          <w:tab w:val="left" w:pos="1276"/>
          <w:tab w:val="left" w:pos="1418"/>
        </w:tabs>
        <w:ind w:left="0" w:firstLine="0"/>
        <w:jc w:val="both"/>
        <w:rPr>
          <w:sz w:val="22"/>
          <w:szCs w:val="22"/>
        </w:rPr>
      </w:pPr>
      <w:r w:rsidRPr="00BE6EEE">
        <w:rPr>
          <w:sz w:val="22"/>
          <w:szCs w:val="22"/>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BE6EEE" w:rsidRPr="00BE6EEE" w:rsidRDefault="00BE6EEE" w:rsidP="00BE6EEE">
      <w:pPr>
        <w:shd w:val="clear" w:color="auto" w:fill="FFFFFF"/>
        <w:tabs>
          <w:tab w:val="left" w:pos="709"/>
          <w:tab w:val="left" w:pos="1276"/>
          <w:tab w:val="left" w:pos="1418"/>
        </w:tabs>
        <w:jc w:val="both"/>
        <w:rPr>
          <w:sz w:val="22"/>
          <w:szCs w:val="22"/>
        </w:rPr>
      </w:pPr>
      <w:r w:rsidRPr="00BE6EEE">
        <w:rPr>
          <w:sz w:val="22"/>
          <w:szCs w:val="22"/>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BE6EEE">
        <w:rPr>
          <w:sz w:val="22"/>
          <w:szCs w:val="22"/>
        </w:rPr>
        <w:t>браком  работы</w:t>
      </w:r>
      <w:proofErr w:type="gramEnd"/>
      <w:r w:rsidRPr="00BE6EEE">
        <w:rPr>
          <w:sz w:val="22"/>
          <w:szCs w:val="22"/>
        </w:rPr>
        <w:t xml:space="preserve"> оплате не подлежат.</w:t>
      </w:r>
    </w:p>
    <w:p w:rsidR="00BE6EEE" w:rsidRPr="00BE6EEE" w:rsidRDefault="00BE6EEE" w:rsidP="00BE6EEE">
      <w:pPr>
        <w:shd w:val="clear" w:color="auto" w:fill="FFFFFF"/>
        <w:tabs>
          <w:tab w:val="left" w:pos="709"/>
          <w:tab w:val="left" w:pos="1276"/>
          <w:tab w:val="left" w:pos="1418"/>
        </w:tabs>
        <w:jc w:val="both"/>
        <w:rPr>
          <w:sz w:val="22"/>
          <w:szCs w:val="22"/>
        </w:rPr>
      </w:pPr>
      <w:r w:rsidRPr="00BE6EEE">
        <w:rPr>
          <w:sz w:val="22"/>
          <w:szCs w:val="22"/>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BE6EEE" w:rsidRPr="00BE6EEE" w:rsidRDefault="00BE6EEE" w:rsidP="00BE6EEE">
      <w:pPr>
        <w:shd w:val="clear" w:color="auto" w:fill="FFFFFF"/>
        <w:tabs>
          <w:tab w:val="left" w:pos="709"/>
          <w:tab w:val="left" w:pos="1276"/>
          <w:tab w:val="left" w:pos="1418"/>
        </w:tabs>
        <w:jc w:val="both"/>
        <w:rPr>
          <w:sz w:val="22"/>
          <w:szCs w:val="22"/>
        </w:rPr>
      </w:pPr>
      <w:r w:rsidRPr="00BE6EEE">
        <w:rPr>
          <w:sz w:val="22"/>
          <w:szCs w:val="22"/>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BE6EEE" w:rsidRPr="00BE6EEE" w:rsidRDefault="00BE6EEE" w:rsidP="00BE6EEE">
      <w:pPr>
        <w:shd w:val="clear" w:color="auto" w:fill="FFFFFF"/>
        <w:tabs>
          <w:tab w:val="left" w:pos="709"/>
          <w:tab w:val="left" w:pos="1276"/>
          <w:tab w:val="left" w:pos="1418"/>
        </w:tabs>
        <w:jc w:val="both"/>
        <w:rPr>
          <w:sz w:val="22"/>
          <w:szCs w:val="22"/>
        </w:rPr>
      </w:pPr>
      <w:r w:rsidRPr="00BE6EEE">
        <w:rPr>
          <w:sz w:val="22"/>
          <w:szCs w:val="22"/>
        </w:rPr>
        <w:t xml:space="preserve"> Подрядчик приступает к выполнению последующих работ только после письменного разрешения Заказчика, внесенного в журнал производства работ.</w:t>
      </w:r>
    </w:p>
    <w:p w:rsidR="00BE6EEE" w:rsidRPr="00BE6EEE" w:rsidRDefault="00BE6EEE" w:rsidP="00BE6EEE">
      <w:pPr>
        <w:shd w:val="clear" w:color="auto" w:fill="FFFFFF"/>
        <w:tabs>
          <w:tab w:val="left" w:pos="709"/>
          <w:tab w:val="left" w:pos="1276"/>
          <w:tab w:val="left" w:pos="1418"/>
        </w:tabs>
        <w:jc w:val="both"/>
        <w:rPr>
          <w:sz w:val="22"/>
          <w:szCs w:val="22"/>
        </w:rPr>
      </w:pPr>
      <w:r w:rsidRPr="00BE6EEE">
        <w:rPr>
          <w:sz w:val="22"/>
          <w:szCs w:val="22"/>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BE6EEE" w:rsidRPr="00BE6EEE" w:rsidRDefault="00BE6EEE" w:rsidP="00BE6EEE">
      <w:pPr>
        <w:numPr>
          <w:ilvl w:val="1"/>
          <w:numId w:val="25"/>
        </w:numPr>
        <w:shd w:val="clear" w:color="auto" w:fill="FFFFFF"/>
        <w:tabs>
          <w:tab w:val="clear" w:pos="1260"/>
          <w:tab w:val="num" w:pos="0"/>
          <w:tab w:val="left" w:pos="425"/>
          <w:tab w:val="left" w:pos="709"/>
          <w:tab w:val="left" w:pos="1276"/>
          <w:tab w:val="left" w:pos="1418"/>
        </w:tabs>
        <w:ind w:left="0" w:firstLine="0"/>
        <w:jc w:val="both"/>
        <w:rPr>
          <w:sz w:val="22"/>
          <w:szCs w:val="22"/>
        </w:rPr>
      </w:pPr>
      <w:r w:rsidRPr="00BE6EEE">
        <w:rPr>
          <w:sz w:val="22"/>
          <w:szCs w:val="22"/>
        </w:rPr>
        <w:t>В случае досрочного выполнения работ, Заказчик вправе досрочно принять и оплатить работы.</w:t>
      </w:r>
    </w:p>
    <w:p w:rsidR="00BE6EEE" w:rsidRPr="00BE6EEE" w:rsidRDefault="00BE6EEE" w:rsidP="00BE6EEE">
      <w:pPr>
        <w:numPr>
          <w:ilvl w:val="1"/>
          <w:numId w:val="25"/>
        </w:numPr>
        <w:shd w:val="clear" w:color="auto" w:fill="FFFFFF"/>
        <w:tabs>
          <w:tab w:val="clear" w:pos="1260"/>
          <w:tab w:val="num" w:pos="0"/>
          <w:tab w:val="left" w:pos="425"/>
          <w:tab w:val="left" w:pos="709"/>
          <w:tab w:val="left" w:pos="1276"/>
          <w:tab w:val="left" w:pos="1418"/>
        </w:tabs>
        <w:ind w:left="0" w:firstLine="0"/>
        <w:jc w:val="both"/>
        <w:rPr>
          <w:sz w:val="22"/>
          <w:szCs w:val="22"/>
        </w:rPr>
      </w:pPr>
      <w:r w:rsidRPr="00BE6EEE">
        <w:rPr>
          <w:sz w:val="22"/>
          <w:szCs w:val="22"/>
        </w:rPr>
        <w:t xml:space="preserve">Приемка объекта в целом осуществляется приемочной комиссией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 </w:t>
      </w:r>
    </w:p>
    <w:p w:rsidR="00BE6EEE" w:rsidRPr="00BE6EEE" w:rsidRDefault="00BE6EEE" w:rsidP="00BE6EEE">
      <w:pPr>
        <w:numPr>
          <w:ilvl w:val="1"/>
          <w:numId w:val="25"/>
        </w:numPr>
        <w:shd w:val="clear" w:color="auto" w:fill="FFFFFF"/>
        <w:tabs>
          <w:tab w:val="clear" w:pos="1260"/>
          <w:tab w:val="num" w:pos="0"/>
          <w:tab w:val="left" w:pos="425"/>
          <w:tab w:val="left" w:pos="709"/>
          <w:tab w:val="left" w:pos="1276"/>
          <w:tab w:val="left" w:pos="1418"/>
        </w:tabs>
        <w:ind w:left="0" w:firstLine="0"/>
        <w:jc w:val="both"/>
        <w:rPr>
          <w:sz w:val="22"/>
          <w:szCs w:val="22"/>
        </w:rPr>
      </w:pPr>
      <w:r w:rsidRPr="00BE6EEE">
        <w:rPr>
          <w:sz w:val="22"/>
          <w:szCs w:val="22"/>
        </w:rPr>
        <w:t>Подрядчик представляет приемочной комиссии следующую документацию:</w:t>
      </w:r>
    </w:p>
    <w:p w:rsidR="00BE6EEE" w:rsidRPr="00BE6EEE" w:rsidRDefault="00BE6EEE" w:rsidP="00BE6EEE">
      <w:pPr>
        <w:shd w:val="clear" w:color="auto" w:fill="FFFFFF"/>
        <w:tabs>
          <w:tab w:val="num" w:pos="0"/>
        </w:tabs>
        <w:ind w:firstLine="709"/>
        <w:jc w:val="both"/>
        <w:rPr>
          <w:sz w:val="22"/>
          <w:szCs w:val="22"/>
        </w:rPr>
      </w:pPr>
      <w:r w:rsidRPr="00BE6EEE">
        <w:rPr>
          <w:sz w:val="22"/>
          <w:szCs w:val="22"/>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BE6EEE" w:rsidRPr="00BE6EEE" w:rsidRDefault="00BE6EEE" w:rsidP="00BE6EEE">
      <w:pPr>
        <w:shd w:val="clear" w:color="auto" w:fill="FFFFFF"/>
        <w:tabs>
          <w:tab w:val="num" w:pos="0"/>
        </w:tabs>
        <w:ind w:firstLine="709"/>
        <w:jc w:val="both"/>
        <w:rPr>
          <w:sz w:val="22"/>
          <w:szCs w:val="22"/>
        </w:rPr>
      </w:pPr>
      <w:r w:rsidRPr="00BE6EEE">
        <w:rPr>
          <w:sz w:val="22"/>
          <w:szCs w:val="22"/>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BE6EEE" w:rsidRPr="00BE6EEE" w:rsidRDefault="00BE6EEE" w:rsidP="00BE6EEE">
      <w:pPr>
        <w:shd w:val="clear" w:color="auto" w:fill="FFFFFF"/>
        <w:tabs>
          <w:tab w:val="num" w:pos="0"/>
        </w:tabs>
        <w:ind w:firstLine="709"/>
        <w:jc w:val="both"/>
        <w:rPr>
          <w:sz w:val="22"/>
          <w:szCs w:val="22"/>
        </w:rPr>
      </w:pPr>
      <w:r w:rsidRPr="00BE6EEE">
        <w:rPr>
          <w:sz w:val="22"/>
          <w:szCs w:val="22"/>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BE6EEE" w:rsidRPr="00BE6EEE" w:rsidRDefault="00BE6EEE" w:rsidP="00BE6EEE">
      <w:pPr>
        <w:shd w:val="clear" w:color="auto" w:fill="FFFFFF"/>
        <w:tabs>
          <w:tab w:val="num" w:pos="0"/>
        </w:tabs>
        <w:ind w:firstLine="709"/>
        <w:jc w:val="both"/>
        <w:rPr>
          <w:sz w:val="22"/>
          <w:szCs w:val="22"/>
        </w:rPr>
      </w:pPr>
      <w:r w:rsidRPr="00BE6EEE">
        <w:rPr>
          <w:sz w:val="22"/>
          <w:szCs w:val="22"/>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BE6EEE" w:rsidRPr="00BE6EEE" w:rsidRDefault="00BE6EEE" w:rsidP="00BE6EEE">
      <w:pPr>
        <w:shd w:val="clear" w:color="auto" w:fill="FFFFFF"/>
        <w:tabs>
          <w:tab w:val="num" w:pos="0"/>
        </w:tabs>
        <w:ind w:firstLine="709"/>
        <w:jc w:val="both"/>
        <w:rPr>
          <w:sz w:val="22"/>
          <w:szCs w:val="22"/>
        </w:rPr>
      </w:pPr>
      <w:r w:rsidRPr="00BE6EEE">
        <w:rPr>
          <w:sz w:val="22"/>
          <w:szCs w:val="22"/>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Start"/>
      <w:r w:rsidRPr="00BE6EEE">
        <w:rPr>
          <w:sz w:val="22"/>
          <w:szCs w:val="22"/>
        </w:rPr>
        <w:t xml:space="preserve"> ;</w:t>
      </w:r>
      <w:proofErr w:type="gramEnd"/>
    </w:p>
    <w:p w:rsidR="00BE6EEE" w:rsidRPr="00BE6EEE" w:rsidRDefault="00BE6EEE" w:rsidP="00BE6EEE">
      <w:pPr>
        <w:shd w:val="clear" w:color="auto" w:fill="FFFFFF"/>
        <w:tabs>
          <w:tab w:val="num" w:pos="0"/>
        </w:tabs>
        <w:ind w:firstLine="709"/>
        <w:jc w:val="both"/>
        <w:rPr>
          <w:sz w:val="22"/>
          <w:szCs w:val="22"/>
        </w:rPr>
      </w:pPr>
      <w:r w:rsidRPr="00BE6EEE">
        <w:rPr>
          <w:sz w:val="22"/>
          <w:szCs w:val="22"/>
        </w:rPr>
        <w:t>е) акты об испытаниях внутренних и наружных электроустановок и электросетей;</w:t>
      </w:r>
    </w:p>
    <w:p w:rsidR="00BE6EEE" w:rsidRPr="00BE6EEE" w:rsidRDefault="00BE6EEE" w:rsidP="00BE6EEE">
      <w:pPr>
        <w:shd w:val="clear" w:color="auto" w:fill="FFFFFF"/>
        <w:tabs>
          <w:tab w:val="num" w:pos="0"/>
        </w:tabs>
        <w:ind w:firstLine="709"/>
        <w:jc w:val="both"/>
        <w:rPr>
          <w:sz w:val="22"/>
          <w:szCs w:val="22"/>
        </w:rPr>
      </w:pPr>
      <w:r w:rsidRPr="00BE6EEE">
        <w:rPr>
          <w:sz w:val="22"/>
          <w:szCs w:val="22"/>
        </w:rPr>
        <w:lastRenderedPageBreak/>
        <w:t>ж) акты об испытаниях устройств телефонизации, радиофикации, телевидения, сигнализации и автоматизации;</w:t>
      </w:r>
    </w:p>
    <w:p w:rsidR="00BE6EEE" w:rsidRPr="00BE6EEE" w:rsidRDefault="00BE6EEE" w:rsidP="00BE6EEE">
      <w:pPr>
        <w:shd w:val="clear" w:color="auto" w:fill="FFFFFF"/>
        <w:tabs>
          <w:tab w:val="num" w:pos="0"/>
        </w:tabs>
        <w:ind w:firstLine="709"/>
        <w:jc w:val="both"/>
        <w:rPr>
          <w:sz w:val="22"/>
          <w:szCs w:val="22"/>
        </w:rPr>
      </w:pPr>
      <w:r w:rsidRPr="00BE6EEE">
        <w:rPr>
          <w:sz w:val="22"/>
          <w:szCs w:val="22"/>
        </w:rPr>
        <w:t xml:space="preserve">з) акты об испытаниях устройств, обеспечивающих взрывобезопасность, пожаробезопасность и </w:t>
      </w:r>
      <w:proofErr w:type="spellStart"/>
      <w:r w:rsidRPr="00BE6EEE">
        <w:rPr>
          <w:sz w:val="22"/>
          <w:szCs w:val="22"/>
        </w:rPr>
        <w:t>молниезащиту</w:t>
      </w:r>
      <w:proofErr w:type="spellEnd"/>
      <w:r w:rsidRPr="00BE6EEE">
        <w:rPr>
          <w:sz w:val="22"/>
          <w:szCs w:val="22"/>
        </w:rPr>
        <w:t>;</w:t>
      </w:r>
    </w:p>
    <w:p w:rsidR="00BE6EEE" w:rsidRPr="00BE6EEE" w:rsidRDefault="00BE6EEE" w:rsidP="00BE6EEE">
      <w:pPr>
        <w:shd w:val="clear" w:color="auto" w:fill="FFFFFF"/>
        <w:tabs>
          <w:tab w:val="num" w:pos="0"/>
        </w:tabs>
        <w:ind w:firstLine="709"/>
        <w:jc w:val="both"/>
        <w:rPr>
          <w:sz w:val="22"/>
          <w:szCs w:val="22"/>
        </w:rPr>
      </w:pPr>
      <w:r w:rsidRPr="00BE6EEE">
        <w:rPr>
          <w:sz w:val="22"/>
          <w:szCs w:val="22"/>
        </w:rPr>
        <w:t>и) акты об испытаниях прочности сцепления в кладке несущих стен каменных зданий, расположенных в сейсмических районах;</w:t>
      </w:r>
    </w:p>
    <w:p w:rsidR="00BE6EEE" w:rsidRPr="00BE6EEE" w:rsidRDefault="00BE6EEE" w:rsidP="00BE6EEE">
      <w:pPr>
        <w:shd w:val="clear" w:color="auto" w:fill="FFFFFF"/>
        <w:tabs>
          <w:tab w:val="left" w:pos="709"/>
          <w:tab w:val="left" w:pos="1276"/>
          <w:tab w:val="left" w:pos="1418"/>
        </w:tabs>
        <w:ind w:firstLine="709"/>
        <w:jc w:val="both"/>
        <w:rPr>
          <w:ins w:id="0" w:author="Шумилов" w:date="2013-06-14T14:42:00Z"/>
          <w:sz w:val="22"/>
          <w:szCs w:val="22"/>
        </w:rPr>
      </w:pPr>
      <w:r w:rsidRPr="00BE6EEE">
        <w:rPr>
          <w:sz w:val="22"/>
          <w:szCs w:val="22"/>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BE6EEE" w:rsidRPr="00BE6EEE" w:rsidRDefault="00BE6EEE" w:rsidP="00BE6EEE">
      <w:pPr>
        <w:numPr>
          <w:ilvl w:val="1"/>
          <w:numId w:val="25"/>
        </w:numPr>
        <w:shd w:val="clear" w:color="auto" w:fill="FFFFFF"/>
        <w:tabs>
          <w:tab w:val="clear" w:pos="1260"/>
          <w:tab w:val="num" w:pos="0"/>
          <w:tab w:val="left" w:pos="425"/>
          <w:tab w:val="left" w:pos="709"/>
          <w:tab w:val="left" w:pos="1276"/>
          <w:tab w:val="left" w:pos="1418"/>
        </w:tabs>
        <w:ind w:left="0" w:firstLine="0"/>
        <w:jc w:val="both"/>
        <w:rPr>
          <w:sz w:val="22"/>
          <w:szCs w:val="22"/>
        </w:rPr>
      </w:pPr>
      <w:r w:rsidRPr="00BE6EEE">
        <w:rPr>
          <w:sz w:val="22"/>
          <w:szCs w:val="22"/>
        </w:rPr>
        <w:t>Документация, перечисленная в п. 10.6, после окончания работы рабочей комиссии передается заказчику (застройщику).</w:t>
      </w:r>
    </w:p>
    <w:p w:rsidR="00BE6EEE" w:rsidRPr="00BE6EEE" w:rsidRDefault="00BE6EEE" w:rsidP="00BE6EEE">
      <w:pPr>
        <w:numPr>
          <w:ilvl w:val="1"/>
          <w:numId w:val="25"/>
        </w:numPr>
        <w:shd w:val="clear" w:color="auto" w:fill="FFFFFF"/>
        <w:tabs>
          <w:tab w:val="clear" w:pos="1260"/>
          <w:tab w:val="num" w:pos="0"/>
          <w:tab w:val="left" w:pos="425"/>
          <w:tab w:val="left" w:pos="709"/>
          <w:tab w:val="left" w:pos="1276"/>
          <w:tab w:val="left" w:pos="1418"/>
        </w:tabs>
        <w:ind w:left="0" w:firstLine="0"/>
        <w:jc w:val="both"/>
        <w:rPr>
          <w:sz w:val="22"/>
          <w:szCs w:val="22"/>
        </w:rPr>
      </w:pPr>
      <w:r w:rsidRPr="00BE6EEE">
        <w:rPr>
          <w:sz w:val="22"/>
          <w:szCs w:val="22"/>
        </w:rPr>
        <w:t>Подрядчик должен письменно информировать Заказчика о невозможности выполнения работ в указанные в графике выполнения работ сроки с подробным указанием причин. Данное письменное обоснование должно быть направленно Заказчику в срок, не превышающий 10 дней с момента наступления очередного этапа выполнения работ согласно срокам графика. В случае отсутствия данного письменного обоснования Подрядчик не освобождается от обязательств по договору, в том числе от ответственности за несвоевременное выполнение графика выполнения работ.</w:t>
      </w:r>
    </w:p>
    <w:p w:rsidR="00BE6EEE" w:rsidRPr="00BE6EEE" w:rsidRDefault="00BE6EEE" w:rsidP="00BE6EEE">
      <w:pPr>
        <w:numPr>
          <w:ilvl w:val="1"/>
          <w:numId w:val="25"/>
        </w:numPr>
        <w:shd w:val="clear" w:color="auto" w:fill="FFFFFF"/>
        <w:tabs>
          <w:tab w:val="clear" w:pos="1260"/>
          <w:tab w:val="num" w:pos="0"/>
          <w:tab w:val="left" w:pos="425"/>
          <w:tab w:val="left" w:pos="709"/>
          <w:tab w:val="left" w:pos="1276"/>
          <w:tab w:val="left" w:pos="1418"/>
        </w:tabs>
        <w:ind w:left="0" w:firstLine="0"/>
        <w:jc w:val="both"/>
        <w:rPr>
          <w:sz w:val="22"/>
          <w:szCs w:val="22"/>
        </w:rPr>
      </w:pPr>
      <w:proofErr w:type="gramStart"/>
      <w:r w:rsidRPr="00BE6EEE">
        <w:rPr>
          <w:sz w:val="22"/>
          <w:szCs w:val="22"/>
        </w:rPr>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 (</w:t>
      </w:r>
      <w:proofErr w:type="spellStart"/>
      <w:r w:rsidRPr="00BE6EEE">
        <w:rPr>
          <w:sz w:val="22"/>
          <w:szCs w:val="22"/>
        </w:rPr>
        <w:t>наименованиеилиала</w:t>
      </w:r>
      <w:proofErr w:type="spellEnd"/>
      <w:r w:rsidRPr="00BE6EEE">
        <w:rPr>
          <w:sz w:val="22"/>
          <w:szCs w:val="22"/>
        </w:rPr>
        <w:t>)  расположенный по адресу: (индекс, город, обл., улица номер дома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roofErr w:type="gramEnd"/>
    </w:p>
    <w:p w:rsidR="00BE6EEE" w:rsidRPr="00BE6EEE" w:rsidRDefault="00BE6EEE" w:rsidP="00BE6EEE">
      <w:pPr>
        <w:numPr>
          <w:ilvl w:val="1"/>
          <w:numId w:val="25"/>
        </w:numPr>
        <w:shd w:val="clear" w:color="auto" w:fill="FFFFFF"/>
        <w:tabs>
          <w:tab w:val="clear" w:pos="1260"/>
          <w:tab w:val="num" w:pos="0"/>
          <w:tab w:val="left" w:pos="425"/>
          <w:tab w:val="left" w:pos="709"/>
          <w:tab w:val="left" w:pos="1276"/>
          <w:tab w:val="left" w:pos="1418"/>
        </w:tabs>
        <w:ind w:left="0" w:firstLine="0"/>
        <w:jc w:val="both"/>
        <w:rPr>
          <w:sz w:val="22"/>
          <w:szCs w:val="22"/>
        </w:rPr>
      </w:pPr>
      <w:r w:rsidRPr="00BE6EEE">
        <w:rPr>
          <w:sz w:val="22"/>
          <w:szCs w:val="22"/>
        </w:rPr>
        <w:t>Акты приемки выполненных работ и счета-фактуры направляются в адрес филиала ОАО «Дальневосточная распределительная сетевая компания» - ________    (наименование филиала)_______.</w:t>
      </w:r>
      <w:r w:rsidRPr="00BE6EEE">
        <w:rPr>
          <w:b/>
          <w:sz w:val="22"/>
          <w:szCs w:val="22"/>
        </w:rPr>
        <w:t xml:space="preserve"> </w:t>
      </w:r>
      <w:proofErr w:type="gramStart"/>
      <w:r w:rsidRPr="00BE6EEE">
        <w:rPr>
          <w:i/>
          <w:color w:val="FF0000"/>
          <w:sz w:val="22"/>
          <w:szCs w:val="22"/>
        </w:rPr>
        <w:t xml:space="preserve">( </w:t>
      </w:r>
      <w:proofErr w:type="gramEnd"/>
      <w:r w:rsidRPr="00BE6EEE">
        <w:rPr>
          <w:i/>
          <w:color w:val="FF0000"/>
          <w:sz w:val="22"/>
          <w:szCs w:val="22"/>
        </w:rPr>
        <w:t>Пункты 10.9.,10.10. включаются в договор при условии, если договор оформляется исполнительным аппаратом для филиала).</w:t>
      </w:r>
    </w:p>
    <w:p w:rsidR="00BE6EEE" w:rsidRPr="00BE6EEE" w:rsidRDefault="00BE6EEE" w:rsidP="00BE6EEE">
      <w:pPr>
        <w:numPr>
          <w:ilvl w:val="1"/>
          <w:numId w:val="25"/>
        </w:numPr>
        <w:shd w:val="clear" w:color="auto" w:fill="FFFFFF"/>
        <w:tabs>
          <w:tab w:val="clear" w:pos="1260"/>
          <w:tab w:val="num" w:pos="0"/>
          <w:tab w:val="left" w:pos="425"/>
          <w:tab w:val="left" w:pos="709"/>
          <w:tab w:val="left" w:pos="1276"/>
          <w:tab w:val="left" w:pos="1418"/>
        </w:tabs>
        <w:ind w:left="0" w:firstLine="0"/>
        <w:jc w:val="both"/>
        <w:rPr>
          <w:i/>
          <w:color w:val="FF0000"/>
          <w:sz w:val="22"/>
          <w:szCs w:val="22"/>
        </w:rPr>
      </w:pPr>
      <w:r w:rsidRPr="00BE6EEE">
        <w:rPr>
          <w:sz w:val="22"/>
          <w:szCs w:val="22"/>
        </w:rPr>
        <w:t xml:space="preserve">Подрядчик предоставляет акты приемки выполняемых работ отдельно по каждому объекту: </w:t>
      </w:r>
      <w:r w:rsidRPr="00BE6EEE">
        <w:rPr>
          <w:i/>
          <w:color w:val="FF0000"/>
          <w:sz w:val="22"/>
          <w:szCs w:val="22"/>
        </w:rPr>
        <w:t>(Пункт 10.11. включается в договор при  условии, если договор заключается на несколько объектов).</w:t>
      </w:r>
    </w:p>
    <w:p w:rsidR="00BE6EEE" w:rsidRPr="00BE6EEE" w:rsidRDefault="00BE6EEE" w:rsidP="00BE6EEE">
      <w:pPr>
        <w:numPr>
          <w:ilvl w:val="0"/>
          <w:numId w:val="25"/>
        </w:numPr>
        <w:shd w:val="clear" w:color="auto" w:fill="FFFFFF"/>
        <w:tabs>
          <w:tab w:val="left" w:pos="709"/>
          <w:tab w:val="left" w:pos="1276"/>
          <w:tab w:val="left" w:pos="1418"/>
        </w:tabs>
        <w:ind w:left="0" w:firstLine="0"/>
        <w:jc w:val="center"/>
        <w:rPr>
          <w:b/>
          <w:bCs/>
          <w:sz w:val="22"/>
          <w:szCs w:val="22"/>
        </w:rPr>
      </w:pPr>
      <w:r w:rsidRPr="00BE6EEE">
        <w:rPr>
          <w:b/>
          <w:bCs/>
          <w:sz w:val="22"/>
          <w:szCs w:val="22"/>
        </w:rPr>
        <w:t>Право собственности</w:t>
      </w:r>
    </w:p>
    <w:p w:rsidR="00BE6EEE" w:rsidRPr="00BE6EEE" w:rsidRDefault="00BE6EEE" w:rsidP="00BE6EEE">
      <w:pPr>
        <w:numPr>
          <w:ilvl w:val="1"/>
          <w:numId w:val="25"/>
        </w:numPr>
        <w:shd w:val="clear" w:color="auto" w:fill="FFFFFF"/>
        <w:tabs>
          <w:tab w:val="clear" w:pos="1260"/>
          <w:tab w:val="left" w:pos="0"/>
          <w:tab w:val="left" w:pos="709"/>
          <w:tab w:val="left" w:pos="1276"/>
          <w:tab w:val="left" w:pos="1418"/>
        </w:tabs>
        <w:ind w:left="0" w:firstLine="0"/>
        <w:jc w:val="both"/>
        <w:rPr>
          <w:sz w:val="22"/>
          <w:szCs w:val="22"/>
        </w:rPr>
      </w:pPr>
      <w:r w:rsidRPr="00BE6EEE">
        <w:rPr>
          <w:sz w:val="22"/>
          <w:szCs w:val="22"/>
        </w:rPr>
        <w:t xml:space="preserve">Право на объект (часть объекта) возникает у Заказчика </w:t>
      </w:r>
      <w:r w:rsidRPr="00BE6EEE">
        <w:rPr>
          <w:iCs/>
          <w:sz w:val="22"/>
          <w:szCs w:val="22"/>
        </w:rPr>
        <w:t>после подписания акта ввода в эксплуатацию.</w:t>
      </w:r>
    </w:p>
    <w:p w:rsidR="00BE6EEE" w:rsidRPr="00BE6EEE" w:rsidRDefault="00BE6EEE" w:rsidP="00BE6EEE">
      <w:pPr>
        <w:numPr>
          <w:ilvl w:val="1"/>
          <w:numId w:val="25"/>
        </w:numPr>
        <w:shd w:val="clear" w:color="auto" w:fill="FFFFFF"/>
        <w:tabs>
          <w:tab w:val="clear" w:pos="1260"/>
          <w:tab w:val="left" w:pos="0"/>
          <w:tab w:val="left" w:pos="709"/>
          <w:tab w:val="left" w:pos="1276"/>
          <w:tab w:val="left" w:pos="1418"/>
        </w:tabs>
        <w:ind w:left="0" w:firstLine="0"/>
        <w:jc w:val="both"/>
        <w:rPr>
          <w:sz w:val="22"/>
          <w:szCs w:val="22"/>
        </w:rPr>
      </w:pPr>
      <w:r w:rsidRPr="00BE6EEE">
        <w:rPr>
          <w:sz w:val="22"/>
          <w:szCs w:val="22"/>
        </w:rPr>
        <w:t>До момента, указанного в п. 11.1 настоящего Договора, риск случайной гибели и повреждения объекта несет Подрядчик, за исключением случаев, связанных с обстоятельствами непреодолимой силы.</w:t>
      </w:r>
    </w:p>
    <w:p w:rsidR="00BE6EEE" w:rsidRPr="00BE6EEE" w:rsidRDefault="00BE6EEE" w:rsidP="00BE6EEE">
      <w:pPr>
        <w:shd w:val="clear" w:color="auto" w:fill="FFFFFF"/>
        <w:tabs>
          <w:tab w:val="left" w:pos="709"/>
          <w:tab w:val="left" w:pos="1276"/>
          <w:tab w:val="left" w:pos="1418"/>
        </w:tabs>
        <w:rPr>
          <w:b/>
          <w:bCs/>
          <w:i/>
          <w:sz w:val="22"/>
          <w:szCs w:val="22"/>
        </w:rPr>
      </w:pPr>
      <w:proofErr w:type="gramStart"/>
      <w:r w:rsidRPr="00BE6EEE">
        <w:rPr>
          <w:bCs/>
          <w:i/>
          <w:sz w:val="22"/>
          <w:szCs w:val="22"/>
        </w:rPr>
        <w:t>(В случае реконструкции раздел 11 излагается в следующей редакции:</w:t>
      </w:r>
      <w:proofErr w:type="gramEnd"/>
    </w:p>
    <w:p w:rsidR="00BE6EEE" w:rsidRPr="00BE6EEE" w:rsidRDefault="00BE6EEE" w:rsidP="00BE6EEE">
      <w:pPr>
        <w:numPr>
          <w:ilvl w:val="0"/>
          <w:numId w:val="26"/>
        </w:numPr>
        <w:shd w:val="clear" w:color="auto" w:fill="FFFFFF"/>
        <w:tabs>
          <w:tab w:val="left" w:pos="709"/>
          <w:tab w:val="left" w:pos="1276"/>
          <w:tab w:val="left" w:pos="1418"/>
        </w:tabs>
        <w:ind w:left="0" w:firstLine="0"/>
        <w:jc w:val="center"/>
        <w:rPr>
          <w:b/>
          <w:bCs/>
          <w:i/>
          <w:sz w:val="22"/>
          <w:szCs w:val="22"/>
        </w:rPr>
      </w:pPr>
      <w:r w:rsidRPr="00BE6EEE">
        <w:rPr>
          <w:b/>
          <w:bCs/>
          <w:i/>
          <w:sz w:val="22"/>
          <w:szCs w:val="22"/>
        </w:rPr>
        <w:t xml:space="preserve">Распределение рисков между сторонами </w:t>
      </w:r>
    </w:p>
    <w:p w:rsidR="00BE6EEE" w:rsidRPr="00BE6EEE" w:rsidRDefault="00BE6EEE" w:rsidP="00BE6EEE">
      <w:pPr>
        <w:numPr>
          <w:ilvl w:val="1"/>
          <w:numId w:val="26"/>
        </w:numPr>
        <w:shd w:val="clear" w:color="auto" w:fill="FFFFFF"/>
        <w:tabs>
          <w:tab w:val="clear" w:pos="1260"/>
          <w:tab w:val="num" w:pos="0"/>
          <w:tab w:val="left" w:pos="709"/>
          <w:tab w:val="left" w:pos="1276"/>
          <w:tab w:val="left" w:pos="1418"/>
        </w:tabs>
        <w:ind w:left="0" w:firstLine="0"/>
        <w:jc w:val="both"/>
        <w:rPr>
          <w:b/>
          <w:bCs/>
          <w:i/>
          <w:sz w:val="22"/>
          <w:szCs w:val="22"/>
        </w:rPr>
      </w:pPr>
      <w:r w:rsidRPr="00BE6EEE">
        <w:rPr>
          <w:i/>
          <w:sz w:val="22"/>
          <w:szCs w:val="22"/>
        </w:rPr>
        <w:t>Риск случайной гибели или случайного повреждения результата выполненной работы до подписания Заказчиком акта ввода в эксплуатацию несет Подрядчик.</w:t>
      </w:r>
    </w:p>
    <w:p w:rsidR="00BE6EEE" w:rsidRPr="00BE6EEE" w:rsidRDefault="00BE6EEE" w:rsidP="00BE6EEE">
      <w:pPr>
        <w:numPr>
          <w:ilvl w:val="1"/>
          <w:numId w:val="26"/>
        </w:numPr>
        <w:shd w:val="clear" w:color="auto" w:fill="FFFFFF"/>
        <w:tabs>
          <w:tab w:val="clear" w:pos="1260"/>
          <w:tab w:val="num" w:pos="0"/>
          <w:tab w:val="left" w:pos="709"/>
          <w:tab w:val="left" w:pos="1276"/>
          <w:tab w:val="left" w:pos="1418"/>
        </w:tabs>
        <w:ind w:left="0" w:firstLine="0"/>
        <w:jc w:val="both"/>
        <w:rPr>
          <w:b/>
          <w:bCs/>
          <w:i/>
          <w:sz w:val="22"/>
          <w:szCs w:val="22"/>
        </w:rPr>
      </w:pPr>
      <w:proofErr w:type="gramStart"/>
      <w:r w:rsidRPr="00BE6EEE">
        <w:rPr>
          <w:i/>
          <w:sz w:val="22"/>
          <w:szCs w:val="22"/>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BE6EEE" w:rsidRPr="00BE6EEE" w:rsidRDefault="00BE6EEE" w:rsidP="00BE6EEE">
      <w:pPr>
        <w:shd w:val="clear" w:color="auto" w:fill="FFFFFF"/>
        <w:tabs>
          <w:tab w:val="left" w:pos="709"/>
          <w:tab w:val="left" w:pos="1276"/>
          <w:tab w:val="left" w:pos="1418"/>
        </w:tabs>
        <w:jc w:val="both"/>
        <w:rPr>
          <w:sz w:val="22"/>
          <w:szCs w:val="22"/>
        </w:rPr>
      </w:pPr>
    </w:p>
    <w:p w:rsidR="00BE6EEE" w:rsidRPr="00BE6EEE" w:rsidRDefault="00BE6EEE" w:rsidP="00BE6EEE">
      <w:pPr>
        <w:widowControl w:val="0"/>
        <w:numPr>
          <w:ilvl w:val="0"/>
          <w:numId w:val="26"/>
        </w:numPr>
        <w:shd w:val="clear" w:color="auto" w:fill="FFFFFF"/>
        <w:tabs>
          <w:tab w:val="left" w:pos="709"/>
          <w:tab w:val="left" w:pos="1276"/>
          <w:tab w:val="left" w:pos="1418"/>
        </w:tabs>
        <w:ind w:left="0" w:firstLine="0"/>
        <w:jc w:val="center"/>
        <w:rPr>
          <w:b/>
          <w:bCs/>
          <w:sz w:val="22"/>
          <w:szCs w:val="22"/>
        </w:rPr>
      </w:pPr>
      <w:r w:rsidRPr="00BE6EEE">
        <w:rPr>
          <w:b/>
          <w:bCs/>
          <w:sz w:val="22"/>
          <w:szCs w:val="22"/>
        </w:rPr>
        <w:t>Имущественная ответственность</w:t>
      </w:r>
    </w:p>
    <w:p w:rsidR="00BE6EEE" w:rsidRPr="00BE6EEE" w:rsidRDefault="00BE6EEE" w:rsidP="00BE6EEE">
      <w:pPr>
        <w:widowControl w:val="0"/>
        <w:numPr>
          <w:ilvl w:val="1"/>
          <w:numId w:val="26"/>
        </w:numPr>
        <w:shd w:val="clear" w:color="auto" w:fill="FFFFFF"/>
        <w:tabs>
          <w:tab w:val="clear" w:pos="1260"/>
          <w:tab w:val="num" w:pos="0"/>
          <w:tab w:val="left" w:pos="709"/>
          <w:tab w:val="left" w:pos="1276"/>
          <w:tab w:val="left" w:pos="1418"/>
        </w:tabs>
        <w:ind w:left="0" w:firstLine="0"/>
        <w:jc w:val="both"/>
        <w:rPr>
          <w:b/>
          <w:bCs/>
          <w:i/>
          <w:sz w:val="22"/>
          <w:szCs w:val="22"/>
        </w:rPr>
      </w:pPr>
      <w:r w:rsidRPr="00BE6EEE">
        <w:rPr>
          <w:b/>
          <w:i/>
          <w:sz w:val="22"/>
          <w:szCs w:val="22"/>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 до фактического исполнения обязательств.</w:t>
      </w:r>
    </w:p>
    <w:p w:rsidR="00BE6EEE" w:rsidRPr="00BE6EEE" w:rsidRDefault="00BE6EEE" w:rsidP="00BE6EEE">
      <w:pPr>
        <w:widowControl w:val="0"/>
        <w:numPr>
          <w:ilvl w:val="1"/>
          <w:numId w:val="26"/>
        </w:numPr>
        <w:shd w:val="clear" w:color="auto" w:fill="FFFFFF"/>
        <w:tabs>
          <w:tab w:val="clear" w:pos="1260"/>
          <w:tab w:val="num" w:pos="0"/>
          <w:tab w:val="left" w:pos="709"/>
          <w:tab w:val="left" w:pos="1276"/>
          <w:tab w:val="left" w:pos="1418"/>
        </w:tabs>
        <w:ind w:left="0" w:firstLine="0"/>
        <w:jc w:val="both"/>
        <w:rPr>
          <w:b/>
          <w:bCs/>
          <w:i/>
          <w:sz w:val="22"/>
          <w:szCs w:val="22"/>
        </w:rPr>
      </w:pPr>
      <w:r w:rsidRPr="00BE6EEE">
        <w:rPr>
          <w:b/>
          <w:i/>
          <w:sz w:val="22"/>
          <w:szCs w:val="22"/>
        </w:rPr>
        <w:t>За нарушение Подрядчиком промежуточных сроков (этапов) окончания выполнения работ, указанных в Графике выполнения работ, Заказчик вправе применить следующие санкции:</w:t>
      </w:r>
    </w:p>
    <w:p w:rsidR="00BE6EEE" w:rsidRPr="00BE6EEE" w:rsidRDefault="00BE6EEE" w:rsidP="00BE6EEE">
      <w:pPr>
        <w:widowControl w:val="0"/>
        <w:numPr>
          <w:ilvl w:val="2"/>
          <w:numId w:val="26"/>
        </w:numPr>
        <w:shd w:val="clear" w:color="auto" w:fill="FFFFFF"/>
        <w:tabs>
          <w:tab w:val="clear" w:pos="720"/>
          <w:tab w:val="num" w:pos="0"/>
          <w:tab w:val="left" w:pos="709"/>
          <w:tab w:val="left" w:pos="851"/>
          <w:tab w:val="left" w:pos="1276"/>
          <w:tab w:val="left" w:pos="1418"/>
        </w:tabs>
        <w:ind w:left="0" w:firstLine="0"/>
        <w:jc w:val="both"/>
        <w:rPr>
          <w:b/>
          <w:bCs/>
          <w:i/>
          <w:sz w:val="22"/>
          <w:szCs w:val="22"/>
        </w:rPr>
      </w:pPr>
      <w:r w:rsidRPr="00BE6EEE">
        <w:rPr>
          <w:b/>
          <w:bCs/>
          <w:i/>
          <w:sz w:val="22"/>
          <w:szCs w:val="22"/>
        </w:rPr>
        <w:t>За просрочку выполнения работ на срок от 1 до 10 календарных дней Заказчик вправе требовать от Подрядчика уплаты пени в размере 0,05 % от стоимости невыполненных работ за каждый день просрочки выполнения обязательств.</w:t>
      </w:r>
    </w:p>
    <w:p w:rsidR="00BE6EEE" w:rsidRPr="00BE6EEE" w:rsidRDefault="00BE6EEE" w:rsidP="00BE6EEE">
      <w:pPr>
        <w:widowControl w:val="0"/>
        <w:numPr>
          <w:ilvl w:val="2"/>
          <w:numId w:val="26"/>
        </w:numPr>
        <w:shd w:val="clear" w:color="auto" w:fill="FFFFFF"/>
        <w:tabs>
          <w:tab w:val="clear" w:pos="720"/>
          <w:tab w:val="num" w:pos="0"/>
          <w:tab w:val="left" w:pos="709"/>
          <w:tab w:val="left" w:pos="851"/>
          <w:tab w:val="left" w:pos="1276"/>
          <w:tab w:val="left" w:pos="1418"/>
        </w:tabs>
        <w:ind w:left="0" w:firstLine="0"/>
        <w:jc w:val="both"/>
        <w:rPr>
          <w:b/>
          <w:bCs/>
          <w:i/>
          <w:sz w:val="22"/>
          <w:szCs w:val="22"/>
        </w:rPr>
      </w:pPr>
      <w:r w:rsidRPr="00BE6EEE">
        <w:rPr>
          <w:b/>
          <w:bCs/>
          <w:i/>
          <w:sz w:val="22"/>
          <w:szCs w:val="22"/>
        </w:rPr>
        <w:t>За просрочку выполнения работ свыше 10 календарных дней Заказчик вправе требовать от Подрядчика:</w:t>
      </w:r>
    </w:p>
    <w:p w:rsidR="00BE6EEE" w:rsidRPr="00BE6EEE" w:rsidRDefault="00BE6EEE" w:rsidP="00BE6EEE">
      <w:pPr>
        <w:widowControl w:val="0"/>
        <w:shd w:val="clear" w:color="auto" w:fill="FFFFFF"/>
        <w:tabs>
          <w:tab w:val="num" w:pos="0"/>
          <w:tab w:val="left" w:pos="709"/>
          <w:tab w:val="left" w:pos="1276"/>
          <w:tab w:val="left" w:pos="1418"/>
        </w:tabs>
        <w:jc w:val="both"/>
        <w:rPr>
          <w:b/>
          <w:bCs/>
          <w:i/>
          <w:sz w:val="22"/>
          <w:szCs w:val="22"/>
        </w:rPr>
      </w:pPr>
      <w:r w:rsidRPr="00BE6EEE">
        <w:rPr>
          <w:b/>
          <w:bCs/>
          <w:i/>
          <w:sz w:val="22"/>
          <w:szCs w:val="22"/>
        </w:rPr>
        <w:softHyphen/>
      </w:r>
      <w:r w:rsidRPr="00BE6EEE">
        <w:rPr>
          <w:b/>
          <w:bCs/>
          <w:i/>
          <w:sz w:val="22"/>
          <w:szCs w:val="22"/>
        </w:rPr>
        <w:tab/>
        <w:t xml:space="preserve">за период с 1 по 10 календарные дни </w:t>
      </w:r>
      <w:proofErr w:type="gramStart"/>
      <w:r w:rsidRPr="00BE6EEE">
        <w:rPr>
          <w:b/>
          <w:bCs/>
          <w:i/>
          <w:sz w:val="22"/>
          <w:szCs w:val="22"/>
        </w:rPr>
        <w:t>просрочки выполнения работ уплаты пени</w:t>
      </w:r>
      <w:proofErr w:type="gramEnd"/>
      <w:r w:rsidRPr="00BE6EEE">
        <w:rPr>
          <w:b/>
          <w:bCs/>
          <w:i/>
          <w:sz w:val="22"/>
          <w:szCs w:val="22"/>
        </w:rPr>
        <w:t xml:space="preserve"> в размере 0,05 % от стоимости невыполненных работ за каждый день просрочки выполнения обязательств;</w:t>
      </w:r>
    </w:p>
    <w:p w:rsidR="00BE6EEE" w:rsidRPr="00BE6EEE" w:rsidRDefault="00BE6EEE" w:rsidP="00BE6EEE">
      <w:pPr>
        <w:widowControl w:val="0"/>
        <w:shd w:val="clear" w:color="auto" w:fill="FFFFFF"/>
        <w:tabs>
          <w:tab w:val="num" w:pos="0"/>
          <w:tab w:val="left" w:pos="709"/>
          <w:tab w:val="left" w:pos="1276"/>
          <w:tab w:val="left" w:pos="1418"/>
        </w:tabs>
        <w:jc w:val="both"/>
        <w:rPr>
          <w:b/>
          <w:bCs/>
          <w:i/>
          <w:sz w:val="22"/>
          <w:szCs w:val="22"/>
        </w:rPr>
      </w:pPr>
      <w:r w:rsidRPr="00BE6EEE">
        <w:rPr>
          <w:b/>
          <w:bCs/>
          <w:i/>
          <w:sz w:val="22"/>
          <w:szCs w:val="22"/>
        </w:rPr>
        <w:softHyphen/>
      </w:r>
      <w:r w:rsidRPr="00BE6EEE">
        <w:rPr>
          <w:b/>
          <w:bCs/>
          <w:i/>
          <w:sz w:val="22"/>
          <w:szCs w:val="22"/>
        </w:rPr>
        <w:tab/>
        <w:t xml:space="preserve">за период с 11 календарного дня </w:t>
      </w:r>
      <w:proofErr w:type="gramStart"/>
      <w:r w:rsidRPr="00BE6EEE">
        <w:rPr>
          <w:b/>
          <w:bCs/>
          <w:i/>
          <w:sz w:val="22"/>
          <w:szCs w:val="22"/>
        </w:rPr>
        <w:t>просрочки выполнения работ уплаты штрафа</w:t>
      </w:r>
      <w:proofErr w:type="gramEnd"/>
      <w:r w:rsidRPr="00BE6EEE">
        <w:rPr>
          <w:b/>
          <w:bCs/>
          <w:i/>
          <w:sz w:val="22"/>
          <w:szCs w:val="22"/>
        </w:rPr>
        <w:t xml:space="preserve"> в </w:t>
      </w:r>
      <w:r w:rsidRPr="00BE6EEE">
        <w:rPr>
          <w:b/>
          <w:bCs/>
          <w:i/>
          <w:sz w:val="22"/>
          <w:szCs w:val="22"/>
        </w:rPr>
        <w:lastRenderedPageBreak/>
        <w:t>размере 5% от стоимости невыполненных работ.</w:t>
      </w:r>
    </w:p>
    <w:p w:rsidR="00BE6EEE" w:rsidRPr="00BE6EEE" w:rsidRDefault="00BE6EEE" w:rsidP="00BE6EEE">
      <w:pPr>
        <w:widowControl w:val="0"/>
        <w:numPr>
          <w:ilvl w:val="1"/>
          <w:numId w:val="26"/>
        </w:numPr>
        <w:shd w:val="clear" w:color="auto" w:fill="FFFFFF"/>
        <w:tabs>
          <w:tab w:val="clear" w:pos="1260"/>
          <w:tab w:val="num" w:pos="0"/>
          <w:tab w:val="left" w:pos="709"/>
          <w:tab w:val="left" w:pos="1276"/>
          <w:tab w:val="left" w:pos="1418"/>
        </w:tabs>
        <w:ind w:left="0" w:firstLine="0"/>
        <w:jc w:val="both"/>
        <w:rPr>
          <w:b/>
          <w:bCs/>
          <w:i/>
          <w:sz w:val="22"/>
          <w:szCs w:val="22"/>
        </w:rPr>
      </w:pPr>
      <w:r w:rsidRPr="00BE6EEE">
        <w:rPr>
          <w:b/>
          <w:i/>
          <w:sz w:val="22"/>
          <w:szCs w:val="22"/>
        </w:rPr>
        <w:t xml:space="preserve">Уплата пеней не освобождает Стороны от исполнения своих обязательств по настоящему Договору. </w:t>
      </w:r>
    </w:p>
    <w:p w:rsidR="00BE6EEE" w:rsidRPr="00BE6EEE" w:rsidRDefault="00BE6EEE" w:rsidP="00BE6EEE">
      <w:pPr>
        <w:shd w:val="clear" w:color="auto" w:fill="FFFFFF"/>
        <w:tabs>
          <w:tab w:val="left" w:pos="709"/>
          <w:tab w:val="left" w:pos="1276"/>
          <w:tab w:val="left" w:pos="1418"/>
        </w:tabs>
        <w:jc w:val="both"/>
        <w:rPr>
          <w:sz w:val="22"/>
          <w:szCs w:val="22"/>
        </w:rPr>
      </w:pPr>
    </w:p>
    <w:p w:rsidR="00BE6EEE" w:rsidRPr="00BE6EEE" w:rsidRDefault="00BE6EEE" w:rsidP="00BE6EEE">
      <w:pPr>
        <w:numPr>
          <w:ilvl w:val="0"/>
          <w:numId w:val="26"/>
        </w:numPr>
        <w:shd w:val="clear" w:color="auto" w:fill="FFFFFF"/>
        <w:tabs>
          <w:tab w:val="left" w:pos="709"/>
          <w:tab w:val="left" w:pos="1276"/>
          <w:tab w:val="left" w:pos="1418"/>
        </w:tabs>
        <w:ind w:left="0" w:firstLine="0"/>
        <w:jc w:val="center"/>
        <w:rPr>
          <w:b/>
          <w:bCs/>
          <w:sz w:val="22"/>
          <w:szCs w:val="22"/>
        </w:rPr>
      </w:pPr>
      <w:r w:rsidRPr="00BE6EEE">
        <w:rPr>
          <w:b/>
          <w:bCs/>
          <w:sz w:val="22"/>
          <w:szCs w:val="22"/>
        </w:rPr>
        <w:t>Обстоятельства непреодолимой силы</w:t>
      </w:r>
    </w:p>
    <w:p w:rsidR="00BE6EEE" w:rsidRPr="00BE6EEE" w:rsidRDefault="00BE6EEE" w:rsidP="00BE6EEE">
      <w:pPr>
        <w:numPr>
          <w:ilvl w:val="1"/>
          <w:numId w:val="26"/>
        </w:numPr>
        <w:shd w:val="clear" w:color="auto" w:fill="FFFFFF"/>
        <w:tabs>
          <w:tab w:val="clear" w:pos="1260"/>
          <w:tab w:val="num" w:pos="0"/>
          <w:tab w:val="left" w:pos="709"/>
          <w:tab w:val="left" w:pos="1276"/>
          <w:tab w:val="left" w:pos="1418"/>
        </w:tabs>
        <w:ind w:left="0" w:firstLine="0"/>
        <w:jc w:val="both"/>
        <w:rPr>
          <w:b/>
          <w:bCs/>
          <w:sz w:val="22"/>
          <w:szCs w:val="22"/>
        </w:rPr>
      </w:pPr>
      <w:r w:rsidRPr="00BE6EEE">
        <w:rPr>
          <w:sz w:val="22"/>
          <w:szCs w:val="22"/>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BE6EEE" w:rsidRPr="00BE6EEE" w:rsidRDefault="00BE6EEE" w:rsidP="00BE6EEE">
      <w:pPr>
        <w:numPr>
          <w:ilvl w:val="1"/>
          <w:numId w:val="26"/>
        </w:numPr>
        <w:shd w:val="clear" w:color="auto" w:fill="FFFFFF"/>
        <w:tabs>
          <w:tab w:val="clear" w:pos="1260"/>
          <w:tab w:val="num" w:pos="0"/>
          <w:tab w:val="left" w:pos="709"/>
          <w:tab w:val="left" w:pos="1276"/>
          <w:tab w:val="left" w:pos="1418"/>
        </w:tabs>
        <w:ind w:left="0" w:firstLine="0"/>
        <w:jc w:val="both"/>
        <w:rPr>
          <w:b/>
          <w:bCs/>
          <w:sz w:val="22"/>
          <w:szCs w:val="22"/>
        </w:rPr>
      </w:pPr>
      <w:proofErr w:type="gramStart"/>
      <w:r w:rsidRPr="00BE6EEE">
        <w:rPr>
          <w:sz w:val="22"/>
          <w:szCs w:val="22"/>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BE6EEE">
        <w:rPr>
          <w:sz w:val="22"/>
          <w:szCs w:val="22"/>
        </w:rPr>
        <w:t xml:space="preserve"> Договора, либо инициировать процедуру расторжения Договор.</w:t>
      </w:r>
    </w:p>
    <w:p w:rsidR="00BE6EEE" w:rsidRPr="00BE6EEE" w:rsidRDefault="00BE6EEE" w:rsidP="00BE6EEE">
      <w:pPr>
        <w:numPr>
          <w:ilvl w:val="1"/>
          <w:numId w:val="26"/>
        </w:numPr>
        <w:shd w:val="clear" w:color="auto" w:fill="FFFFFF"/>
        <w:tabs>
          <w:tab w:val="clear" w:pos="1260"/>
          <w:tab w:val="num" w:pos="0"/>
          <w:tab w:val="left" w:pos="709"/>
          <w:tab w:val="left" w:pos="1276"/>
          <w:tab w:val="left" w:pos="1418"/>
        </w:tabs>
        <w:ind w:left="0" w:firstLine="0"/>
        <w:jc w:val="both"/>
        <w:rPr>
          <w:b/>
          <w:bCs/>
          <w:sz w:val="22"/>
          <w:szCs w:val="22"/>
        </w:rPr>
      </w:pPr>
      <w:r w:rsidRPr="00BE6EEE">
        <w:rPr>
          <w:sz w:val="22"/>
          <w:szCs w:val="22"/>
        </w:rPr>
        <w:t>Если, по мнению Сторон, работы могут быть продолжены в порядке, установленном</w:t>
      </w:r>
      <w:r w:rsidRPr="00BE6EEE">
        <w:rPr>
          <w:spacing w:val="-6"/>
          <w:sz w:val="22"/>
          <w:szCs w:val="22"/>
        </w:rPr>
        <w:t xml:space="preserve"> настоящим Договором до начала действия обстоятельств непреодолимой</w:t>
      </w:r>
      <w:r w:rsidRPr="00BE6EEE">
        <w:rPr>
          <w:sz w:val="22"/>
          <w:szCs w:val="22"/>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BE6EEE" w:rsidRPr="00BE6EEE" w:rsidRDefault="00BE6EEE" w:rsidP="00BE6EEE">
      <w:pPr>
        <w:numPr>
          <w:ilvl w:val="1"/>
          <w:numId w:val="26"/>
        </w:numPr>
        <w:shd w:val="clear" w:color="auto" w:fill="FFFFFF"/>
        <w:tabs>
          <w:tab w:val="clear" w:pos="1260"/>
          <w:tab w:val="num" w:pos="0"/>
          <w:tab w:val="left" w:pos="540"/>
          <w:tab w:val="left" w:pos="709"/>
          <w:tab w:val="left" w:pos="1276"/>
          <w:tab w:val="left" w:pos="1418"/>
        </w:tabs>
        <w:ind w:left="0" w:firstLine="0"/>
        <w:jc w:val="both"/>
        <w:rPr>
          <w:spacing w:val="-6"/>
          <w:sz w:val="22"/>
          <w:szCs w:val="22"/>
        </w:rPr>
      </w:pPr>
      <w:r w:rsidRPr="00BE6EEE">
        <w:rPr>
          <w:spacing w:val="-6"/>
          <w:sz w:val="22"/>
          <w:szCs w:val="22"/>
        </w:rPr>
        <w:t xml:space="preserve">Обстоятельствами непреодолимой силы являются любые чрезвычайные и непредотвратимые ситуации, включая, </w:t>
      </w:r>
      <w:proofErr w:type="gramStart"/>
      <w:r w:rsidRPr="00BE6EEE">
        <w:rPr>
          <w:spacing w:val="-6"/>
          <w:sz w:val="22"/>
          <w:szCs w:val="22"/>
        </w:rPr>
        <w:t>но</w:t>
      </w:r>
      <w:proofErr w:type="gramEnd"/>
      <w:r w:rsidRPr="00BE6EEE">
        <w:rPr>
          <w:spacing w:val="-6"/>
          <w:sz w:val="22"/>
          <w:szCs w:val="22"/>
        </w:rPr>
        <w:t xml:space="preserve"> не ограничиваясь, следующее:</w:t>
      </w:r>
      <w:r w:rsidRPr="00BE6EEE">
        <w:rPr>
          <w:spacing w:val="-6"/>
          <w:sz w:val="22"/>
          <w:szCs w:val="22"/>
        </w:rPr>
        <w:tab/>
      </w:r>
      <w:r w:rsidRPr="00BE6EEE">
        <w:rPr>
          <w:spacing w:val="-6"/>
          <w:sz w:val="22"/>
          <w:szCs w:val="22"/>
        </w:rPr>
        <w:tab/>
      </w:r>
      <w:r w:rsidRPr="00BE6EEE">
        <w:rPr>
          <w:spacing w:val="-6"/>
          <w:sz w:val="22"/>
          <w:szCs w:val="22"/>
        </w:rPr>
        <w:tab/>
        <w:t>а) война и другие агрессии (война объявленная или нет), мобилизация или эмбарго;</w:t>
      </w:r>
    </w:p>
    <w:p w:rsidR="00BE6EEE" w:rsidRPr="00BE6EEE" w:rsidRDefault="00BE6EEE" w:rsidP="00BE6EEE">
      <w:pPr>
        <w:shd w:val="clear" w:color="auto" w:fill="FFFFFF"/>
        <w:tabs>
          <w:tab w:val="left" w:pos="540"/>
          <w:tab w:val="left" w:pos="709"/>
          <w:tab w:val="left" w:pos="1276"/>
          <w:tab w:val="left" w:pos="1418"/>
        </w:tabs>
        <w:jc w:val="both"/>
        <w:rPr>
          <w:spacing w:val="-6"/>
          <w:sz w:val="22"/>
          <w:szCs w:val="22"/>
        </w:rPr>
      </w:pPr>
      <w:r w:rsidRPr="00BE6EEE">
        <w:rPr>
          <w:spacing w:val="-6"/>
          <w:sz w:val="22"/>
          <w:szCs w:val="22"/>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BE6EEE" w:rsidRPr="00BE6EEE" w:rsidRDefault="00BE6EEE" w:rsidP="00BE6EEE">
      <w:pPr>
        <w:shd w:val="clear" w:color="auto" w:fill="FFFFFF"/>
        <w:tabs>
          <w:tab w:val="left" w:pos="540"/>
          <w:tab w:val="left" w:pos="709"/>
          <w:tab w:val="left" w:pos="1276"/>
          <w:tab w:val="left" w:pos="1418"/>
        </w:tabs>
        <w:jc w:val="both"/>
        <w:rPr>
          <w:spacing w:val="-6"/>
          <w:sz w:val="22"/>
          <w:szCs w:val="22"/>
        </w:rPr>
      </w:pPr>
      <w:r w:rsidRPr="00BE6EEE">
        <w:rPr>
          <w:spacing w:val="-6"/>
          <w:sz w:val="22"/>
          <w:szCs w:val="22"/>
        </w:rPr>
        <w:t>в) восстание, революция, свержение существующего строя и установление военной власти, гражданская война;</w:t>
      </w:r>
    </w:p>
    <w:p w:rsidR="00BE6EEE" w:rsidRPr="00BE6EEE" w:rsidRDefault="00BE6EEE" w:rsidP="00BE6EEE">
      <w:pPr>
        <w:shd w:val="clear" w:color="auto" w:fill="FFFFFF"/>
        <w:tabs>
          <w:tab w:val="left" w:pos="540"/>
          <w:tab w:val="left" w:pos="709"/>
          <w:tab w:val="left" w:pos="1276"/>
          <w:tab w:val="left" w:pos="1418"/>
        </w:tabs>
        <w:jc w:val="both"/>
        <w:rPr>
          <w:spacing w:val="-6"/>
          <w:sz w:val="22"/>
          <w:szCs w:val="22"/>
        </w:rPr>
      </w:pPr>
      <w:r w:rsidRPr="00BE6EEE">
        <w:rPr>
          <w:spacing w:val="-6"/>
          <w:sz w:val="22"/>
          <w:szCs w:val="22"/>
        </w:rPr>
        <w:t>г) массовые беспорядки, столкновения, забастовки;</w:t>
      </w:r>
    </w:p>
    <w:p w:rsidR="00BE6EEE" w:rsidRPr="00BE6EEE" w:rsidRDefault="00BE6EEE" w:rsidP="00BE6EEE">
      <w:pPr>
        <w:shd w:val="clear" w:color="auto" w:fill="FFFFFF"/>
        <w:tabs>
          <w:tab w:val="left" w:pos="540"/>
          <w:tab w:val="left" w:pos="709"/>
          <w:tab w:val="left" w:pos="1276"/>
          <w:tab w:val="left" w:pos="1418"/>
        </w:tabs>
        <w:jc w:val="both"/>
        <w:rPr>
          <w:spacing w:val="-6"/>
          <w:sz w:val="22"/>
          <w:szCs w:val="22"/>
        </w:rPr>
      </w:pPr>
      <w:r w:rsidRPr="00BE6EEE">
        <w:rPr>
          <w:spacing w:val="-6"/>
          <w:sz w:val="22"/>
          <w:szCs w:val="22"/>
        </w:rPr>
        <w:t>д) другие общепринятые обстоятельства непреодолимой силы.</w:t>
      </w:r>
    </w:p>
    <w:p w:rsidR="00BE6EEE" w:rsidRPr="00BE6EEE" w:rsidRDefault="00BE6EEE" w:rsidP="00BE6EEE">
      <w:pPr>
        <w:shd w:val="clear" w:color="auto" w:fill="FFFFFF"/>
        <w:tabs>
          <w:tab w:val="left" w:pos="540"/>
          <w:tab w:val="left" w:pos="709"/>
          <w:tab w:val="left" w:pos="1276"/>
          <w:tab w:val="left" w:pos="1418"/>
        </w:tabs>
        <w:jc w:val="both"/>
        <w:rPr>
          <w:spacing w:val="-6"/>
          <w:sz w:val="22"/>
          <w:szCs w:val="22"/>
        </w:rPr>
      </w:pPr>
      <w:r w:rsidRPr="00BE6EEE">
        <w:rPr>
          <w:spacing w:val="-6"/>
          <w:sz w:val="22"/>
          <w:szCs w:val="22"/>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BE6EEE" w:rsidRPr="00BE6EEE" w:rsidRDefault="00BE6EEE" w:rsidP="00BE6EEE">
      <w:pPr>
        <w:numPr>
          <w:ilvl w:val="1"/>
          <w:numId w:val="26"/>
        </w:numPr>
        <w:shd w:val="clear" w:color="auto" w:fill="FFFFFF"/>
        <w:tabs>
          <w:tab w:val="clear" w:pos="1260"/>
          <w:tab w:val="num" w:pos="0"/>
          <w:tab w:val="left" w:pos="709"/>
          <w:tab w:val="left" w:pos="1276"/>
          <w:tab w:val="left" w:pos="1418"/>
        </w:tabs>
        <w:ind w:left="0" w:firstLine="0"/>
        <w:jc w:val="both"/>
        <w:rPr>
          <w:b/>
          <w:bCs/>
          <w:sz w:val="22"/>
          <w:szCs w:val="22"/>
        </w:rPr>
      </w:pPr>
      <w:r w:rsidRPr="00BE6EEE">
        <w:rPr>
          <w:spacing w:val="-6"/>
          <w:sz w:val="22"/>
          <w:szCs w:val="22"/>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BE6EEE">
        <w:rPr>
          <w:sz w:val="22"/>
          <w:szCs w:val="22"/>
        </w:rPr>
        <w:t xml:space="preserve"> выполнения настоящего Договора. При этом уже выполненные работы и поставленная продукция должны быть приняты и оплачены.</w:t>
      </w:r>
    </w:p>
    <w:p w:rsidR="00BE6EEE" w:rsidRPr="00BE6EEE" w:rsidRDefault="00BE6EEE" w:rsidP="00BE6EEE">
      <w:pPr>
        <w:widowControl w:val="0"/>
        <w:shd w:val="clear" w:color="auto" w:fill="FFFFFF"/>
        <w:tabs>
          <w:tab w:val="left" w:pos="709"/>
          <w:tab w:val="left" w:pos="1276"/>
          <w:tab w:val="left" w:pos="1418"/>
          <w:tab w:val="num" w:pos="1620"/>
        </w:tabs>
        <w:jc w:val="both"/>
        <w:rPr>
          <w:b/>
          <w:bCs/>
          <w:sz w:val="22"/>
          <w:szCs w:val="22"/>
        </w:rPr>
      </w:pPr>
    </w:p>
    <w:p w:rsidR="00BE6EEE" w:rsidRPr="00BE6EEE" w:rsidRDefault="00BE6EEE" w:rsidP="00BE6EEE">
      <w:pPr>
        <w:numPr>
          <w:ilvl w:val="0"/>
          <w:numId w:val="26"/>
        </w:numPr>
        <w:shd w:val="clear" w:color="auto" w:fill="FFFFFF"/>
        <w:tabs>
          <w:tab w:val="clear" w:pos="420"/>
          <w:tab w:val="num" w:pos="0"/>
          <w:tab w:val="left" w:pos="709"/>
          <w:tab w:val="left" w:pos="1276"/>
          <w:tab w:val="left" w:pos="1418"/>
          <w:tab w:val="left" w:pos="2160"/>
          <w:tab w:val="left" w:pos="2340"/>
        </w:tabs>
        <w:ind w:left="0" w:firstLine="0"/>
        <w:jc w:val="center"/>
        <w:rPr>
          <w:b/>
          <w:bCs/>
          <w:sz w:val="22"/>
          <w:szCs w:val="22"/>
        </w:rPr>
      </w:pPr>
      <w:r w:rsidRPr="00BE6EEE">
        <w:rPr>
          <w:b/>
          <w:bCs/>
          <w:sz w:val="22"/>
          <w:szCs w:val="22"/>
        </w:rPr>
        <w:t>Разрешение споров между Сторонами</w:t>
      </w:r>
    </w:p>
    <w:p w:rsidR="00BE6EEE" w:rsidRPr="00BE6EEE" w:rsidRDefault="00BE6EEE" w:rsidP="00BE6EEE">
      <w:pPr>
        <w:widowControl w:val="0"/>
        <w:numPr>
          <w:ilvl w:val="1"/>
          <w:numId w:val="26"/>
        </w:numPr>
        <w:shd w:val="clear" w:color="auto" w:fill="FFFFFF"/>
        <w:tabs>
          <w:tab w:val="clear" w:pos="1260"/>
          <w:tab w:val="num" w:pos="0"/>
          <w:tab w:val="left" w:pos="709"/>
          <w:tab w:val="left" w:pos="900"/>
          <w:tab w:val="left" w:pos="1080"/>
          <w:tab w:val="left" w:pos="1276"/>
          <w:tab w:val="left" w:pos="1418"/>
        </w:tabs>
        <w:autoSpaceDE w:val="0"/>
        <w:autoSpaceDN w:val="0"/>
        <w:adjustRightInd w:val="0"/>
        <w:ind w:left="0" w:firstLine="0"/>
        <w:jc w:val="both"/>
        <w:rPr>
          <w:sz w:val="22"/>
          <w:szCs w:val="22"/>
        </w:rPr>
      </w:pPr>
      <w:r w:rsidRPr="00BE6EEE">
        <w:rPr>
          <w:sz w:val="22"/>
          <w:szCs w:val="22"/>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BE6EEE" w:rsidRPr="00BE6EEE" w:rsidRDefault="00BE6EEE" w:rsidP="00BE6EEE">
      <w:pPr>
        <w:numPr>
          <w:ilvl w:val="1"/>
          <w:numId w:val="26"/>
        </w:numPr>
        <w:tabs>
          <w:tab w:val="clear" w:pos="1260"/>
          <w:tab w:val="num" w:pos="0"/>
          <w:tab w:val="left" w:pos="709"/>
          <w:tab w:val="left" w:pos="1276"/>
          <w:tab w:val="left" w:pos="1418"/>
        </w:tabs>
        <w:ind w:left="0" w:firstLine="0"/>
        <w:jc w:val="both"/>
        <w:rPr>
          <w:sz w:val="22"/>
          <w:szCs w:val="22"/>
        </w:rPr>
      </w:pPr>
      <w:r w:rsidRPr="00BE6EEE">
        <w:rPr>
          <w:sz w:val="22"/>
          <w:szCs w:val="22"/>
        </w:rPr>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BE6EEE" w:rsidRPr="00BE6EEE" w:rsidRDefault="00BE6EEE" w:rsidP="00BE6EEE">
      <w:pPr>
        <w:widowControl w:val="0"/>
        <w:numPr>
          <w:ilvl w:val="1"/>
          <w:numId w:val="26"/>
        </w:numPr>
        <w:shd w:val="clear" w:color="auto" w:fill="FFFFFF"/>
        <w:tabs>
          <w:tab w:val="clear" w:pos="1260"/>
          <w:tab w:val="num" w:pos="0"/>
          <w:tab w:val="left" w:pos="709"/>
          <w:tab w:val="left" w:pos="1276"/>
          <w:tab w:val="left" w:pos="1418"/>
        </w:tabs>
        <w:autoSpaceDE w:val="0"/>
        <w:autoSpaceDN w:val="0"/>
        <w:adjustRightInd w:val="0"/>
        <w:ind w:left="0" w:firstLine="0"/>
        <w:jc w:val="both"/>
        <w:rPr>
          <w:sz w:val="22"/>
          <w:szCs w:val="22"/>
        </w:rPr>
      </w:pPr>
      <w:r w:rsidRPr="00BE6EEE">
        <w:rPr>
          <w:sz w:val="22"/>
          <w:szCs w:val="22"/>
        </w:rPr>
        <w:t>В случае не урегулирования споров в претензионном порядке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по месту исполнения договора.</w:t>
      </w:r>
    </w:p>
    <w:p w:rsidR="00BE6EEE" w:rsidRPr="00BE6EEE" w:rsidRDefault="00BE6EEE" w:rsidP="00BE6EEE">
      <w:pPr>
        <w:tabs>
          <w:tab w:val="left" w:pos="709"/>
          <w:tab w:val="left" w:pos="1276"/>
          <w:tab w:val="left" w:pos="1418"/>
        </w:tabs>
        <w:jc w:val="both"/>
        <w:rPr>
          <w:sz w:val="22"/>
          <w:szCs w:val="22"/>
        </w:rPr>
      </w:pPr>
      <w:r w:rsidRPr="00BE6EEE">
        <w:rPr>
          <w:sz w:val="22"/>
          <w:szCs w:val="22"/>
        </w:rPr>
        <w:t xml:space="preserve">         </w:t>
      </w:r>
    </w:p>
    <w:p w:rsidR="00BE6EEE" w:rsidRPr="00BE6EEE" w:rsidRDefault="00BE6EEE" w:rsidP="00BE6EEE">
      <w:pPr>
        <w:numPr>
          <w:ilvl w:val="0"/>
          <w:numId w:val="26"/>
        </w:numPr>
        <w:shd w:val="clear" w:color="auto" w:fill="FFFFFF"/>
        <w:tabs>
          <w:tab w:val="left" w:pos="709"/>
          <w:tab w:val="left" w:pos="1276"/>
          <w:tab w:val="left" w:pos="1418"/>
          <w:tab w:val="left" w:pos="2700"/>
        </w:tabs>
        <w:ind w:left="0" w:firstLine="0"/>
        <w:jc w:val="center"/>
        <w:rPr>
          <w:sz w:val="22"/>
          <w:szCs w:val="22"/>
        </w:rPr>
      </w:pPr>
      <w:r w:rsidRPr="00BE6EEE">
        <w:rPr>
          <w:b/>
          <w:bCs/>
          <w:sz w:val="22"/>
          <w:szCs w:val="22"/>
        </w:rPr>
        <w:t>Изменение, прекращение и расторжение Договора</w:t>
      </w:r>
    </w:p>
    <w:p w:rsidR="00BE6EEE" w:rsidRPr="00BE6EEE" w:rsidRDefault="00BE6EEE" w:rsidP="00BE6EEE">
      <w:pPr>
        <w:numPr>
          <w:ilvl w:val="1"/>
          <w:numId w:val="26"/>
        </w:numPr>
        <w:shd w:val="clear" w:color="auto" w:fill="FFFFFF"/>
        <w:tabs>
          <w:tab w:val="clear" w:pos="1260"/>
          <w:tab w:val="num" w:pos="0"/>
          <w:tab w:val="left" w:pos="709"/>
          <w:tab w:val="left" w:pos="993"/>
          <w:tab w:val="left" w:pos="1276"/>
          <w:tab w:val="left" w:pos="1418"/>
          <w:tab w:val="left" w:pos="2700"/>
        </w:tabs>
        <w:ind w:left="0" w:firstLine="0"/>
        <w:jc w:val="both"/>
        <w:rPr>
          <w:sz w:val="22"/>
          <w:szCs w:val="22"/>
        </w:rPr>
      </w:pPr>
      <w:r w:rsidRPr="00BE6EEE">
        <w:rPr>
          <w:sz w:val="22"/>
          <w:szCs w:val="22"/>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BE6EEE" w:rsidRPr="00BE6EEE" w:rsidRDefault="00BE6EEE" w:rsidP="00BE6EEE">
      <w:pPr>
        <w:numPr>
          <w:ilvl w:val="1"/>
          <w:numId w:val="26"/>
        </w:numPr>
        <w:shd w:val="clear" w:color="auto" w:fill="FFFFFF"/>
        <w:tabs>
          <w:tab w:val="clear" w:pos="1260"/>
          <w:tab w:val="num" w:pos="0"/>
          <w:tab w:val="left" w:pos="709"/>
          <w:tab w:val="left" w:pos="993"/>
          <w:tab w:val="left" w:pos="1276"/>
          <w:tab w:val="left" w:pos="1418"/>
          <w:tab w:val="left" w:pos="2700"/>
        </w:tabs>
        <w:ind w:left="0" w:firstLine="0"/>
        <w:jc w:val="both"/>
        <w:rPr>
          <w:sz w:val="22"/>
          <w:szCs w:val="22"/>
        </w:rPr>
      </w:pPr>
      <w:r w:rsidRPr="00BE6EEE">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BE6EEE" w:rsidRPr="00BE6EEE" w:rsidRDefault="00BE6EEE" w:rsidP="00BE6EEE">
      <w:pPr>
        <w:shd w:val="clear" w:color="auto" w:fill="FFFFFF"/>
        <w:tabs>
          <w:tab w:val="num" w:pos="0"/>
          <w:tab w:val="left" w:pos="709"/>
          <w:tab w:val="left" w:pos="993"/>
          <w:tab w:val="left" w:pos="1276"/>
          <w:tab w:val="left" w:pos="1418"/>
          <w:tab w:val="left" w:pos="2700"/>
        </w:tabs>
        <w:jc w:val="both"/>
        <w:rPr>
          <w:sz w:val="22"/>
          <w:szCs w:val="22"/>
        </w:rPr>
      </w:pPr>
      <w:r w:rsidRPr="00BE6EEE">
        <w:rPr>
          <w:sz w:val="22"/>
          <w:szCs w:val="22"/>
        </w:rPr>
        <w:lastRenderedPageBreak/>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BE6EEE" w:rsidRPr="00BE6EEE" w:rsidRDefault="00BE6EEE" w:rsidP="00BE6EEE">
      <w:pPr>
        <w:shd w:val="clear" w:color="auto" w:fill="FFFFFF"/>
        <w:tabs>
          <w:tab w:val="num" w:pos="0"/>
          <w:tab w:val="left" w:pos="709"/>
          <w:tab w:val="left" w:pos="993"/>
          <w:tab w:val="left" w:pos="1276"/>
          <w:tab w:val="left" w:pos="1418"/>
          <w:tab w:val="left" w:pos="2700"/>
        </w:tabs>
        <w:jc w:val="both"/>
        <w:rPr>
          <w:sz w:val="22"/>
          <w:szCs w:val="22"/>
        </w:rPr>
      </w:pPr>
      <w:r w:rsidRPr="00BE6EEE">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BE6EEE" w:rsidRPr="00BE6EEE" w:rsidRDefault="00BE6EEE" w:rsidP="00BE6EEE">
      <w:pPr>
        <w:numPr>
          <w:ilvl w:val="1"/>
          <w:numId w:val="26"/>
        </w:numPr>
        <w:shd w:val="clear" w:color="auto" w:fill="FFFFFF"/>
        <w:tabs>
          <w:tab w:val="clear" w:pos="1260"/>
          <w:tab w:val="left" w:pos="709"/>
          <w:tab w:val="left" w:pos="1276"/>
          <w:tab w:val="left" w:pos="1418"/>
        </w:tabs>
        <w:ind w:left="0" w:firstLine="0"/>
        <w:jc w:val="both"/>
        <w:rPr>
          <w:sz w:val="22"/>
          <w:szCs w:val="22"/>
        </w:rPr>
      </w:pPr>
      <w:r w:rsidRPr="00BE6EEE">
        <w:rPr>
          <w:sz w:val="22"/>
          <w:szCs w:val="22"/>
        </w:rPr>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вносят  изменения в Договор.</w:t>
      </w:r>
    </w:p>
    <w:p w:rsidR="00BE6EEE" w:rsidRPr="00BE6EEE" w:rsidRDefault="00BE6EEE" w:rsidP="00BE6EEE">
      <w:pPr>
        <w:numPr>
          <w:ilvl w:val="1"/>
          <w:numId w:val="26"/>
        </w:numPr>
        <w:shd w:val="clear" w:color="auto" w:fill="FFFFFF"/>
        <w:tabs>
          <w:tab w:val="clear" w:pos="1260"/>
          <w:tab w:val="left" w:pos="709"/>
          <w:tab w:val="left" w:pos="1276"/>
          <w:tab w:val="left" w:pos="1418"/>
        </w:tabs>
        <w:ind w:left="0" w:firstLine="0"/>
        <w:jc w:val="both"/>
        <w:rPr>
          <w:b/>
          <w:i/>
          <w:color w:val="FF0000"/>
          <w:sz w:val="22"/>
          <w:szCs w:val="22"/>
        </w:rPr>
      </w:pPr>
      <w:r w:rsidRPr="00BE6EEE">
        <w:rPr>
          <w:sz w:val="22"/>
          <w:szCs w:val="22"/>
        </w:rPr>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roofErr w:type="gramStart"/>
      <w:r w:rsidRPr="00BE6EEE">
        <w:rPr>
          <w:sz w:val="22"/>
          <w:szCs w:val="22"/>
        </w:rPr>
        <w:t>.</w:t>
      </w:r>
      <w:proofErr w:type="gramEnd"/>
      <w:r w:rsidRPr="00BE6EEE">
        <w:rPr>
          <w:sz w:val="22"/>
          <w:szCs w:val="22"/>
        </w:rPr>
        <w:t xml:space="preserve"> </w:t>
      </w:r>
      <w:r w:rsidRPr="00BE6EEE">
        <w:rPr>
          <w:b/>
          <w:i/>
          <w:color w:val="FF0000"/>
          <w:sz w:val="22"/>
          <w:szCs w:val="22"/>
        </w:rPr>
        <w:t>(</w:t>
      </w:r>
      <w:proofErr w:type="gramStart"/>
      <w:r w:rsidRPr="00BE6EEE">
        <w:rPr>
          <w:b/>
          <w:i/>
          <w:color w:val="FF0000"/>
          <w:sz w:val="22"/>
          <w:szCs w:val="22"/>
        </w:rPr>
        <w:t>п</w:t>
      </w:r>
      <w:proofErr w:type="gramEnd"/>
      <w:r w:rsidRPr="00BE6EEE">
        <w:rPr>
          <w:b/>
          <w:i/>
          <w:color w:val="FF0000"/>
          <w:sz w:val="22"/>
          <w:szCs w:val="22"/>
        </w:rPr>
        <w:t>ункт включается в договор при новом строительстве)</w:t>
      </w:r>
    </w:p>
    <w:p w:rsidR="00BE6EEE" w:rsidRPr="00BE6EEE" w:rsidRDefault="00BE6EEE" w:rsidP="00BE6EEE">
      <w:pPr>
        <w:widowControl w:val="0"/>
        <w:numPr>
          <w:ilvl w:val="1"/>
          <w:numId w:val="26"/>
        </w:numPr>
        <w:shd w:val="clear" w:color="auto" w:fill="FFFFFF"/>
        <w:tabs>
          <w:tab w:val="clear" w:pos="1260"/>
          <w:tab w:val="left" w:pos="709"/>
          <w:tab w:val="left" w:pos="900"/>
          <w:tab w:val="left" w:pos="1080"/>
          <w:tab w:val="left" w:pos="1276"/>
          <w:tab w:val="left" w:pos="1418"/>
        </w:tabs>
        <w:autoSpaceDE w:val="0"/>
        <w:autoSpaceDN w:val="0"/>
        <w:adjustRightInd w:val="0"/>
        <w:ind w:left="0" w:firstLine="0"/>
        <w:jc w:val="both"/>
        <w:rPr>
          <w:sz w:val="22"/>
          <w:szCs w:val="22"/>
        </w:rPr>
      </w:pPr>
      <w:r w:rsidRPr="00BE6EEE">
        <w:rPr>
          <w:sz w:val="22"/>
          <w:szCs w:val="22"/>
        </w:rPr>
        <w:t xml:space="preserve">Заказчик может в любое время до сдачи ему результата работы отказаться от исполнения договора, уплатив </w:t>
      </w:r>
      <w:proofErr w:type="gramStart"/>
      <w:r w:rsidRPr="00BE6EEE">
        <w:rPr>
          <w:sz w:val="22"/>
          <w:szCs w:val="22"/>
        </w:rPr>
        <w:t>подрядчику</w:t>
      </w:r>
      <w:proofErr w:type="gramEnd"/>
      <w:r w:rsidRPr="00BE6EEE">
        <w:rPr>
          <w:sz w:val="22"/>
          <w:szCs w:val="22"/>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BE6EEE" w:rsidRPr="00BE6EEE" w:rsidRDefault="00BE6EEE" w:rsidP="00BE6EEE">
      <w:pPr>
        <w:widowControl w:val="0"/>
        <w:numPr>
          <w:ilvl w:val="1"/>
          <w:numId w:val="26"/>
        </w:numPr>
        <w:shd w:val="clear" w:color="auto" w:fill="FFFFFF"/>
        <w:tabs>
          <w:tab w:val="clear" w:pos="1260"/>
          <w:tab w:val="left" w:pos="709"/>
          <w:tab w:val="left" w:pos="1276"/>
          <w:tab w:val="left" w:pos="1418"/>
        </w:tabs>
        <w:autoSpaceDE w:val="0"/>
        <w:autoSpaceDN w:val="0"/>
        <w:adjustRightInd w:val="0"/>
        <w:ind w:left="0" w:firstLine="0"/>
        <w:jc w:val="both"/>
        <w:rPr>
          <w:sz w:val="22"/>
          <w:szCs w:val="22"/>
        </w:rPr>
      </w:pPr>
      <w:r w:rsidRPr="00BE6EEE">
        <w:rPr>
          <w:sz w:val="22"/>
          <w:szCs w:val="22"/>
        </w:rPr>
        <w:t>Подрядчик вправе  отказаться от исполнения  Договора в случаях:</w:t>
      </w:r>
    </w:p>
    <w:p w:rsidR="00BE6EEE" w:rsidRPr="00BE6EEE" w:rsidRDefault="00BE6EEE" w:rsidP="00BE6EEE">
      <w:pPr>
        <w:widowControl w:val="0"/>
        <w:numPr>
          <w:ilvl w:val="0"/>
          <w:numId w:val="27"/>
        </w:numPr>
        <w:shd w:val="clear" w:color="auto" w:fill="FFFFFF"/>
        <w:tabs>
          <w:tab w:val="num" w:pos="360"/>
          <w:tab w:val="left" w:pos="709"/>
          <w:tab w:val="left" w:pos="900"/>
          <w:tab w:val="left" w:pos="1080"/>
          <w:tab w:val="left" w:pos="1276"/>
          <w:tab w:val="left" w:pos="1418"/>
        </w:tabs>
        <w:autoSpaceDE w:val="0"/>
        <w:autoSpaceDN w:val="0"/>
        <w:adjustRightInd w:val="0"/>
        <w:ind w:left="0" w:firstLine="0"/>
        <w:jc w:val="both"/>
        <w:rPr>
          <w:sz w:val="22"/>
          <w:szCs w:val="22"/>
        </w:rPr>
      </w:pPr>
      <w:r w:rsidRPr="00BE6EEE">
        <w:rPr>
          <w:sz w:val="22"/>
          <w:szCs w:val="22"/>
        </w:rPr>
        <w:t>возбуждения арбитражным судом процедуры банкротства в отношении Заказчика;</w:t>
      </w:r>
    </w:p>
    <w:p w:rsidR="00BE6EEE" w:rsidRPr="00BE6EEE" w:rsidRDefault="00BE6EEE" w:rsidP="00BE6EEE">
      <w:pPr>
        <w:widowControl w:val="0"/>
        <w:numPr>
          <w:ilvl w:val="0"/>
          <w:numId w:val="27"/>
        </w:numPr>
        <w:shd w:val="clear" w:color="auto" w:fill="FFFFFF"/>
        <w:tabs>
          <w:tab w:val="num" w:pos="360"/>
          <w:tab w:val="left" w:pos="709"/>
          <w:tab w:val="left" w:pos="900"/>
          <w:tab w:val="left" w:pos="1080"/>
          <w:tab w:val="left" w:pos="1276"/>
          <w:tab w:val="left" w:pos="1418"/>
        </w:tabs>
        <w:autoSpaceDE w:val="0"/>
        <w:autoSpaceDN w:val="0"/>
        <w:adjustRightInd w:val="0"/>
        <w:ind w:left="0" w:firstLine="0"/>
        <w:jc w:val="both"/>
        <w:rPr>
          <w:sz w:val="22"/>
          <w:szCs w:val="22"/>
        </w:rPr>
      </w:pPr>
      <w:r w:rsidRPr="00BE6EEE">
        <w:rPr>
          <w:sz w:val="22"/>
          <w:szCs w:val="22"/>
        </w:rPr>
        <w:t>остановки Заказчиком выполнения работ по причинам, не зависящим от Подрядчика, на срок, превышающий 30 (тридцать) дней.</w:t>
      </w:r>
    </w:p>
    <w:p w:rsidR="00BE6EEE" w:rsidRPr="00BE6EEE" w:rsidRDefault="00BE6EEE" w:rsidP="00BE6EEE">
      <w:pPr>
        <w:shd w:val="clear" w:color="auto" w:fill="FFFFFF"/>
        <w:tabs>
          <w:tab w:val="left" w:pos="709"/>
          <w:tab w:val="left" w:pos="1276"/>
          <w:tab w:val="left" w:pos="1418"/>
        </w:tabs>
        <w:jc w:val="both"/>
        <w:rPr>
          <w:sz w:val="22"/>
          <w:szCs w:val="22"/>
        </w:rPr>
      </w:pPr>
    </w:p>
    <w:p w:rsidR="00BE6EEE" w:rsidRPr="00BE6EEE" w:rsidRDefault="00BE6EEE" w:rsidP="00BE6EEE">
      <w:pPr>
        <w:pStyle w:val="ConsNormal"/>
        <w:widowControl/>
        <w:numPr>
          <w:ilvl w:val="0"/>
          <w:numId w:val="26"/>
        </w:numPr>
        <w:tabs>
          <w:tab w:val="left" w:pos="709"/>
          <w:tab w:val="left" w:pos="1276"/>
          <w:tab w:val="left" w:pos="1418"/>
        </w:tabs>
        <w:ind w:left="0" w:right="0" w:firstLine="0"/>
        <w:jc w:val="center"/>
        <w:rPr>
          <w:rFonts w:ascii="Times New Roman" w:hAnsi="Times New Roman" w:cs="Times New Roman"/>
          <w:b/>
          <w:sz w:val="22"/>
          <w:szCs w:val="22"/>
        </w:rPr>
      </w:pPr>
      <w:r w:rsidRPr="00BE6EEE">
        <w:rPr>
          <w:rFonts w:ascii="Times New Roman" w:hAnsi="Times New Roman" w:cs="Times New Roman"/>
          <w:b/>
          <w:sz w:val="22"/>
          <w:szCs w:val="22"/>
        </w:rPr>
        <w:t>Срок действия договора</w:t>
      </w:r>
    </w:p>
    <w:p w:rsidR="00BE6EEE" w:rsidRPr="00BE6EEE" w:rsidRDefault="00BE6EEE" w:rsidP="00BE6EEE">
      <w:pPr>
        <w:widowControl w:val="0"/>
        <w:numPr>
          <w:ilvl w:val="1"/>
          <w:numId w:val="26"/>
        </w:numPr>
        <w:shd w:val="clear" w:color="auto" w:fill="FFFFFF"/>
        <w:tabs>
          <w:tab w:val="clear" w:pos="1260"/>
          <w:tab w:val="left" w:pos="709"/>
          <w:tab w:val="left" w:pos="1276"/>
          <w:tab w:val="left" w:pos="1418"/>
        </w:tabs>
        <w:autoSpaceDE w:val="0"/>
        <w:autoSpaceDN w:val="0"/>
        <w:adjustRightInd w:val="0"/>
        <w:ind w:left="0" w:firstLine="0"/>
        <w:jc w:val="both"/>
        <w:rPr>
          <w:sz w:val="22"/>
          <w:szCs w:val="22"/>
        </w:rPr>
      </w:pPr>
      <w:r w:rsidRPr="00BE6EEE">
        <w:rPr>
          <w:b/>
          <w:sz w:val="22"/>
          <w:szCs w:val="22"/>
        </w:rPr>
        <w:t xml:space="preserve"> </w:t>
      </w:r>
      <w:r w:rsidRPr="00BE6EEE">
        <w:rPr>
          <w:sz w:val="22"/>
          <w:szCs w:val="22"/>
        </w:rPr>
        <w:t>Настоящий договор вступает в силу с момента  его подписания и действует  до  «     »                          20     г.</w:t>
      </w:r>
    </w:p>
    <w:p w:rsidR="00BE6EEE" w:rsidRPr="00BE6EEE" w:rsidRDefault="00BE6EEE" w:rsidP="00BE6EEE">
      <w:pPr>
        <w:widowControl w:val="0"/>
        <w:numPr>
          <w:ilvl w:val="1"/>
          <w:numId w:val="26"/>
        </w:numPr>
        <w:shd w:val="clear" w:color="auto" w:fill="FFFFFF"/>
        <w:tabs>
          <w:tab w:val="clear" w:pos="1260"/>
          <w:tab w:val="left" w:pos="709"/>
          <w:tab w:val="left" w:pos="1276"/>
          <w:tab w:val="left" w:pos="1418"/>
        </w:tabs>
        <w:autoSpaceDE w:val="0"/>
        <w:autoSpaceDN w:val="0"/>
        <w:adjustRightInd w:val="0"/>
        <w:ind w:left="0" w:firstLine="0"/>
        <w:jc w:val="both"/>
        <w:rPr>
          <w:sz w:val="22"/>
          <w:szCs w:val="22"/>
        </w:rPr>
      </w:pPr>
      <w:r w:rsidRPr="00BE6EEE">
        <w:rPr>
          <w:sz w:val="22"/>
          <w:szCs w:val="22"/>
        </w:rPr>
        <w:t>Окончание срока действия договора  не освобождает стороны от ответственности за его нарушение.</w:t>
      </w:r>
    </w:p>
    <w:p w:rsidR="00BE6EEE" w:rsidRPr="00BE6EEE" w:rsidRDefault="00BE6EEE" w:rsidP="00BE6EEE">
      <w:pPr>
        <w:widowControl w:val="0"/>
        <w:numPr>
          <w:ilvl w:val="1"/>
          <w:numId w:val="26"/>
        </w:numPr>
        <w:shd w:val="clear" w:color="auto" w:fill="FFFFFF"/>
        <w:tabs>
          <w:tab w:val="clear" w:pos="1260"/>
          <w:tab w:val="left" w:pos="709"/>
          <w:tab w:val="left" w:pos="1276"/>
          <w:tab w:val="left" w:pos="1418"/>
        </w:tabs>
        <w:autoSpaceDE w:val="0"/>
        <w:autoSpaceDN w:val="0"/>
        <w:adjustRightInd w:val="0"/>
        <w:ind w:left="0" w:firstLine="0"/>
        <w:jc w:val="both"/>
        <w:rPr>
          <w:sz w:val="22"/>
          <w:szCs w:val="22"/>
        </w:rPr>
      </w:pPr>
      <w:r w:rsidRPr="00BE6EEE">
        <w:rPr>
          <w:sz w:val="22"/>
          <w:szCs w:val="22"/>
        </w:rPr>
        <w:t xml:space="preserve">После истечения </w:t>
      </w:r>
      <w:proofErr w:type="gramStart"/>
      <w:r w:rsidRPr="00BE6EEE">
        <w:rPr>
          <w:sz w:val="22"/>
          <w:szCs w:val="22"/>
        </w:rPr>
        <w:t>срока действия договора обязательства сторон</w:t>
      </w:r>
      <w:proofErr w:type="gramEnd"/>
      <w:r w:rsidRPr="00BE6EEE">
        <w:rPr>
          <w:sz w:val="22"/>
          <w:szCs w:val="22"/>
        </w:rPr>
        <w:t xml:space="preserve">  по настоящему договору прекращаются, а в части  расчетов действует до полного  исполнения сторонами обязательств. </w:t>
      </w:r>
    </w:p>
    <w:p w:rsidR="00BE6EEE" w:rsidRPr="00BE6EEE" w:rsidRDefault="00BE6EEE" w:rsidP="00BE6EEE">
      <w:pPr>
        <w:widowControl w:val="0"/>
        <w:shd w:val="clear" w:color="auto" w:fill="FFFFFF"/>
        <w:tabs>
          <w:tab w:val="left" w:pos="709"/>
          <w:tab w:val="left" w:pos="1276"/>
          <w:tab w:val="left" w:pos="1418"/>
        </w:tabs>
        <w:autoSpaceDE w:val="0"/>
        <w:autoSpaceDN w:val="0"/>
        <w:adjustRightInd w:val="0"/>
        <w:jc w:val="both"/>
        <w:rPr>
          <w:sz w:val="22"/>
          <w:szCs w:val="22"/>
        </w:rPr>
      </w:pPr>
    </w:p>
    <w:p w:rsidR="00BE6EEE" w:rsidRPr="00BE6EEE" w:rsidRDefault="00BE6EEE" w:rsidP="00BE6EEE">
      <w:pPr>
        <w:numPr>
          <w:ilvl w:val="0"/>
          <w:numId w:val="26"/>
        </w:numPr>
        <w:shd w:val="clear" w:color="auto" w:fill="FFFFFF"/>
        <w:tabs>
          <w:tab w:val="left" w:pos="709"/>
          <w:tab w:val="left" w:pos="1276"/>
          <w:tab w:val="left" w:pos="1418"/>
        </w:tabs>
        <w:ind w:left="0" w:firstLine="0"/>
        <w:jc w:val="center"/>
        <w:rPr>
          <w:b/>
          <w:bCs/>
          <w:sz w:val="22"/>
          <w:szCs w:val="22"/>
        </w:rPr>
      </w:pPr>
      <w:r w:rsidRPr="00BE6EEE">
        <w:rPr>
          <w:b/>
          <w:bCs/>
          <w:sz w:val="22"/>
          <w:szCs w:val="22"/>
        </w:rPr>
        <w:t>Особые условия. Заключительные положения.</w:t>
      </w:r>
    </w:p>
    <w:p w:rsidR="00BE6EEE" w:rsidRPr="00BE6EEE" w:rsidRDefault="00BE6EEE" w:rsidP="00BE6EEE">
      <w:pPr>
        <w:numPr>
          <w:ilvl w:val="1"/>
          <w:numId w:val="26"/>
        </w:numPr>
        <w:tabs>
          <w:tab w:val="clear" w:pos="1260"/>
          <w:tab w:val="num" w:pos="0"/>
          <w:tab w:val="left" w:pos="709"/>
          <w:tab w:val="left" w:pos="993"/>
          <w:tab w:val="left" w:pos="1276"/>
          <w:tab w:val="left" w:pos="1418"/>
        </w:tabs>
        <w:ind w:left="0" w:firstLine="0"/>
        <w:jc w:val="both"/>
        <w:rPr>
          <w:sz w:val="22"/>
          <w:szCs w:val="22"/>
        </w:rPr>
      </w:pPr>
      <w:r w:rsidRPr="00BE6EEE">
        <w:rPr>
          <w:sz w:val="22"/>
          <w:szCs w:val="22"/>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BE6EEE">
        <w:rPr>
          <w:sz w:val="22"/>
          <w:szCs w:val="22"/>
        </w:rPr>
        <w:br/>
        <w:t xml:space="preserve">электронной связи, позволяющей достоверно установить, что документ исходит </w:t>
      </w:r>
      <w:r w:rsidRPr="00BE6EEE">
        <w:rPr>
          <w:sz w:val="22"/>
          <w:szCs w:val="22"/>
        </w:rPr>
        <w:br/>
        <w:t xml:space="preserve">от стороны договора. Документы, переданные указанными способами, должны </w:t>
      </w:r>
      <w:r w:rsidRPr="00BE6EEE">
        <w:rPr>
          <w:sz w:val="22"/>
          <w:szCs w:val="22"/>
        </w:rPr>
        <w:br/>
        <w:t xml:space="preserve">сопровождаться обязательным направлением оригиналов подписанных документов </w:t>
      </w:r>
      <w:r w:rsidRPr="00BE6EEE">
        <w:rPr>
          <w:sz w:val="22"/>
          <w:szCs w:val="22"/>
        </w:rPr>
        <w:br/>
        <w:t xml:space="preserve">заказной почтой в течение 2 (двух) рабочих дней с момента предоставления </w:t>
      </w:r>
      <w:r w:rsidRPr="00BE6EEE">
        <w:rPr>
          <w:sz w:val="22"/>
          <w:szCs w:val="22"/>
        </w:rPr>
        <w:br/>
        <w:t xml:space="preserve">факсовой или электронной копии документа и имеют силу до момента получения </w:t>
      </w:r>
      <w:r w:rsidRPr="00BE6EEE">
        <w:rPr>
          <w:sz w:val="22"/>
          <w:szCs w:val="22"/>
        </w:rPr>
        <w:br/>
        <w:t xml:space="preserve">оригиналов. </w:t>
      </w:r>
    </w:p>
    <w:p w:rsidR="00BE6EEE" w:rsidRPr="00BE6EEE" w:rsidRDefault="00BE6EEE" w:rsidP="00BE6EEE">
      <w:pPr>
        <w:numPr>
          <w:ilvl w:val="1"/>
          <w:numId w:val="26"/>
        </w:numPr>
        <w:shd w:val="clear" w:color="auto" w:fill="FFFFFF"/>
        <w:tabs>
          <w:tab w:val="clear" w:pos="1260"/>
          <w:tab w:val="num" w:pos="0"/>
          <w:tab w:val="left" w:pos="709"/>
          <w:tab w:val="left" w:pos="993"/>
          <w:tab w:val="left" w:pos="1276"/>
          <w:tab w:val="left" w:pos="1418"/>
        </w:tabs>
        <w:ind w:left="0" w:firstLine="0"/>
        <w:jc w:val="both"/>
        <w:rPr>
          <w:sz w:val="22"/>
          <w:szCs w:val="22"/>
        </w:rPr>
      </w:pPr>
      <w:r w:rsidRPr="00BE6EEE">
        <w:rPr>
          <w:sz w:val="22"/>
          <w:szCs w:val="22"/>
        </w:rPr>
        <w:t>При выполнении настоящего Договора Стороны руководствуются нормами законодательства Российской Федерации.</w:t>
      </w:r>
    </w:p>
    <w:p w:rsidR="00BE6EEE" w:rsidRPr="00BE6EEE" w:rsidRDefault="00BE6EEE" w:rsidP="00BE6EEE">
      <w:pPr>
        <w:widowControl w:val="0"/>
        <w:numPr>
          <w:ilvl w:val="1"/>
          <w:numId w:val="26"/>
        </w:numPr>
        <w:shd w:val="clear" w:color="auto" w:fill="FFFFFF"/>
        <w:tabs>
          <w:tab w:val="clear" w:pos="1260"/>
          <w:tab w:val="num" w:pos="0"/>
          <w:tab w:val="left" w:pos="709"/>
          <w:tab w:val="left" w:pos="993"/>
          <w:tab w:val="left" w:pos="1276"/>
          <w:tab w:val="left" w:pos="1418"/>
        </w:tabs>
        <w:ind w:left="0" w:firstLine="0"/>
        <w:jc w:val="both"/>
        <w:rPr>
          <w:sz w:val="22"/>
          <w:szCs w:val="22"/>
        </w:rPr>
      </w:pPr>
      <w:r w:rsidRPr="00BE6EEE">
        <w:rPr>
          <w:sz w:val="22"/>
          <w:szCs w:val="22"/>
        </w:rPr>
        <w:t>Все указанные в Договоре приложения являются его неотъемлемой частью.</w:t>
      </w:r>
    </w:p>
    <w:p w:rsidR="00BE6EEE" w:rsidRPr="00BE6EEE" w:rsidRDefault="00BE6EEE" w:rsidP="00BE6EEE">
      <w:pPr>
        <w:numPr>
          <w:ilvl w:val="1"/>
          <w:numId w:val="26"/>
        </w:numPr>
        <w:shd w:val="clear" w:color="auto" w:fill="FFFFFF"/>
        <w:tabs>
          <w:tab w:val="clear" w:pos="1260"/>
          <w:tab w:val="num" w:pos="0"/>
          <w:tab w:val="left" w:pos="709"/>
          <w:tab w:val="left" w:pos="993"/>
          <w:tab w:val="left" w:pos="1276"/>
          <w:tab w:val="left" w:pos="1418"/>
        </w:tabs>
        <w:ind w:left="0" w:firstLine="0"/>
        <w:rPr>
          <w:sz w:val="22"/>
          <w:szCs w:val="22"/>
        </w:rPr>
      </w:pPr>
      <w:r w:rsidRPr="00BE6EEE">
        <w:rPr>
          <w:sz w:val="22"/>
          <w:szCs w:val="22"/>
        </w:rPr>
        <w:t>Настоящий Договор составлен в двух экземплярах, обладающих равной юридической силой, по одному для каждой из Сторон.</w:t>
      </w:r>
    </w:p>
    <w:p w:rsidR="00BE6EEE" w:rsidRPr="00BE6EEE" w:rsidRDefault="00BE6EEE" w:rsidP="00BE6EEE">
      <w:pPr>
        <w:shd w:val="clear" w:color="auto" w:fill="FFFFFF"/>
        <w:tabs>
          <w:tab w:val="left" w:pos="709"/>
          <w:tab w:val="left" w:pos="993"/>
          <w:tab w:val="left" w:pos="1276"/>
          <w:tab w:val="left" w:pos="1418"/>
        </w:tabs>
        <w:jc w:val="both"/>
        <w:rPr>
          <w:color w:val="0000FF"/>
          <w:sz w:val="22"/>
          <w:szCs w:val="22"/>
        </w:rPr>
      </w:pPr>
    </w:p>
    <w:p w:rsidR="00BE6EEE" w:rsidRPr="00BE6EEE" w:rsidRDefault="00BE6EEE" w:rsidP="00BE6EEE">
      <w:pPr>
        <w:shd w:val="clear" w:color="auto" w:fill="FFFFFF"/>
        <w:tabs>
          <w:tab w:val="left" w:pos="709"/>
          <w:tab w:val="left" w:pos="1276"/>
          <w:tab w:val="left" w:pos="1418"/>
        </w:tabs>
        <w:jc w:val="both"/>
        <w:rPr>
          <w:color w:val="0000FF"/>
          <w:sz w:val="22"/>
          <w:szCs w:val="22"/>
        </w:rPr>
      </w:pPr>
    </w:p>
    <w:p w:rsidR="00BE6EEE" w:rsidRPr="00BE6EEE" w:rsidRDefault="00BE6EEE" w:rsidP="00BE6EEE">
      <w:pPr>
        <w:numPr>
          <w:ilvl w:val="0"/>
          <w:numId w:val="26"/>
        </w:numPr>
        <w:shd w:val="clear" w:color="auto" w:fill="FFFFFF"/>
        <w:tabs>
          <w:tab w:val="left" w:pos="709"/>
          <w:tab w:val="left" w:pos="1276"/>
          <w:tab w:val="left" w:pos="1418"/>
        </w:tabs>
        <w:ind w:left="0" w:firstLine="0"/>
        <w:jc w:val="center"/>
        <w:rPr>
          <w:b/>
          <w:bCs/>
          <w:sz w:val="22"/>
          <w:szCs w:val="22"/>
        </w:rPr>
      </w:pPr>
      <w:r w:rsidRPr="00BE6EEE">
        <w:rPr>
          <w:b/>
          <w:bCs/>
          <w:sz w:val="22"/>
          <w:szCs w:val="22"/>
        </w:rPr>
        <w:t>Приложения к настоящему Договору</w:t>
      </w:r>
    </w:p>
    <w:p w:rsidR="00BE6EEE" w:rsidRPr="00BE6EEE" w:rsidRDefault="00BE6EEE" w:rsidP="00BE6EEE">
      <w:pPr>
        <w:shd w:val="clear" w:color="auto" w:fill="FFFFFF"/>
        <w:tabs>
          <w:tab w:val="left" w:pos="709"/>
          <w:tab w:val="left" w:pos="1276"/>
          <w:tab w:val="left" w:pos="1418"/>
        </w:tabs>
        <w:rPr>
          <w:b/>
          <w:bCs/>
          <w:sz w:val="22"/>
          <w:szCs w:val="22"/>
        </w:rPr>
      </w:pPr>
      <w:r w:rsidRPr="00BE6EEE">
        <w:rPr>
          <w:sz w:val="22"/>
          <w:szCs w:val="22"/>
        </w:rPr>
        <w:t>Приложение №__ «Техническое задание на выполнение работ»</w:t>
      </w:r>
    </w:p>
    <w:p w:rsidR="00BE6EEE" w:rsidRPr="00BE6EEE" w:rsidRDefault="00BE6EEE" w:rsidP="00BE6EEE">
      <w:pPr>
        <w:shd w:val="clear" w:color="auto" w:fill="FFFFFF"/>
        <w:tabs>
          <w:tab w:val="left" w:pos="709"/>
          <w:tab w:val="left" w:pos="1276"/>
          <w:tab w:val="left" w:pos="1418"/>
        </w:tabs>
        <w:jc w:val="both"/>
        <w:rPr>
          <w:bCs/>
          <w:sz w:val="22"/>
          <w:szCs w:val="22"/>
        </w:rPr>
      </w:pPr>
      <w:r w:rsidRPr="00BE6EEE">
        <w:rPr>
          <w:sz w:val="22"/>
          <w:szCs w:val="22"/>
        </w:rPr>
        <w:t>Приложение №__ «Сводная таблица стоимости работ с приложением локальных смет»</w:t>
      </w:r>
    </w:p>
    <w:p w:rsidR="00BE6EEE" w:rsidRPr="00BE6EEE" w:rsidRDefault="00BE6EEE" w:rsidP="00BE6EEE">
      <w:pPr>
        <w:shd w:val="clear" w:color="auto" w:fill="FFFFFF"/>
        <w:tabs>
          <w:tab w:val="left" w:pos="709"/>
          <w:tab w:val="left" w:pos="1276"/>
          <w:tab w:val="left" w:pos="1418"/>
        </w:tabs>
        <w:jc w:val="both"/>
        <w:rPr>
          <w:bCs/>
          <w:sz w:val="22"/>
          <w:szCs w:val="22"/>
        </w:rPr>
      </w:pPr>
      <w:r w:rsidRPr="00BE6EEE">
        <w:rPr>
          <w:sz w:val="22"/>
          <w:szCs w:val="22"/>
        </w:rPr>
        <w:t>Приложение №___ «График выполнения работ»</w:t>
      </w:r>
    </w:p>
    <w:p w:rsidR="00BE6EEE" w:rsidRPr="00BE6EEE" w:rsidRDefault="00BE6EEE" w:rsidP="00BE6EEE">
      <w:pPr>
        <w:shd w:val="clear" w:color="auto" w:fill="FFFFFF"/>
        <w:tabs>
          <w:tab w:val="left" w:pos="709"/>
          <w:tab w:val="left" w:pos="1276"/>
          <w:tab w:val="left" w:pos="1418"/>
        </w:tabs>
        <w:jc w:val="both"/>
        <w:rPr>
          <w:iCs/>
          <w:spacing w:val="-8"/>
          <w:sz w:val="22"/>
          <w:szCs w:val="22"/>
        </w:rPr>
      </w:pPr>
      <w:r w:rsidRPr="00BE6EEE">
        <w:rPr>
          <w:iCs/>
          <w:spacing w:val="-8"/>
          <w:sz w:val="22"/>
          <w:szCs w:val="22"/>
        </w:rPr>
        <w:t>Приложение №___ «Информация о контрагенте» (форма)</w:t>
      </w:r>
    </w:p>
    <w:p w:rsidR="00BE6EEE" w:rsidRPr="00BE6EEE" w:rsidRDefault="00BE6EEE" w:rsidP="00BE6EEE">
      <w:pPr>
        <w:shd w:val="clear" w:color="auto" w:fill="FFFFFF"/>
        <w:tabs>
          <w:tab w:val="left" w:pos="709"/>
          <w:tab w:val="left" w:pos="1276"/>
          <w:tab w:val="left" w:pos="1418"/>
        </w:tabs>
        <w:jc w:val="both"/>
        <w:rPr>
          <w:iCs/>
          <w:spacing w:val="-8"/>
          <w:sz w:val="22"/>
          <w:szCs w:val="22"/>
        </w:rPr>
      </w:pPr>
      <w:r w:rsidRPr="00BE6EEE">
        <w:rPr>
          <w:iCs/>
          <w:spacing w:val="-8"/>
          <w:sz w:val="22"/>
          <w:szCs w:val="22"/>
        </w:rPr>
        <w:t>Приложение №___ «Гарантийное письмо» (форма)</w:t>
      </w:r>
    </w:p>
    <w:p w:rsidR="00BE6EEE" w:rsidRPr="00BE6EEE" w:rsidRDefault="00BE6EEE" w:rsidP="00BE6EEE">
      <w:pPr>
        <w:shd w:val="clear" w:color="auto" w:fill="FFFFFF"/>
        <w:jc w:val="center"/>
        <w:rPr>
          <w:b/>
          <w:bCs/>
          <w:sz w:val="22"/>
          <w:szCs w:val="22"/>
        </w:rPr>
      </w:pPr>
    </w:p>
    <w:p w:rsidR="00BE6EEE" w:rsidRPr="00BE6EEE" w:rsidRDefault="00BE6EEE" w:rsidP="00BE6EEE">
      <w:pPr>
        <w:numPr>
          <w:ilvl w:val="0"/>
          <w:numId w:val="26"/>
        </w:numPr>
        <w:shd w:val="clear" w:color="auto" w:fill="FFFFFF"/>
        <w:jc w:val="center"/>
        <w:rPr>
          <w:b/>
          <w:bCs/>
          <w:sz w:val="22"/>
          <w:szCs w:val="22"/>
        </w:rPr>
      </w:pPr>
      <w:r w:rsidRPr="00BE6EEE">
        <w:rPr>
          <w:b/>
          <w:bCs/>
          <w:sz w:val="22"/>
          <w:szCs w:val="22"/>
        </w:rPr>
        <w:t>Реквизиты и подписи Сторон</w:t>
      </w:r>
    </w:p>
    <w:tbl>
      <w:tblPr>
        <w:tblW w:w="9960" w:type="dxa"/>
        <w:tblInd w:w="335" w:type="dxa"/>
        <w:tblLayout w:type="fixed"/>
        <w:tblLook w:val="04A0" w:firstRow="1" w:lastRow="0" w:firstColumn="1" w:lastColumn="0" w:noHBand="0" w:noVBand="1"/>
      </w:tblPr>
      <w:tblGrid>
        <w:gridCol w:w="4920"/>
        <w:gridCol w:w="5040"/>
      </w:tblGrid>
      <w:tr w:rsidR="00BE6EEE" w:rsidRPr="00BE6EEE" w:rsidTr="00BE6EEE">
        <w:trPr>
          <w:trHeight w:val="679"/>
        </w:trPr>
        <w:tc>
          <w:tcPr>
            <w:tcW w:w="4920" w:type="dxa"/>
          </w:tcPr>
          <w:p w:rsidR="00BE6EEE" w:rsidRPr="00BE6EEE" w:rsidRDefault="00BE6EEE">
            <w:pPr>
              <w:shd w:val="clear" w:color="auto" w:fill="FFFFFF"/>
              <w:rPr>
                <w:sz w:val="22"/>
                <w:szCs w:val="22"/>
              </w:rPr>
            </w:pPr>
          </w:p>
          <w:p w:rsidR="00BE6EEE" w:rsidRPr="00BE6EEE" w:rsidRDefault="00BE6EEE">
            <w:pPr>
              <w:shd w:val="clear" w:color="auto" w:fill="FFFFFF"/>
              <w:ind w:hanging="34"/>
              <w:rPr>
                <w:b/>
                <w:bCs/>
                <w:sz w:val="22"/>
                <w:szCs w:val="22"/>
              </w:rPr>
            </w:pPr>
            <w:r w:rsidRPr="00BE6EEE">
              <w:rPr>
                <w:b/>
                <w:bCs/>
                <w:sz w:val="22"/>
                <w:szCs w:val="22"/>
              </w:rPr>
              <w:t>ЗАКАЗЧИК:</w:t>
            </w:r>
          </w:p>
          <w:p w:rsidR="00BE6EEE" w:rsidRPr="00BE6EEE" w:rsidRDefault="00BE6EEE">
            <w:pPr>
              <w:shd w:val="clear" w:color="auto" w:fill="FFFFFF"/>
              <w:ind w:hanging="34"/>
              <w:rPr>
                <w:bCs/>
                <w:sz w:val="22"/>
                <w:szCs w:val="22"/>
              </w:rPr>
            </w:pPr>
          </w:p>
          <w:p w:rsidR="00BE6EEE" w:rsidRPr="00BE6EEE" w:rsidRDefault="00BE6EEE">
            <w:pPr>
              <w:shd w:val="clear" w:color="auto" w:fill="FFFFFF"/>
              <w:ind w:hanging="34"/>
              <w:rPr>
                <w:sz w:val="22"/>
                <w:szCs w:val="22"/>
              </w:rPr>
            </w:pPr>
          </w:p>
        </w:tc>
        <w:tc>
          <w:tcPr>
            <w:tcW w:w="5040" w:type="dxa"/>
          </w:tcPr>
          <w:p w:rsidR="00BE6EEE" w:rsidRPr="00BE6EEE" w:rsidRDefault="00BE6EEE">
            <w:pPr>
              <w:jc w:val="both"/>
              <w:rPr>
                <w:sz w:val="22"/>
                <w:szCs w:val="22"/>
              </w:rPr>
            </w:pPr>
          </w:p>
          <w:p w:rsidR="00BE6EEE" w:rsidRPr="00BE6EEE" w:rsidRDefault="00BE6EEE">
            <w:pPr>
              <w:shd w:val="clear" w:color="auto" w:fill="FFFFFF"/>
              <w:ind w:firstLine="567"/>
              <w:jc w:val="both"/>
              <w:rPr>
                <w:sz w:val="22"/>
                <w:szCs w:val="22"/>
              </w:rPr>
            </w:pPr>
            <w:r w:rsidRPr="00BE6EEE">
              <w:rPr>
                <w:b/>
                <w:bCs/>
                <w:sz w:val="22"/>
                <w:szCs w:val="22"/>
              </w:rPr>
              <w:t>ПОДРЯДЧИК:</w:t>
            </w:r>
          </w:p>
          <w:p w:rsidR="00BE6EEE" w:rsidRPr="00BE6EEE" w:rsidRDefault="00BE6EEE">
            <w:pPr>
              <w:shd w:val="clear" w:color="auto" w:fill="FFFFFF"/>
              <w:ind w:firstLine="567"/>
              <w:jc w:val="both"/>
              <w:rPr>
                <w:sz w:val="22"/>
                <w:szCs w:val="22"/>
              </w:rPr>
            </w:pPr>
          </w:p>
          <w:p w:rsidR="00BE6EEE" w:rsidRPr="00BE6EEE" w:rsidRDefault="00BE6EEE">
            <w:pPr>
              <w:shd w:val="clear" w:color="auto" w:fill="FFFFFF"/>
              <w:ind w:hanging="34"/>
              <w:jc w:val="both"/>
              <w:rPr>
                <w:b/>
                <w:bCs/>
                <w:sz w:val="22"/>
                <w:szCs w:val="22"/>
              </w:rPr>
            </w:pPr>
          </w:p>
          <w:p w:rsidR="00BE6EEE" w:rsidRPr="00BE6EEE" w:rsidRDefault="00BE6EEE">
            <w:pPr>
              <w:shd w:val="clear" w:color="auto" w:fill="FFFFFF"/>
              <w:ind w:hanging="34"/>
              <w:jc w:val="both"/>
              <w:rPr>
                <w:sz w:val="22"/>
                <w:szCs w:val="22"/>
              </w:rPr>
            </w:pPr>
          </w:p>
        </w:tc>
      </w:tr>
    </w:tbl>
    <w:p w:rsidR="00BE6EEE" w:rsidRPr="00BE6EEE" w:rsidRDefault="00BE6EEE" w:rsidP="00BE6EEE">
      <w:pPr>
        <w:tabs>
          <w:tab w:val="left" w:pos="3712"/>
        </w:tabs>
        <w:ind w:left="5760"/>
        <w:rPr>
          <w:sz w:val="22"/>
          <w:szCs w:val="22"/>
        </w:rPr>
      </w:pPr>
    </w:p>
    <w:p w:rsidR="00BE6EEE" w:rsidRPr="00BE6EEE" w:rsidRDefault="00BE6EEE" w:rsidP="00BE6EEE">
      <w:pPr>
        <w:tabs>
          <w:tab w:val="left" w:pos="3712"/>
        </w:tabs>
        <w:ind w:left="5760"/>
        <w:rPr>
          <w:sz w:val="22"/>
          <w:szCs w:val="22"/>
        </w:rPr>
      </w:pPr>
    </w:p>
    <w:p w:rsidR="00BE6EEE" w:rsidRPr="00BE6EEE" w:rsidRDefault="00BE6EEE" w:rsidP="00BE6EEE">
      <w:pPr>
        <w:tabs>
          <w:tab w:val="left" w:pos="3712"/>
        </w:tabs>
        <w:ind w:left="5760"/>
        <w:rPr>
          <w:sz w:val="22"/>
          <w:szCs w:val="22"/>
        </w:rPr>
      </w:pPr>
    </w:p>
    <w:p w:rsidR="00BE6EEE" w:rsidRPr="00BE6EEE" w:rsidRDefault="00BE6EEE" w:rsidP="00BE6EEE">
      <w:pPr>
        <w:tabs>
          <w:tab w:val="left" w:pos="3712"/>
        </w:tabs>
        <w:ind w:left="5760"/>
        <w:rPr>
          <w:sz w:val="22"/>
          <w:szCs w:val="22"/>
        </w:rPr>
      </w:pPr>
      <w:r w:rsidRPr="00BE6EEE">
        <w:rPr>
          <w:sz w:val="22"/>
          <w:szCs w:val="22"/>
        </w:rPr>
        <w:t xml:space="preserve">Приложение № ____ </w:t>
      </w:r>
    </w:p>
    <w:p w:rsidR="00BE6EEE" w:rsidRPr="00BE6EEE" w:rsidRDefault="00BE6EEE" w:rsidP="00BE6EEE">
      <w:pPr>
        <w:tabs>
          <w:tab w:val="left" w:pos="3712"/>
        </w:tabs>
        <w:ind w:left="5760"/>
        <w:rPr>
          <w:sz w:val="22"/>
          <w:szCs w:val="22"/>
        </w:rPr>
      </w:pPr>
      <w:r w:rsidRPr="00BE6EEE">
        <w:rPr>
          <w:sz w:val="22"/>
          <w:szCs w:val="22"/>
        </w:rPr>
        <w:t>к  договору № _________</w:t>
      </w:r>
    </w:p>
    <w:p w:rsidR="00BE6EEE" w:rsidRPr="00BE6EEE" w:rsidRDefault="00BE6EEE" w:rsidP="00BE6EEE">
      <w:pPr>
        <w:tabs>
          <w:tab w:val="left" w:pos="3712"/>
        </w:tabs>
        <w:ind w:left="5760"/>
        <w:rPr>
          <w:sz w:val="22"/>
          <w:szCs w:val="22"/>
        </w:rPr>
      </w:pPr>
      <w:r w:rsidRPr="00BE6EEE">
        <w:rPr>
          <w:sz w:val="22"/>
          <w:szCs w:val="22"/>
        </w:rPr>
        <w:t xml:space="preserve">от_____.__________20___г.    </w:t>
      </w:r>
    </w:p>
    <w:p w:rsidR="00BE6EEE" w:rsidRPr="00BE6EEE" w:rsidRDefault="00BE6EEE" w:rsidP="00BE6EEE">
      <w:pPr>
        <w:tabs>
          <w:tab w:val="left" w:pos="3712"/>
        </w:tabs>
        <w:ind w:firstLine="540"/>
        <w:jc w:val="center"/>
        <w:rPr>
          <w:b/>
          <w:sz w:val="22"/>
          <w:szCs w:val="22"/>
        </w:rPr>
      </w:pPr>
    </w:p>
    <w:p w:rsidR="00BE6EEE" w:rsidRPr="00BE6EEE" w:rsidRDefault="00BE6EEE" w:rsidP="00BE6EEE">
      <w:pPr>
        <w:tabs>
          <w:tab w:val="left" w:pos="3712"/>
        </w:tabs>
        <w:ind w:left="5760"/>
        <w:rPr>
          <w:sz w:val="22"/>
          <w:szCs w:val="22"/>
        </w:rPr>
      </w:pPr>
    </w:p>
    <w:p w:rsidR="00BE6EEE" w:rsidRPr="00BE6EEE" w:rsidRDefault="00BE6EEE" w:rsidP="00BE6EEE">
      <w:pPr>
        <w:tabs>
          <w:tab w:val="left" w:pos="3712"/>
        </w:tabs>
        <w:ind w:left="5760"/>
        <w:rPr>
          <w:sz w:val="22"/>
          <w:szCs w:val="22"/>
        </w:rPr>
      </w:pPr>
    </w:p>
    <w:p w:rsidR="00BE6EEE" w:rsidRPr="00BE6EEE" w:rsidRDefault="00BE6EEE" w:rsidP="00BE6EEE">
      <w:pPr>
        <w:tabs>
          <w:tab w:val="left" w:pos="3712"/>
        </w:tabs>
        <w:ind w:left="5760"/>
        <w:rPr>
          <w:sz w:val="22"/>
          <w:szCs w:val="22"/>
        </w:rPr>
      </w:pPr>
    </w:p>
    <w:p w:rsidR="00BE6EEE" w:rsidRPr="00BE6EEE" w:rsidRDefault="00BE6EEE" w:rsidP="00BE6EEE">
      <w:pPr>
        <w:tabs>
          <w:tab w:val="left" w:pos="3712"/>
        </w:tabs>
        <w:jc w:val="center"/>
        <w:rPr>
          <w:b/>
          <w:sz w:val="22"/>
          <w:szCs w:val="22"/>
        </w:rPr>
      </w:pPr>
      <w:r w:rsidRPr="00BE6EEE">
        <w:rPr>
          <w:b/>
          <w:sz w:val="22"/>
          <w:szCs w:val="22"/>
        </w:rPr>
        <w:t>Техническое задание</w:t>
      </w:r>
    </w:p>
    <w:p w:rsidR="00BE6EEE" w:rsidRPr="00BE6EEE" w:rsidRDefault="00BE6EEE" w:rsidP="00BE6EEE">
      <w:pPr>
        <w:tabs>
          <w:tab w:val="left" w:pos="3712"/>
        </w:tabs>
        <w:jc w:val="center"/>
        <w:rPr>
          <w:b/>
          <w:sz w:val="22"/>
          <w:szCs w:val="22"/>
        </w:rPr>
      </w:pPr>
      <w:r w:rsidRPr="00BE6EEE">
        <w:rPr>
          <w:b/>
          <w:sz w:val="22"/>
          <w:szCs w:val="22"/>
        </w:rPr>
        <w:t xml:space="preserve">на  разработку проектной и рабочей документации  </w:t>
      </w:r>
    </w:p>
    <w:p w:rsidR="00BE6EEE" w:rsidRPr="00BE6EEE" w:rsidRDefault="00BE6EEE" w:rsidP="00BE6EEE">
      <w:pPr>
        <w:tabs>
          <w:tab w:val="left" w:pos="3712"/>
        </w:tabs>
        <w:ind w:right="265"/>
        <w:jc w:val="center"/>
        <w:rPr>
          <w:b/>
          <w:i/>
          <w:sz w:val="22"/>
          <w:szCs w:val="22"/>
        </w:rPr>
      </w:pPr>
      <w:r w:rsidRPr="00BE6EEE">
        <w:rPr>
          <w:b/>
          <w:i/>
          <w:sz w:val="22"/>
          <w:szCs w:val="22"/>
        </w:rPr>
        <w:t xml:space="preserve">(Наименование объекта) </w:t>
      </w:r>
    </w:p>
    <w:p w:rsidR="00BE6EEE" w:rsidRPr="00BE6EEE" w:rsidRDefault="00BE6EEE" w:rsidP="00BE6EEE">
      <w:pPr>
        <w:tabs>
          <w:tab w:val="left" w:pos="3712"/>
        </w:tabs>
        <w:ind w:left="5760"/>
        <w:rPr>
          <w:sz w:val="22"/>
          <w:szCs w:val="22"/>
        </w:rPr>
      </w:pPr>
    </w:p>
    <w:p w:rsidR="00BE6EEE" w:rsidRPr="00BE6EEE" w:rsidRDefault="00BE6EEE" w:rsidP="00BE6EEE">
      <w:pPr>
        <w:tabs>
          <w:tab w:val="left" w:pos="3712"/>
        </w:tabs>
        <w:ind w:left="5760"/>
        <w:rPr>
          <w:sz w:val="22"/>
          <w:szCs w:val="22"/>
        </w:rPr>
      </w:pPr>
    </w:p>
    <w:p w:rsidR="00BE6EEE" w:rsidRPr="00BE6EEE" w:rsidRDefault="00BE6EEE" w:rsidP="00BE6EEE">
      <w:pPr>
        <w:tabs>
          <w:tab w:val="left" w:pos="3712"/>
        </w:tabs>
        <w:ind w:left="5760"/>
        <w:rPr>
          <w:sz w:val="22"/>
          <w:szCs w:val="22"/>
        </w:rPr>
      </w:pPr>
    </w:p>
    <w:p w:rsidR="00BE6EEE" w:rsidRPr="00BE6EEE" w:rsidRDefault="00BE6EEE" w:rsidP="00BE6EEE">
      <w:pPr>
        <w:tabs>
          <w:tab w:val="left" w:pos="3712"/>
        </w:tabs>
        <w:ind w:left="5760"/>
        <w:rPr>
          <w:sz w:val="22"/>
          <w:szCs w:val="22"/>
        </w:rPr>
      </w:pPr>
    </w:p>
    <w:p w:rsidR="00BE6EEE" w:rsidRPr="00BE6EEE" w:rsidRDefault="00BE6EEE" w:rsidP="00BE6EEE">
      <w:pPr>
        <w:tabs>
          <w:tab w:val="left" w:pos="3712"/>
        </w:tabs>
        <w:ind w:left="5760"/>
        <w:rPr>
          <w:sz w:val="22"/>
          <w:szCs w:val="22"/>
        </w:rPr>
      </w:pPr>
    </w:p>
    <w:p w:rsidR="00BE6EEE" w:rsidRPr="00BE6EEE" w:rsidRDefault="00BE6EEE" w:rsidP="00BE6EEE">
      <w:pPr>
        <w:tabs>
          <w:tab w:val="left" w:pos="3712"/>
        </w:tabs>
        <w:ind w:left="5760"/>
        <w:rPr>
          <w:sz w:val="22"/>
          <w:szCs w:val="22"/>
        </w:rPr>
      </w:pPr>
    </w:p>
    <w:p w:rsidR="00BE6EEE" w:rsidRPr="00BE6EEE" w:rsidRDefault="00BE6EEE" w:rsidP="00BE6EEE">
      <w:pPr>
        <w:tabs>
          <w:tab w:val="left" w:pos="3712"/>
        </w:tabs>
        <w:ind w:left="5760"/>
        <w:rPr>
          <w:sz w:val="22"/>
          <w:szCs w:val="22"/>
        </w:rPr>
      </w:pPr>
    </w:p>
    <w:p w:rsidR="00BE6EEE" w:rsidRPr="00BE6EEE" w:rsidRDefault="00BE6EEE" w:rsidP="00BE6EEE">
      <w:pPr>
        <w:tabs>
          <w:tab w:val="left" w:pos="3712"/>
        </w:tabs>
        <w:ind w:left="5760"/>
        <w:rPr>
          <w:sz w:val="22"/>
          <w:szCs w:val="22"/>
        </w:rPr>
      </w:pPr>
    </w:p>
    <w:p w:rsidR="00BE6EEE" w:rsidRPr="00BE6EEE" w:rsidRDefault="00BE6EEE" w:rsidP="00BE6EEE">
      <w:pPr>
        <w:tabs>
          <w:tab w:val="left" w:pos="3712"/>
        </w:tabs>
        <w:ind w:left="5760"/>
        <w:rPr>
          <w:sz w:val="22"/>
          <w:szCs w:val="22"/>
        </w:rPr>
      </w:pPr>
    </w:p>
    <w:p w:rsidR="00BE6EEE" w:rsidRPr="00BE6EEE" w:rsidRDefault="00BE6EEE" w:rsidP="00BE6EEE">
      <w:pPr>
        <w:tabs>
          <w:tab w:val="left" w:pos="3712"/>
        </w:tabs>
        <w:ind w:left="5760"/>
        <w:rPr>
          <w:sz w:val="22"/>
          <w:szCs w:val="22"/>
        </w:rPr>
      </w:pPr>
    </w:p>
    <w:p w:rsidR="00BE6EEE" w:rsidRPr="00BE6EEE" w:rsidRDefault="00BE6EEE" w:rsidP="00BE6EEE">
      <w:pPr>
        <w:tabs>
          <w:tab w:val="left" w:pos="3712"/>
        </w:tabs>
        <w:ind w:left="5760"/>
        <w:rPr>
          <w:sz w:val="22"/>
          <w:szCs w:val="22"/>
        </w:rPr>
      </w:pPr>
    </w:p>
    <w:p w:rsidR="00BE6EEE" w:rsidRPr="00BE6EEE" w:rsidRDefault="00BE6EEE" w:rsidP="00BE6EEE">
      <w:pPr>
        <w:tabs>
          <w:tab w:val="left" w:pos="3712"/>
        </w:tabs>
        <w:ind w:left="5760"/>
        <w:rPr>
          <w:sz w:val="22"/>
          <w:szCs w:val="22"/>
        </w:rPr>
      </w:pPr>
    </w:p>
    <w:p w:rsidR="00BE6EEE" w:rsidRPr="00BE6EEE" w:rsidRDefault="00BE6EEE" w:rsidP="00BE6EEE">
      <w:pPr>
        <w:tabs>
          <w:tab w:val="left" w:pos="3712"/>
        </w:tabs>
        <w:ind w:left="5760"/>
        <w:rPr>
          <w:sz w:val="22"/>
          <w:szCs w:val="22"/>
        </w:rPr>
      </w:pPr>
    </w:p>
    <w:p w:rsidR="00BE6EEE" w:rsidRPr="00BE6EEE" w:rsidRDefault="00BE6EEE" w:rsidP="00BE6EEE">
      <w:pPr>
        <w:tabs>
          <w:tab w:val="left" w:pos="3712"/>
        </w:tabs>
        <w:ind w:left="5760"/>
        <w:rPr>
          <w:sz w:val="22"/>
          <w:szCs w:val="22"/>
        </w:rPr>
      </w:pPr>
    </w:p>
    <w:p w:rsidR="00BE6EEE" w:rsidRPr="00BE6EEE" w:rsidRDefault="00BE6EEE" w:rsidP="00BE6EEE">
      <w:pPr>
        <w:tabs>
          <w:tab w:val="left" w:pos="3712"/>
        </w:tabs>
        <w:ind w:left="5760"/>
        <w:rPr>
          <w:sz w:val="22"/>
          <w:szCs w:val="22"/>
        </w:rPr>
      </w:pPr>
    </w:p>
    <w:p w:rsidR="00BE6EEE" w:rsidRPr="00BE6EEE" w:rsidRDefault="00BE6EEE" w:rsidP="00BE6EEE">
      <w:pPr>
        <w:tabs>
          <w:tab w:val="left" w:pos="3712"/>
        </w:tabs>
        <w:ind w:left="5760"/>
        <w:rPr>
          <w:sz w:val="22"/>
          <w:szCs w:val="22"/>
        </w:rPr>
      </w:pPr>
    </w:p>
    <w:p w:rsidR="00BE6EEE" w:rsidRPr="00BE6EEE" w:rsidRDefault="00BE6EEE" w:rsidP="00BE6EEE">
      <w:pPr>
        <w:tabs>
          <w:tab w:val="left" w:pos="3712"/>
        </w:tabs>
        <w:ind w:left="5760"/>
        <w:rPr>
          <w:sz w:val="22"/>
          <w:szCs w:val="22"/>
        </w:rPr>
      </w:pPr>
    </w:p>
    <w:p w:rsidR="00BE6EEE" w:rsidRPr="00BE6EEE" w:rsidRDefault="00BE6EEE" w:rsidP="00BE6EEE">
      <w:pPr>
        <w:tabs>
          <w:tab w:val="left" w:pos="3712"/>
        </w:tabs>
        <w:ind w:left="5760"/>
        <w:rPr>
          <w:sz w:val="22"/>
          <w:szCs w:val="22"/>
        </w:rPr>
      </w:pPr>
    </w:p>
    <w:p w:rsidR="00BE6EEE" w:rsidRPr="00BE6EEE" w:rsidRDefault="00BE6EEE" w:rsidP="00BE6EEE">
      <w:pPr>
        <w:tabs>
          <w:tab w:val="left" w:pos="3712"/>
        </w:tabs>
        <w:ind w:left="5760"/>
        <w:rPr>
          <w:sz w:val="22"/>
          <w:szCs w:val="22"/>
        </w:rPr>
      </w:pPr>
    </w:p>
    <w:p w:rsidR="00BE6EEE" w:rsidRPr="00BE6EEE" w:rsidRDefault="00BE6EEE" w:rsidP="00BE6EEE">
      <w:pPr>
        <w:tabs>
          <w:tab w:val="left" w:pos="3712"/>
        </w:tabs>
        <w:ind w:left="5760"/>
        <w:rPr>
          <w:sz w:val="22"/>
          <w:szCs w:val="22"/>
        </w:rPr>
      </w:pPr>
    </w:p>
    <w:p w:rsidR="00BE6EEE" w:rsidRPr="00BE6EEE" w:rsidRDefault="00BE6EEE" w:rsidP="00BE6EEE">
      <w:pPr>
        <w:tabs>
          <w:tab w:val="left" w:pos="3712"/>
        </w:tabs>
        <w:ind w:left="5760"/>
        <w:rPr>
          <w:sz w:val="22"/>
          <w:szCs w:val="22"/>
        </w:rPr>
      </w:pPr>
    </w:p>
    <w:p w:rsidR="00BE6EEE" w:rsidRPr="00BE6EEE" w:rsidRDefault="00BE6EEE" w:rsidP="00BE6EEE">
      <w:pPr>
        <w:tabs>
          <w:tab w:val="left" w:pos="3712"/>
        </w:tabs>
        <w:ind w:left="5760"/>
        <w:rPr>
          <w:sz w:val="22"/>
          <w:szCs w:val="22"/>
        </w:rPr>
      </w:pPr>
    </w:p>
    <w:p w:rsidR="00BE6EEE" w:rsidRPr="00BE6EEE" w:rsidRDefault="00BE6EEE" w:rsidP="00BE6EEE">
      <w:pPr>
        <w:tabs>
          <w:tab w:val="left" w:pos="3712"/>
        </w:tabs>
        <w:ind w:left="5760"/>
        <w:rPr>
          <w:sz w:val="22"/>
          <w:szCs w:val="22"/>
        </w:rPr>
      </w:pPr>
    </w:p>
    <w:tbl>
      <w:tblPr>
        <w:tblW w:w="0" w:type="auto"/>
        <w:tblLook w:val="01E0" w:firstRow="1" w:lastRow="1" w:firstColumn="1" w:lastColumn="1" w:noHBand="0" w:noVBand="0"/>
      </w:tblPr>
      <w:tblGrid>
        <w:gridCol w:w="4785"/>
        <w:gridCol w:w="4786"/>
      </w:tblGrid>
      <w:tr w:rsidR="00BE6EEE" w:rsidRPr="00BE6EEE" w:rsidTr="00BE6EEE">
        <w:tc>
          <w:tcPr>
            <w:tcW w:w="4785" w:type="dxa"/>
            <w:hideMark/>
          </w:tcPr>
          <w:p w:rsidR="00BE6EEE" w:rsidRPr="00BE6EEE" w:rsidRDefault="00BE6EEE">
            <w:pPr>
              <w:rPr>
                <w:bCs/>
                <w:sz w:val="22"/>
                <w:szCs w:val="22"/>
              </w:rPr>
            </w:pPr>
            <w:r w:rsidRPr="00BE6EEE">
              <w:rPr>
                <w:b/>
                <w:bCs/>
                <w:sz w:val="22"/>
                <w:szCs w:val="22"/>
              </w:rPr>
              <w:t>Заказчик:</w:t>
            </w:r>
          </w:p>
        </w:tc>
        <w:tc>
          <w:tcPr>
            <w:tcW w:w="4786" w:type="dxa"/>
            <w:hideMark/>
          </w:tcPr>
          <w:p w:rsidR="00BE6EEE" w:rsidRPr="00BE6EEE" w:rsidRDefault="00BE6EEE">
            <w:pPr>
              <w:rPr>
                <w:bCs/>
                <w:sz w:val="22"/>
                <w:szCs w:val="22"/>
              </w:rPr>
            </w:pPr>
            <w:r w:rsidRPr="00BE6EEE">
              <w:rPr>
                <w:b/>
                <w:bCs/>
                <w:sz w:val="22"/>
                <w:szCs w:val="22"/>
              </w:rPr>
              <w:t xml:space="preserve"> Подрядчик: </w:t>
            </w:r>
          </w:p>
        </w:tc>
      </w:tr>
      <w:tr w:rsidR="00BE6EEE" w:rsidRPr="00BE6EEE" w:rsidTr="00BE6EEE">
        <w:tc>
          <w:tcPr>
            <w:tcW w:w="4785" w:type="dxa"/>
          </w:tcPr>
          <w:p w:rsidR="00BE6EEE" w:rsidRPr="00BE6EEE" w:rsidRDefault="00BE6EEE">
            <w:pPr>
              <w:rPr>
                <w:bCs/>
                <w:sz w:val="22"/>
                <w:szCs w:val="22"/>
              </w:rPr>
            </w:pPr>
          </w:p>
          <w:p w:rsidR="00BE6EEE" w:rsidRPr="00BE6EEE" w:rsidRDefault="00BE6EEE">
            <w:pPr>
              <w:rPr>
                <w:bCs/>
                <w:sz w:val="22"/>
                <w:szCs w:val="22"/>
              </w:rPr>
            </w:pPr>
          </w:p>
          <w:p w:rsidR="00BE6EEE" w:rsidRPr="00BE6EEE" w:rsidRDefault="00BE6EEE">
            <w:pPr>
              <w:rPr>
                <w:bCs/>
                <w:sz w:val="22"/>
                <w:szCs w:val="22"/>
              </w:rPr>
            </w:pPr>
          </w:p>
          <w:p w:rsidR="00BE6EEE" w:rsidRPr="00BE6EEE" w:rsidRDefault="00BE6EEE">
            <w:pPr>
              <w:rPr>
                <w:bCs/>
                <w:sz w:val="22"/>
                <w:szCs w:val="22"/>
              </w:rPr>
            </w:pPr>
          </w:p>
          <w:p w:rsidR="00BE6EEE" w:rsidRPr="00BE6EEE" w:rsidRDefault="00BE6EEE">
            <w:pPr>
              <w:rPr>
                <w:bCs/>
                <w:sz w:val="22"/>
                <w:szCs w:val="22"/>
              </w:rPr>
            </w:pPr>
          </w:p>
        </w:tc>
        <w:tc>
          <w:tcPr>
            <w:tcW w:w="4786" w:type="dxa"/>
          </w:tcPr>
          <w:p w:rsidR="00BE6EEE" w:rsidRPr="00BE6EEE" w:rsidRDefault="00BE6EEE">
            <w:pPr>
              <w:ind w:firstLine="709"/>
              <w:jc w:val="center"/>
              <w:rPr>
                <w:bCs/>
                <w:sz w:val="22"/>
                <w:szCs w:val="22"/>
              </w:rPr>
            </w:pPr>
          </w:p>
        </w:tc>
      </w:tr>
    </w:tbl>
    <w:p w:rsidR="00BE6EEE" w:rsidRPr="00BE6EEE" w:rsidRDefault="00BE6EEE" w:rsidP="00BE6EEE">
      <w:pPr>
        <w:tabs>
          <w:tab w:val="left" w:pos="3712"/>
        </w:tabs>
        <w:ind w:left="5760"/>
        <w:rPr>
          <w:sz w:val="22"/>
          <w:szCs w:val="22"/>
        </w:rPr>
      </w:pPr>
    </w:p>
    <w:p w:rsidR="00BE6EEE" w:rsidRPr="00BE6EEE" w:rsidRDefault="00BE6EEE" w:rsidP="00BE6EEE">
      <w:pPr>
        <w:tabs>
          <w:tab w:val="left" w:pos="3712"/>
        </w:tabs>
        <w:ind w:left="5760"/>
        <w:rPr>
          <w:sz w:val="22"/>
          <w:szCs w:val="22"/>
        </w:rPr>
      </w:pPr>
    </w:p>
    <w:p w:rsidR="00BE6EEE" w:rsidRPr="00BE6EEE" w:rsidRDefault="00BE6EEE" w:rsidP="00BE6EEE">
      <w:pPr>
        <w:tabs>
          <w:tab w:val="left" w:pos="3712"/>
        </w:tabs>
        <w:ind w:left="5760"/>
        <w:rPr>
          <w:sz w:val="22"/>
          <w:szCs w:val="22"/>
        </w:rPr>
      </w:pPr>
    </w:p>
    <w:p w:rsidR="00BE6EEE" w:rsidRPr="00BE6EEE" w:rsidRDefault="00BE6EEE" w:rsidP="00BE6EEE">
      <w:pPr>
        <w:tabs>
          <w:tab w:val="left" w:pos="3712"/>
        </w:tabs>
        <w:ind w:left="5760"/>
        <w:rPr>
          <w:sz w:val="22"/>
          <w:szCs w:val="22"/>
        </w:rPr>
      </w:pPr>
    </w:p>
    <w:p w:rsidR="00BE6EEE" w:rsidRDefault="00BE6EEE" w:rsidP="00BE6EEE">
      <w:pPr>
        <w:tabs>
          <w:tab w:val="left" w:pos="3712"/>
        </w:tabs>
        <w:ind w:left="5760"/>
        <w:rPr>
          <w:sz w:val="22"/>
          <w:szCs w:val="22"/>
        </w:rPr>
      </w:pPr>
    </w:p>
    <w:p w:rsidR="00BE6EEE" w:rsidRDefault="00BE6EEE" w:rsidP="00BE6EEE">
      <w:pPr>
        <w:tabs>
          <w:tab w:val="left" w:pos="3712"/>
        </w:tabs>
        <w:ind w:left="5760"/>
        <w:rPr>
          <w:sz w:val="22"/>
          <w:szCs w:val="22"/>
        </w:rPr>
      </w:pPr>
    </w:p>
    <w:p w:rsidR="00BE6EEE" w:rsidRDefault="00BE6EEE" w:rsidP="00BE6EEE">
      <w:pPr>
        <w:tabs>
          <w:tab w:val="left" w:pos="3712"/>
        </w:tabs>
        <w:ind w:left="5760"/>
        <w:rPr>
          <w:sz w:val="22"/>
          <w:szCs w:val="22"/>
        </w:rPr>
      </w:pPr>
    </w:p>
    <w:p w:rsidR="00BE6EEE" w:rsidRDefault="00BE6EEE" w:rsidP="00BE6EEE">
      <w:pPr>
        <w:tabs>
          <w:tab w:val="left" w:pos="3712"/>
        </w:tabs>
        <w:ind w:left="5760"/>
        <w:rPr>
          <w:sz w:val="22"/>
          <w:szCs w:val="22"/>
        </w:rPr>
      </w:pPr>
    </w:p>
    <w:p w:rsidR="00BE6EEE" w:rsidRDefault="00BE6EEE" w:rsidP="00BE6EEE">
      <w:pPr>
        <w:tabs>
          <w:tab w:val="left" w:pos="3712"/>
        </w:tabs>
        <w:ind w:left="5760"/>
        <w:rPr>
          <w:sz w:val="22"/>
          <w:szCs w:val="22"/>
        </w:rPr>
      </w:pPr>
    </w:p>
    <w:p w:rsidR="00BE6EEE" w:rsidRDefault="00BE6EEE" w:rsidP="00BE6EEE">
      <w:pPr>
        <w:tabs>
          <w:tab w:val="left" w:pos="3712"/>
        </w:tabs>
        <w:ind w:left="5760"/>
        <w:rPr>
          <w:sz w:val="22"/>
          <w:szCs w:val="22"/>
        </w:rPr>
      </w:pPr>
    </w:p>
    <w:p w:rsidR="00BE6EEE" w:rsidRDefault="00BE6EEE" w:rsidP="00BE6EEE">
      <w:pPr>
        <w:tabs>
          <w:tab w:val="left" w:pos="3712"/>
        </w:tabs>
        <w:ind w:left="5760"/>
        <w:rPr>
          <w:sz w:val="22"/>
          <w:szCs w:val="22"/>
        </w:rPr>
      </w:pPr>
    </w:p>
    <w:p w:rsidR="00BE6EEE" w:rsidRPr="00BE6EEE" w:rsidRDefault="00BE6EEE" w:rsidP="00BE6EEE">
      <w:pPr>
        <w:tabs>
          <w:tab w:val="left" w:pos="3712"/>
        </w:tabs>
        <w:ind w:left="5760"/>
        <w:rPr>
          <w:sz w:val="22"/>
          <w:szCs w:val="22"/>
        </w:rPr>
      </w:pPr>
    </w:p>
    <w:p w:rsidR="00BE6EEE" w:rsidRPr="00BE6EEE" w:rsidRDefault="00BE6EEE" w:rsidP="00BE6EEE">
      <w:pPr>
        <w:jc w:val="center"/>
        <w:rPr>
          <w:b/>
          <w:sz w:val="22"/>
          <w:szCs w:val="22"/>
        </w:rPr>
      </w:pPr>
    </w:p>
    <w:tbl>
      <w:tblPr>
        <w:tblpPr w:leftFromText="180" w:rightFromText="180" w:vertAnchor="text" w:horzAnchor="page" w:tblpX="7894" w:tblpY="120"/>
        <w:tblW w:w="0" w:type="auto"/>
        <w:tblLook w:val="04A0" w:firstRow="1" w:lastRow="0" w:firstColumn="1" w:lastColumn="0" w:noHBand="0" w:noVBand="1"/>
      </w:tblPr>
      <w:tblGrid>
        <w:gridCol w:w="3394"/>
      </w:tblGrid>
      <w:tr w:rsidR="00BE6EEE" w:rsidRPr="00BE6EEE" w:rsidTr="00BE6EEE">
        <w:trPr>
          <w:trHeight w:val="707"/>
        </w:trPr>
        <w:tc>
          <w:tcPr>
            <w:tcW w:w="3394" w:type="dxa"/>
          </w:tcPr>
          <w:p w:rsidR="00BE6EEE" w:rsidRPr="00BE6EEE" w:rsidRDefault="00BE6EEE">
            <w:pPr>
              <w:tabs>
                <w:tab w:val="left" w:pos="3712"/>
              </w:tabs>
              <w:rPr>
                <w:sz w:val="22"/>
                <w:szCs w:val="22"/>
              </w:rPr>
            </w:pPr>
            <w:r w:rsidRPr="00BE6EEE">
              <w:rPr>
                <w:sz w:val="22"/>
                <w:szCs w:val="22"/>
              </w:rPr>
              <w:lastRenderedPageBreak/>
              <w:t>Приложение № ____</w:t>
            </w:r>
          </w:p>
          <w:p w:rsidR="00BE6EEE" w:rsidRPr="00BE6EEE" w:rsidRDefault="00BE6EEE">
            <w:pPr>
              <w:tabs>
                <w:tab w:val="left" w:pos="3712"/>
              </w:tabs>
              <w:rPr>
                <w:sz w:val="22"/>
                <w:szCs w:val="22"/>
              </w:rPr>
            </w:pPr>
            <w:r w:rsidRPr="00BE6EEE">
              <w:rPr>
                <w:sz w:val="22"/>
                <w:szCs w:val="22"/>
              </w:rPr>
              <w:t>к  договору № _________</w:t>
            </w:r>
          </w:p>
          <w:p w:rsidR="00BE6EEE" w:rsidRPr="00BE6EEE" w:rsidRDefault="00BE6EEE">
            <w:pPr>
              <w:tabs>
                <w:tab w:val="left" w:pos="3712"/>
              </w:tabs>
              <w:rPr>
                <w:sz w:val="22"/>
                <w:szCs w:val="22"/>
              </w:rPr>
            </w:pPr>
            <w:r w:rsidRPr="00BE6EEE">
              <w:rPr>
                <w:sz w:val="22"/>
                <w:szCs w:val="22"/>
              </w:rPr>
              <w:t xml:space="preserve">от_____.__________20    г.    </w:t>
            </w:r>
          </w:p>
          <w:p w:rsidR="00BE6EEE" w:rsidRPr="00BE6EEE" w:rsidRDefault="00BE6EEE">
            <w:pPr>
              <w:rPr>
                <w:sz w:val="22"/>
                <w:szCs w:val="22"/>
              </w:rPr>
            </w:pPr>
          </w:p>
        </w:tc>
      </w:tr>
    </w:tbl>
    <w:p w:rsidR="00BE6EEE" w:rsidRDefault="00BE6EEE" w:rsidP="00BE6EEE">
      <w:pPr>
        <w:jc w:val="center"/>
        <w:rPr>
          <w:b/>
          <w:sz w:val="22"/>
          <w:szCs w:val="22"/>
        </w:rPr>
      </w:pPr>
    </w:p>
    <w:p w:rsidR="00BE6EEE" w:rsidRDefault="00BE6EEE" w:rsidP="00BE6EEE">
      <w:pPr>
        <w:jc w:val="center"/>
        <w:rPr>
          <w:b/>
          <w:sz w:val="22"/>
          <w:szCs w:val="22"/>
        </w:rPr>
      </w:pPr>
    </w:p>
    <w:p w:rsidR="00BE6EEE" w:rsidRPr="00BE6EEE" w:rsidRDefault="00BE6EEE" w:rsidP="00BE6EEE">
      <w:pPr>
        <w:jc w:val="center"/>
        <w:rPr>
          <w:b/>
          <w:sz w:val="22"/>
          <w:szCs w:val="22"/>
        </w:rPr>
      </w:pPr>
    </w:p>
    <w:p w:rsidR="00BE6EEE" w:rsidRPr="00BE6EEE" w:rsidRDefault="00BE6EEE" w:rsidP="00BE6EEE">
      <w:pPr>
        <w:jc w:val="center"/>
        <w:rPr>
          <w:b/>
          <w:sz w:val="22"/>
          <w:szCs w:val="22"/>
        </w:rPr>
      </w:pPr>
    </w:p>
    <w:p w:rsidR="00BE6EEE" w:rsidRPr="00BE6EEE" w:rsidRDefault="00BE6EEE" w:rsidP="00BE6EEE">
      <w:pPr>
        <w:jc w:val="center"/>
        <w:rPr>
          <w:b/>
          <w:sz w:val="22"/>
          <w:szCs w:val="22"/>
        </w:rPr>
      </w:pPr>
    </w:p>
    <w:p w:rsidR="00BE6EEE" w:rsidRPr="00BE6EEE" w:rsidRDefault="00BE6EEE" w:rsidP="00BE6EEE">
      <w:pPr>
        <w:jc w:val="center"/>
        <w:rPr>
          <w:b/>
          <w:sz w:val="22"/>
          <w:szCs w:val="22"/>
        </w:rPr>
      </w:pPr>
    </w:p>
    <w:p w:rsidR="00BE6EEE" w:rsidRPr="00BE6EEE" w:rsidRDefault="00BE6EEE" w:rsidP="00BE6EEE">
      <w:pPr>
        <w:jc w:val="center"/>
        <w:rPr>
          <w:b/>
          <w:sz w:val="22"/>
          <w:szCs w:val="22"/>
        </w:rPr>
      </w:pPr>
    </w:p>
    <w:p w:rsidR="00BE6EEE" w:rsidRPr="00BE6EEE" w:rsidRDefault="00BE6EEE" w:rsidP="00BE6EEE">
      <w:pPr>
        <w:jc w:val="center"/>
        <w:rPr>
          <w:b/>
          <w:sz w:val="22"/>
          <w:szCs w:val="22"/>
        </w:rPr>
      </w:pPr>
    </w:p>
    <w:p w:rsidR="00BE6EEE" w:rsidRPr="00BE6EEE" w:rsidRDefault="00BE6EEE" w:rsidP="00BE6EEE">
      <w:pPr>
        <w:jc w:val="center"/>
        <w:rPr>
          <w:b/>
          <w:sz w:val="22"/>
          <w:szCs w:val="22"/>
        </w:rPr>
      </w:pPr>
      <w:r w:rsidRPr="00BE6EEE">
        <w:rPr>
          <w:b/>
          <w:sz w:val="22"/>
          <w:szCs w:val="22"/>
        </w:rPr>
        <w:t xml:space="preserve">СВОДНАЯ ТАБЛИЦА СТОИМОСТИ РАБОТ </w:t>
      </w:r>
    </w:p>
    <w:p w:rsidR="00BE6EEE" w:rsidRPr="00BE6EEE" w:rsidRDefault="00BE6EEE" w:rsidP="00BE6EEE">
      <w:pPr>
        <w:tabs>
          <w:tab w:val="left" w:pos="3712"/>
        </w:tabs>
        <w:jc w:val="center"/>
        <w:rPr>
          <w:sz w:val="22"/>
          <w:szCs w:val="22"/>
        </w:rPr>
      </w:pPr>
      <w:r w:rsidRPr="00BE6EEE">
        <w:rPr>
          <w:sz w:val="22"/>
          <w:szCs w:val="22"/>
        </w:rPr>
        <w:t>(Наименование объекта)</w:t>
      </w:r>
    </w:p>
    <w:p w:rsidR="00BE6EEE" w:rsidRPr="00BE6EEE" w:rsidRDefault="00BE6EEE" w:rsidP="00BE6EEE">
      <w:pPr>
        <w:rPr>
          <w:sz w:val="22"/>
          <w:szCs w:val="22"/>
        </w:rPr>
      </w:pPr>
      <w:r w:rsidRPr="00BE6EEE">
        <w:rPr>
          <w:sz w:val="22"/>
          <w:szCs w:val="22"/>
        </w:rPr>
        <w:t xml:space="preserve"> </w:t>
      </w:r>
    </w:p>
    <w:p w:rsidR="00BE6EEE" w:rsidRPr="00BE6EEE" w:rsidRDefault="00BE6EEE" w:rsidP="00BE6EEE">
      <w:pPr>
        <w:rPr>
          <w:sz w:val="22"/>
          <w:szCs w:val="22"/>
        </w:rPr>
      </w:pPr>
    </w:p>
    <w:tbl>
      <w:tblPr>
        <w:tblW w:w="9500" w:type="dxa"/>
        <w:tblInd w:w="93" w:type="dxa"/>
        <w:tblLook w:val="04A0" w:firstRow="1" w:lastRow="0" w:firstColumn="1" w:lastColumn="0" w:noHBand="0" w:noVBand="1"/>
      </w:tblPr>
      <w:tblGrid>
        <w:gridCol w:w="531"/>
        <w:gridCol w:w="3820"/>
        <w:gridCol w:w="1400"/>
        <w:gridCol w:w="860"/>
        <w:gridCol w:w="940"/>
        <w:gridCol w:w="1960"/>
      </w:tblGrid>
      <w:tr w:rsidR="00BE6EEE" w:rsidRPr="00BE6EEE" w:rsidTr="00BE6EEE">
        <w:trPr>
          <w:trHeight w:val="675"/>
        </w:trPr>
        <w:tc>
          <w:tcPr>
            <w:tcW w:w="520" w:type="dxa"/>
            <w:tcBorders>
              <w:top w:val="single" w:sz="8" w:space="0" w:color="auto"/>
              <w:left w:val="single" w:sz="8" w:space="0" w:color="auto"/>
              <w:bottom w:val="single" w:sz="8" w:space="0" w:color="auto"/>
              <w:right w:val="single" w:sz="4" w:space="0" w:color="auto"/>
            </w:tcBorders>
            <w:vAlign w:val="center"/>
            <w:hideMark/>
          </w:tcPr>
          <w:p w:rsidR="00BE6EEE" w:rsidRPr="00BE6EEE" w:rsidRDefault="00BE6EEE">
            <w:pPr>
              <w:jc w:val="center"/>
              <w:rPr>
                <w:rFonts w:ascii="Times New Roman CYR" w:hAnsi="Times New Roman CYR" w:cs="Times New Roman CYR"/>
                <w:b/>
                <w:bCs/>
                <w:sz w:val="22"/>
                <w:szCs w:val="22"/>
              </w:rPr>
            </w:pPr>
            <w:r w:rsidRPr="00BE6EEE">
              <w:rPr>
                <w:rFonts w:ascii="Times New Roman CYR" w:hAnsi="Times New Roman CYR" w:cs="Times New Roman CYR"/>
                <w:b/>
                <w:bCs/>
                <w:sz w:val="22"/>
                <w:szCs w:val="22"/>
              </w:rPr>
              <w:t xml:space="preserve">№ </w:t>
            </w:r>
            <w:proofErr w:type="gramStart"/>
            <w:r w:rsidRPr="00BE6EEE">
              <w:rPr>
                <w:rFonts w:ascii="Times New Roman CYR" w:hAnsi="Times New Roman CYR" w:cs="Times New Roman CYR"/>
                <w:b/>
                <w:bCs/>
                <w:sz w:val="22"/>
                <w:szCs w:val="22"/>
              </w:rPr>
              <w:t>п</w:t>
            </w:r>
            <w:proofErr w:type="gramEnd"/>
            <w:r w:rsidRPr="00BE6EEE">
              <w:rPr>
                <w:rFonts w:ascii="Times New Roman CYR" w:hAnsi="Times New Roman CYR" w:cs="Times New Roman CYR"/>
                <w:b/>
                <w:bCs/>
                <w:sz w:val="22"/>
                <w:szCs w:val="22"/>
              </w:rPr>
              <w:t>/п</w:t>
            </w:r>
          </w:p>
        </w:tc>
        <w:tc>
          <w:tcPr>
            <w:tcW w:w="3820" w:type="dxa"/>
            <w:tcBorders>
              <w:top w:val="single" w:sz="8" w:space="0" w:color="auto"/>
              <w:left w:val="nil"/>
              <w:bottom w:val="single" w:sz="8" w:space="0" w:color="auto"/>
              <w:right w:val="single" w:sz="4" w:space="0" w:color="auto"/>
            </w:tcBorders>
            <w:noWrap/>
            <w:vAlign w:val="center"/>
            <w:hideMark/>
          </w:tcPr>
          <w:p w:rsidR="00BE6EEE" w:rsidRPr="00BE6EEE" w:rsidRDefault="00BE6EEE">
            <w:pPr>
              <w:jc w:val="center"/>
              <w:rPr>
                <w:rFonts w:ascii="Times New Roman CYR" w:hAnsi="Times New Roman CYR" w:cs="Times New Roman CYR"/>
                <w:b/>
                <w:bCs/>
                <w:sz w:val="22"/>
                <w:szCs w:val="22"/>
              </w:rPr>
            </w:pPr>
            <w:r w:rsidRPr="00BE6EEE">
              <w:rPr>
                <w:rFonts w:ascii="Times New Roman CYR" w:hAnsi="Times New Roman CYR" w:cs="Times New Roman CYR"/>
                <w:b/>
                <w:bCs/>
                <w:sz w:val="22"/>
                <w:szCs w:val="22"/>
              </w:rPr>
              <w:t>Наименование работ</w:t>
            </w:r>
          </w:p>
        </w:tc>
        <w:tc>
          <w:tcPr>
            <w:tcW w:w="1400" w:type="dxa"/>
            <w:tcBorders>
              <w:top w:val="single" w:sz="8" w:space="0" w:color="auto"/>
              <w:left w:val="nil"/>
              <w:bottom w:val="single" w:sz="8" w:space="0" w:color="auto"/>
              <w:right w:val="single" w:sz="4" w:space="0" w:color="auto"/>
            </w:tcBorders>
            <w:noWrap/>
            <w:vAlign w:val="center"/>
            <w:hideMark/>
          </w:tcPr>
          <w:p w:rsidR="00BE6EEE" w:rsidRPr="00BE6EEE" w:rsidRDefault="00BE6EEE">
            <w:pPr>
              <w:jc w:val="center"/>
              <w:rPr>
                <w:rFonts w:ascii="Times New Roman CYR" w:hAnsi="Times New Roman CYR" w:cs="Times New Roman CYR"/>
                <w:b/>
                <w:bCs/>
                <w:sz w:val="22"/>
                <w:szCs w:val="22"/>
              </w:rPr>
            </w:pPr>
            <w:r w:rsidRPr="00BE6EEE">
              <w:rPr>
                <w:rFonts w:ascii="Times New Roman CYR" w:hAnsi="Times New Roman CYR" w:cs="Times New Roman CYR"/>
                <w:b/>
                <w:bCs/>
                <w:sz w:val="22"/>
                <w:szCs w:val="22"/>
              </w:rPr>
              <w:t>Основание</w:t>
            </w:r>
          </w:p>
        </w:tc>
        <w:tc>
          <w:tcPr>
            <w:tcW w:w="860" w:type="dxa"/>
            <w:tcBorders>
              <w:top w:val="single" w:sz="8" w:space="0" w:color="auto"/>
              <w:left w:val="nil"/>
              <w:bottom w:val="single" w:sz="8" w:space="0" w:color="auto"/>
              <w:right w:val="single" w:sz="4" w:space="0" w:color="auto"/>
            </w:tcBorders>
            <w:vAlign w:val="center"/>
            <w:hideMark/>
          </w:tcPr>
          <w:p w:rsidR="00BE6EEE" w:rsidRPr="00BE6EEE" w:rsidRDefault="00BE6EEE">
            <w:pPr>
              <w:jc w:val="center"/>
              <w:rPr>
                <w:rFonts w:ascii="Times New Roman CYR" w:hAnsi="Times New Roman CYR" w:cs="Times New Roman CYR"/>
                <w:b/>
                <w:bCs/>
                <w:sz w:val="22"/>
                <w:szCs w:val="22"/>
              </w:rPr>
            </w:pPr>
            <w:r w:rsidRPr="00BE6EEE">
              <w:rPr>
                <w:rFonts w:ascii="Times New Roman CYR" w:hAnsi="Times New Roman CYR" w:cs="Times New Roman CYR"/>
                <w:b/>
                <w:bCs/>
                <w:sz w:val="22"/>
                <w:szCs w:val="22"/>
              </w:rPr>
              <w:t>Ед. изм.</w:t>
            </w:r>
          </w:p>
        </w:tc>
        <w:tc>
          <w:tcPr>
            <w:tcW w:w="940" w:type="dxa"/>
            <w:tcBorders>
              <w:top w:val="single" w:sz="8" w:space="0" w:color="auto"/>
              <w:left w:val="nil"/>
              <w:bottom w:val="single" w:sz="8" w:space="0" w:color="auto"/>
              <w:right w:val="single" w:sz="4" w:space="0" w:color="auto"/>
            </w:tcBorders>
            <w:noWrap/>
            <w:vAlign w:val="center"/>
            <w:hideMark/>
          </w:tcPr>
          <w:p w:rsidR="00BE6EEE" w:rsidRPr="00BE6EEE" w:rsidRDefault="00BE6EEE">
            <w:pPr>
              <w:jc w:val="center"/>
              <w:rPr>
                <w:rFonts w:ascii="Times New Roman CYR" w:hAnsi="Times New Roman CYR" w:cs="Times New Roman CYR"/>
                <w:b/>
                <w:bCs/>
                <w:sz w:val="22"/>
                <w:szCs w:val="22"/>
              </w:rPr>
            </w:pPr>
            <w:r w:rsidRPr="00BE6EEE">
              <w:rPr>
                <w:rFonts w:ascii="Times New Roman CYR" w:hAnsi="Times New Roman CYR" w:cs="Times New Roman CYR"/>
                <w:b/>
                <w:bCs/>
                <w:sz w:val="22"/>
                <w:szCs w:val="22"/>
              </w:rPr>
              <w:t>Кол-во</w:t>
            </w:r>
          </w:p>
        </w:tc>
        <w:tc>
          <w:tcPr>
            <w:tcW w:w="1960" w:type="dxa"/>
            <w:tcBorders>
              <w:top w:val="single" w:sz="8" w:space="0" w:color="auto"/>
              <w:left w:val="nil"/>
              <w:bottom w:val="single" w:sz="8" w:space="0" w:color="auto"/>
              <w:right w:val="single" w:sz="8" w:space="0" w:color="auto"/>
            </w:tcBorders>
            <w:vAlign w:val="center"/>
            <w:hideMark/>
          </w:tcPr>
          <w:p w:rsidR="00BE6EEE" w:rsidRPr="00BE6EEE" w:rsidRDefault="00BE6EEE">
            <w:pPr>
              <w:jc w:val="center"/>
              <w:rPr>
                <w:rFonts w:ascii="Times New Roman CYR" w:hAnsi="Times New Roman CYR" w:cs="Times New Roman CYR"/>
                <w:b/>
                <w:bCs/>
                <w:sz w:val="22"/>
                <w:szCs w:val="22"/>
              </w:rPr>
            </w:pPr>
            <w:r w:rsidRPr="00BE6EEE">
              <w:rPr>
                <w:rFonts w:ascii="Times New Roman CYR" w:hAnsi="Times New Roman CYR" w:cs="Times New Roman CYR"/>
                <w:b/>
                <w:bCs/>
                <w:sz w:val="22"/>
                <w:szCs w:val="22"/>
              </w:rPr>
              <w:t>Стоимость работ, руб.</w:t>
            </w:r>
          </w:p>
        </w:tc>
      </w:tr>
      <w:tr w:rsidR="00BE6EEE" w:rsidRPr="00BE6EEE" w:rsidTr="00BE6EEE">
        <w:trPr>
          <w:trHeight w:val="720"/>
        </w:trPr>
        <w:tc>
          <w:tcPr>
            <w:tcW w:w="520" w:type="dxa"/>
            <w:tcBorders>
              <w:top w:val="nil"/>
              <w:left w:val="single" w:sz="8" w:space="0" w:color="auto"/>
              <w:bottom w:val="single" w:sz="4" w:space="0" w:color="auto"/>
              <w:right w:val="single" w:sz="4" w:space="0" w:color="auto"/>
            </w:tcBorders>
            <w:noWrap/>
            <w:vAlign w:val="center"/>
            <w:hideMark/>
          </w:tcPr>
          <w:p w:rsidR="00BE6EEE" w:rsidRPr="00BE6EEE" w:rsidRDefault="00BE6EEE">
            <w:pPr>
              <w:jc w:val="center"/>
              <w:rPr>
                <w:rFonts w:ascii="Times New Roman CYR" w:hAnsi="Times New Roman CYR" w:cs="Times New Roman CYR"/>
                <w:sz w:val="22"/>
                <w:szCs w:val="22"/>
              </w:rPr>
            </w:pPr>
            <w:r w:rsidRPr="00BE6EEE">
              <w:rPr>
                <w:rFonts w:ascii="Times New Roman CYR" w:hAnsi="Times New Roman CYR" w:cs="Times New Roman CYR"/>
                <w:sz w:val="22"/>
                <w:szCs w:val="22"/>
              </w:rPr>
              <w:t>1</w:t>
            </w:r>
          </w:p>
        </w:tc>
        <w:tc>
          <w:tcPr>
            <w:tcW w:w="3820" w:type="dxa"/>
            <w:tcBorders>
              <w:top w:val="nil"/>
              <w:left w:val="nil"/>
              <w:bottom w:val="single" w:sz="4" w:space="0" w:color="auto"/>
              <w:right w:val="single" w:sz="4" w:space="0" w:color="auto"/>
            </w:tcBorders>
            <w:vAlign w:val="center"/>
            <w:hideMark/>
          </w:tcPr>
          <w:p w:rsidR="00BE6EEE" w:rsidRPr="00BE6EEE" w:rsidRDefault="00BE6EEE">
            <w:pPr>
              <w:rPr>
                <w:rFonts w:ascii="Times New Roman CYR" w:hAnsi="Times New Roman CYR" w:cs="Times New Roman CYR"/>
                <w:sz w:val="22"/>
                <w:szCs w:val="22"/>
              </w:rPr>
            </w:pPr>
            <w:r w:rsidRPr="00BE6EEE">
              <w:rPr>
                <w:rFonts w:ascii="Times New Roman CYR" w:hAnsi="Times New Roman CYR" w:cs="Times New Roman CYR"/>
                <w:sz w:val="22"/>
                <w:szCs w:val="22"/>
              </w:rPr>
              <w:t xml:space="preserve"> </w:t>
            </w:r>
          </w:p>
        </w:tc>
        <w:tc>
          <w:tcPr>
            <w:tcW w:w="1400" w:type="dxa"/>
            <w:tcBorders>
              <w:top w:val="nil"/>
              <w:left w:val="nil"/>
              <w:bottom w:val="single" w:sz="4" w:space="0" w:color="auto"/>
              <w:right w:val="single" w:sz="4" w:space="0" w:color="auto"/>
            </w:tcBorders>
            <w:vAlign w:val="center"/>
            <w:hideMark/>
          </w:tcPr>
          <w:p w:rsidR="00BE6EEE" w:rsidRPr="00BE6EEE" w:rsidRDefault="00BE6EEE">
            <w:pPr>
              <w:jc w:val="center"/>
              <w:rPr>
                <w:rFonts w:ascii="Times New Roman CYR" w:hAnsi="Times New Roman CYR" w:cs="Times New Roman CYR"/>
                <w:sz w:val="22"/>
                <w:szCs w:val="22"/>
              </w:rPr>
            </w:pPr>
            <w:r w:rsidRPr="00BE6EEE">
              <w:rPr>
                <w:rFonts w:ascii="Times New Roman CYR" w:hAnsi="Times New Roman CYR" w:cs="Times New Roman CYR"/>
                <w:sz w:val="22"/>
                <w:szCs w:val="22"/>
              </w:rPr>
              <w:t xml:space="preserve">Локальная смета №__  </w:t>
            </w:r>
          </w:p>
        </w:tc>
        <w:tc>
          <w:tcPr>
            <w:tcW w:w="860" w:type="dxa"/>
            <w:tcBorders>
              <w:top w:val="nil"/>
              <w:left w:val="nil"/>
              <w:bottom w:val="single" w:sz="4" w:space="0" w:color="auto"/>
              <w:right w:val="single" w:sz="4" w:space="0" w:color="auto"/>
            </w:tcBorders>
            <w:noWrap/>
            <w:vAlign w:val="center"/>
            <w:hideMark/>
          </w:tcPr>
          <w:p w:rsidR="00BE6EEE" w:rsidRPr="00BE6EEE" w:rsidRDefault="00BE6EEE">
            <w:pPr>
              <w:jc w:val="center"/>
              <w:rPr>
                <w:rFonts w:ascii="Times New Roman CYR" w:hAnsi="Times New Roman CYR" w:cs="Times New Roman CYR"/>
                <w:sz w:val="22"/>
                <w:szCs w:val="22"/>
              </w:rPr>
            </w:pPr>
            <w:proofErr w:type="spellStart"/>
            <w:proofErr w:type="gramStart"/>
            <w:r w:rsidRPr="00BE6EEE">
              <w:rPr>
                <w:rFonts w:ascii="Times New Roman CYR" w:hAnsi="Times New Roman CYR" w:cs="Times New Roman CYR"/>
                <w:sz w:val="22"/>
                <w:szCs w:val="22"/>
              </w:rPr>
              <w:t>шт</w:t>
            </w:r>
            <w:proofErr w:type="spellEnd"/>
            <w:proofErr w:type="gramEnd"/>
          </w:p>
        </w:tc>
        <w:tc>
          <w:tcPr>
            <w:tcW w:w="940" w:type="dxa"/>
            <w:tcBorders>
              <w:top w:val="nil"/>
              <w:left w:val="nil"/>
              <w:bottom w:val="single" w:sz="4" w:space="0" w:color="auto"/>
              <w:right w:val="single" w:sz="4" w:space="0" w:color="auto"/>
            </w:tcBorders>
            <w:noWrap/>
            <w:vAlign w:val="center"/>
            <w:hideMark/>
          </w:tcPr>
          <w:p w:rsidR="00BE6EEE" w:rsidRPr="00BE6EEE" w:rsidRDefault="00BE6EEE">
            <w:pPr>
              <w:jc w:val="center"/>
              <w:rPr>
                <w:rFonts w:ascii="Times New Roman CYR" w:hAnsi="Times New Roman CYR" w:cs="Times New Roman CYR"/>
                <w:sz w:val="22"/>
                <w:szCs w:val="22"/>
              </w:rPr>
            </w:pPr>
            <w:r w:rsidRPr="00BE6EEE">
              <w:rPr>
                <w:rFonts w:ascii="Times New Roman CYR" w:hAnsi="Times New Roman CYR" w:cs="Times New Roman CYR"/>
                <w:sz w:val="22"/>
                <w:szCs w:val="22"/>
              </w:rPr>
              <w:t>1</w:t>
            </w:r>
          </w:p>
        </w:tc>
        <w:tc>
          <w:tcPr>
            <w:tcW w:w="1960" w:type="dxa"/>
            <w:tcBorders>
              <w:top w:val="nil"/>
              <w:left w:val="nil"/>
              <w:bottom w:val="single" w:sz="4" w:space="0" w:color="auto"/>
              <w:right w:val="single" w:sz="8" w:space="0" w:color="auto"/>
            </w:tcBorders>
            <w:noWrap/>
            <w:vAlign w:val="center"/>
            <w:hideMark/>
          </w:tcPr>
          <w:p w:rsidR="00BE6EEE" w:rsidRPr="00BE6EEE" w:rsidRDefault="00BE6EEE">
            <w:pPr>
              <w:jc w:val="center"/>
              <w:rPr>
                <w:rFonts w:ascii="Times New Roman CYR" w:hAnsi="Times New Roman CYR" w:cs="Times New Roman CYR"/>
                <w:sz w:val="22"/>
                <w:szCs w:val="22"/>
              </w:rPr>
            </w:pPr>
            <w:r w:rsidRPr="00BE6EEE">
              <w:rPr>
                <w:rFonts w:ascii="Times New Roman CYR" w:hAnsi="Times New Roman CYR" w:cs="Times New Roman CYR"/>
                <w:sz w:val="22"/>
                <w:szCs w:val="22"/>
              </w:rPr>
              <w:t>000 000,00</w:t>
            </w:r>
          </w:p>
        </w:tc>
      </w:tr>
      <w:tr w:rsidR="00BE6EEE" w:rsidRPr="00BE6EEE" w:rsidTr="00BE6EEE">
        <w:trPr>
          <w:trHeight w:val="720"/>
        </w:trPr>
        <w:tc>
          <w:tcPr>
            <w:tcW w:w="520" w:type="dxa"/>
            <w:tcBorders>
              <w:top w:val="nil"/>
              <w:left w:val="single" w:sz="8" w:space="0" w:color="auto"/>
              <w:bottom w:val="single" w:sz="4" w:space="0" w:color="auto"/>
              <w:right w:val="single" w:sz="4" w:space="0" w:color="auto"/>
            </w:tcBorders>
            <w:noWrap/>
            <w:vAlign w:val="center"/>
            <w:hideMark/>
          </w:tcPr>
          <w:p w:rsidR="00BE6EEE" w:rsidRPr="00BE6EEE" w:rsidRDefault="00BE6EEE">
            <w:pPr>
              <w:jc w:val="center"/>
              <w:rPr>
                <w:rFonts w:ascii="Times New Roman CYR" w:hAnsi="Times New Roman CYR" w:cs="Times New Roman CYR"/>
                <w:sz w:val="22"/>
                <w:szCs w:val="22"/>
              </w:rPr>
            </w:pPr>
            <w:r w:rsidRPr="00BE6EEE">
              <w:rPr>
                <w:rFonts w:ascii="Times New Roman CYR" w:hAnsi="Times New Roman CYR" w:cs="Times New Roman CYR"/>
                <w:sz w:val="22"/>
                <w:szCs w:val="22"/>
              </w:rPr>
              <w:t>2</w:t>
            </w:r>
          </w:p>
        </w:tc>
        <w:tc>
          <w:tcPr>
            <w:tcW w:w="3820" w:type="dxa"/>
            <w:tcBorders>
              <w:top w:val="nil"/>
              <w:left w:val="nil"/>
              <w:bottom w:val="single" w:sz="4" w:space="0" w:color="auto"/>
              <w:right w:val="single" w:sz="4" w:space="0" w:color="auto"/>
            </w:tcBorders>
            <w:vAlign w:val="center"/>
            <w:hideMark/>
          </w:tcPr>
          <w:p w:rsidR="00BE6EEE" w:rsidRPr="00BE6EEE" w:rsidRDefault="00BE6EEE">
            <w:pPr>
              <w:rPr>
                <w:rFonts w:ascii="Times New Roman CYR" w:hAnsi="Times New Roman CYR" w:cs="Times New Roman CYR"/>
                <w:sz w:val="22"/>
                <w:szCs w:val="22"/>
              </w:rPr>
            </w:pPr>
            <w:r w:rsidRPr="00BE6EEE">
              <w:rPr>
                <w:rFonts w:ascii="Times New Roman CYR" w:hAnsi="Times New Roman CYR" w:cs="Times New Roman CYR"/>
                <w:sz w:val="22"/>
                <w:szCs w:val="22"/>
              </w:rPr>
              <w:t> </w:t>
            </w:r>
          </w:p>
        </w:tc>
        <w:tc>
          <w:tcPr>
            <w:tcW w:w="1400" w:type="dxa"/>
            <w:tcBorders>
              <w:top w:val="nil"/>
              <w:left w:val="nil"/>
              <w:bottom w:val="single" w:sz="4" w:space="0" w:color="auto"/>
              <w:right w:val="single" w:sz="4" w:space="0" w:color="auto"/>
            </w:tcBorders>
            <w:vAlign w:val="center"/>
            <w:hideMark/>
          </w:tcPr>
          <w:p w:rsidR="00BE6EEE" w:rsidRPr="00BE6EEE" w:rsidRDefault="00BE6EEE">
            <w:pPr>
              <w:jc w:val="center"/>
              <w:rPr>
                <w:rFonts w:ascii="Times New Roman CYR" w:hAnsi="Times New Roman CYR" w:cs="Times New Roman CYR"/>
                <w:sz w:val="22"/>
                <w:szCs w:val="22"/>
              </w:rPr>
            </w:pPr>
            <w:r w:rsidRPr="00BE6EEE">
              <w:rPr>
                <w:rFonts w:ascii="Times New Roman CYR" w:hAnsi="Times New Roman CYR" w:cs="Times New Roman CYR"/>
                <w:sz w:val="22"/>
                <w:szCs w:val="22"/>
              </w:rPr>
              <w:t xml:space="preserve"> Локальная смета №__ </w:t>
            </w:r>
          </w:p>
        </w:tc>
        <w:tc>
          <w:tcPr>
            <w:tcW w:w="860" w:type="dxa"/>
            <w:tcBorders>
              <w:top w:val="nil"/>
              <w:left w:val="nil"/>
              <w:bottom w:val="single" w:sz="4" w:space="0" w:color="auto"/>
              <w:right w:val="single" w:sz="4" w:space="0" w:color="auto"/>
            </w:tcBorders>
            <w:noWrap/>
            <w:vAlign w:val="center"/>
            <w:hideMark/>
          </w:tcPr>
          <w:p w:rsidR="00BE6EEE" w:rsidRPr="00BE6EEE" w:rsidRDefault="00BE6EEE">
            <w:pPr>
              <w:jc w:val="center"/>
              <w:rPr>
                <w:rFonts w:ascii="Times New Roman CYR" w:hAnsi="Times New Roman CYR" w:cs="Times New Roman CYR"/>
                <w:sz w:val="22"/>
                <w:szCs w:val="22"/>
              </w:rPr>
            </w:pPr>
            <w:proofErr w:type="spellStart"/>
            <w:proofErr w:type="gramStart"/>
            <w:r w:rsidRPr="00BE6EEE">
              <w:rPr>
                <w:rFonts w:ascii="Times New Roman CYR" w:hAnsi="Times New Roman CYR" w:cs="Times New Roman CYR"/>
                <w:sz w:val="22"/>
                <w:szCs w:val="22"/>
              </w:rPr>
              <w:t>шт</w:t>
            </w:r>
            <w:proofErr w:type="spellEnd"/>
            <w:proofErr w:type="gramEnd"/>
          </w:p>
        </w:tc>
        <w:tc>
          <w:tcPr>
            <w:tcW w:w="940" w:type="dxa"/>
            <w:tcBorders>
              <w:top w:val="nil"/>
              <w:left w:val="nil"/>
              <w:bottom w:val="single" w:sz="4" w:space="0" w:color="auto"/>
              <w:right w:val="single" w:sz="4" w:space="0" w:color="auto"/>
            </w:tcBorders>
            <w:noWrap/>
            <w:vAlign w:val="center"/>
            <w:hideMark/>
          </w:tcPr>
          <w:p w:rsidR="00BE6EEE" w:rsidRPr="00BE6EEE" w:rsidRDefault="00BE6EEE">
            <w:pPr>
              <w:jc w:val="center"/>
              <w:rPr>
                <w:rFonts w:ascii="Times New Roman CYR" w:hAnsi="Times New Roman CYR" w:cs="Times New Roman CYR"/>
                <w:sz w:val="22"/>
                <w:szCs w:val="22"/>
              </w:rPr>
            </w:pPr>
            <w:r w:rsidRPr="00BE6EEE">
              <w:rPr>
                <w:rFonts w:ascii="Times New Roman CYR" w:hAnsi="Times New Roman CYR" w:cs="Times New Roman CYR"/>
                <w:sz w:val="22"/>
                <w:szCs w:val="22"/>
              </w:rPr>
              <w:t>1</w:t>
            </w:r>
          </w:p>
        </w:tc>
        <w:tc>
          <w:tcPr>
            <w:tcW w:w="1960" w:type="dxa"/>
            <w:tcBorders>
              <w:top w:val="nil"/>
              <w:left w:val="nil"/>
              <w:bottom w:val="single" w:sz="4" w:space="0" w:color="auto"/>
              <w:right w:val="single" w:sz="8" w:space="0" w:color="auto"/>
            </w:tcBorders>
            <w:noWrap/>
            <w:vAlign w:val="center"/>
            <w:hideMark/>
          </w:tcPr>
          <w:p w:rsidR="00BE6EEE" w:rsidRPr="00BE6EEE" w:rsidRDefault="00BE6EEE">
            <w:pPr>
              <w:jc w:val="center"/>
              <w:rPr>
                <w:rFonts w:ascii="Times New Roman CYR" w:hAnsi="Times New Roman CYR" w:cs="Times New Roman CYR"/>
                <w:sz w:val="22"/>
                <w:szCs w:val="22"/>
              </w:rPr>
            </w:pPr>
            <w:r w:rsidRPr="00BE6EEE">
              <w:rPr>
                <w:rFonts w:ascii="Times New Roman CYR" w:hAnsi="Times New Roman CYR" w:cs="Times New Roman CYR"/>
                <w:sz w:val="22"/>
                <w:szCs w:val="22"/>
              </w:rPr>
              <w:t>000 000,00</w:t>
            </w:r>
          </w:p>
        </w:tc>
      </w:tr>
      <w:tr w:rsidR="00BE6EEE" w:rsidRPr="00BE6EEE" w:rsidTr="00BE6EEE">
        <w:trPr>
          <w:trHeight w:val="345"/>
        </w:trPr>
        <w:tc>
          <w:tcPr>
            <w:tcW w:w="520" w:type="dxa"/>
            <w:tcBorders>
              <w:top w:val="single" w:sz="8" w:space="0" w:color="auto"/>
              <w:left w:val="single" w:sz="8" w:space="0" w:color="auto"/>
              <w:bottom w:val="single" w:sz="4" w:space="0" w:color="auto"/>
              <w:right w:val="single" w:sz="4" w:space="0" w:color="auto"/>
            </w:tcBorders>
            <w:noWrap/>
            <w:vAlign w:val="center"/>
            <w:hideMark/>
          </w:tcPr>
          <w:p w:rsidR="00BE6EEE" w:rsidRPr="00BE6EEE" w:rsidRDefault="00BE6EEE">
            <w:pPr>
              <w:jc w:val="center"/>
              <w:rPr>
                <w:rFonts w:ascii="Times New Roman CYR" w:hAnsi="Times New Roman CYR" w:cs="Times New Roman CYR"/>
                <w:sz w:val="22"/>
                <w:szCs w:val="22"/>
              </w:rPr>
            </w:pPr>
            <w:r w:rsidRPr="00BE6EEE">
              <w:rPr>
                <w:rFonts w:ascii="Times New Roman CYR" w:hAnsi="Times New Roman CYR" w:cs="Times New Roman CYR"/>
                <w:sz w:val="22"/>
                <w:szCs w:val="22"/>
              </w:rPr>
              <w:t> </w:t>
            </w:r>
          </w:p>
        </w:tc>
        <w:tc>
          <w:tcPr>
            <w:tcW w:w="3820" w:type="dxa"/>
            <w:tcBorders>
              <w:top w:val="single" w:sz="8" w:space="0" w:color="auto"/>
              <w:left w:val="nil"/>
              <w:bottom w:val="single" w:sz="4" w:space="0" w:color="auto"/>
              <w:right w:val="single" w:sz="4" w:space="0" w:color="auto"/>
            </w:tcBorders>
            <w:noWrap/>
            <w:vAlign w:val="center"/>
            <w:hideMark/>
          </w:tcPr>
          <w:p w:rsidR="00BE6EEE" w:rsidRPr="00BE6EEE" w:rsidRDefault="00BE6EEE">
            <w:pPr>
              <w:jc w:val="center"/>
              <w:rPr>
                <w:rFonts w:ascii="Times New Roman CYR" w:hAnsi="Times New Roman CYR" w:cs="Times New Roman CYR"/>
                <w:b/>
                <w:bCs/>
                <w:i/>
                <w:iCs/>
                <w:sz w:val="22"/>
                <w:szCs w:val="22"/>
              </w:rPr>
            </w:pPr>
            <w:r w:rsidRPr="00BE6EEE">
              <w:rPr>
                <w:rFonts w:ascii="Times New Roman CYR" w:hAnsi="Times New Roman CYR" w:cs="Times New Roman CYR"/>
                <w:b/>
                <w:bCs/>
                <w:i/>
                <w:iCs/>
                <w:sz w:val="22"/>
                <w:szCs w:val="22"/>
              </w:rPr>
              <w:t>Итого</w:t>
            </w:r>
          </w:p>
        </w:tc>
        <w:tc>
          <w:tcPr>
            <w:tcW w:w="1400" w:type="dxa"/>
            <w:tcBorders>
              <w:top w:val="single" w:sz="8" w:space="0" w:color="auto"/>
              <w:left w:val="nil"/>
              <w:bottom w:val="single" w:sz="4" w:space="0" w:color="auto"/>
              <w:right w:val="single" w:sz="4" w:space="0" w:color="auto"/>
            </w:tcBorders>
            <w:noWrap/>
            <w:vAlign w:val="center"/>
            <w:hideMark/>
          </w:tcPr>
          <w:p w:rsidR="00BE6EEE" w:rsidRPr="00BE6EEE" w:rsidRDefault="00BE6EEE">
            <w:pPr>
              <w:jc w:val="center"/>
              <w:rPr>
                <w:rFonts w:ascii="Times New Roman CYR" w:hAnsi="Times New Roman CYR" w:cs="Times New Roman CYR"/>
                <w:sz w:val="22"/>
                <w:szCs w:val="22"/>
              </w:rPr>
            </w:pPr>
            <w:r w:rsidRPr="00BE6EEE">
              <w:rPr>
                <w:rFonts w:ascii="Times New Roman CYR" w:hAnsi="Times New Roman CYR" w:cs="Times New Roman CYR"/>
                <w:sz w:val="22"/>
                <w:szCs w:val="22"/>
              </w:rPr>
              <w:t> </w:t>
            </w:r>
          </w:p>
        </w:tc>
        <w:tc>
          <w:tcPr>
            <w:tcW w:w="860" w:type="dxa"/>
            <w:tcBorders>
              <w:top w:val="single" w:sz="8" w:space="0" w:color="auto"/>
              <w:left w:val="nil"/>
              <w:bottom w:val="single" w:sz="4" w:space="0" w:color="auto"/>
              <w:right w:val="single" w:sz="4" w:space="0" w:color="auto"/>
            </w:tcBorders>
            <w:noWrap/>
            <w:vAlign w:val="center"/>
            <w:hideMark/>
          </w:tcPr>
          <w:p w:rsidR="00BE6EEE" w:rsidRPr="00BE6EEE" w:rsidRDefault="00BE6EEE">
            <w:pPr>
              <w:jc w:val="center"/>
              <w:rPr>
                <w:rFonts w:ascii="Times New Roman CYR" w:hAnsi="Times New Roman CYR" w:cs="Times New Roman CYR"/>
                <w:sz w:val="22"/>
                <w:szCs w:val="22"/>
              </w:rPr>
            </w:pPr>
            <w:r w:rsidRPr="00BE6EEE">
              <w:rPr>
                <w:rFonts w:ascii="Times New Roman CYR" w:hAnsi="Times New Roman CYR" w:cs="Times New Roman CYR"/>
                <w:sz w:val="22"/>
                <w:szCs w:val="22"/>
              </w:rPr>
              <w:t> </w:t>
            </w:r>
          </w:p>
        </w:tc>
        <w:tc>
          <w:tcPr>
            <w:tcW w:w="940" w:type="dxa"/>
            <w:tcBorders>
              <w:top w:val="single" w:sz="8" w:space="0" w:color="auto"/>
              <w:left w:val="nil"/>
              <w:bottom w:val="single" w:sz="4" w:space="0" w:color="auto"/>
              <w:right w:val="single" w:sz="4" w:space="0" w:color="auto"/>
            </w:tcBorders>
            <w:noWrap/>
            <w:vAlign w:val="center"/>
            <w:hideMark/>
          </w:tcPr>
          <w:p w:rsidR="00BE6EEE" w:rsidRPr="00BE6EEE" w:rsidRDefault="00BE6EEE">
            <w:pPr>
              <w:jc w:val="center"/>
              <w:rPr>
                <w:rFonts w:ascii="Times New Roman CYR" w:hAnsi="Times New Roman CYR" w:cs="Times New Roman CYR"/>
                <w:sz w:val="22"/>
                <w:szCs w:val="22"/>
              </w:rPr>
            </w:pPr>
            <w:r w:rsidRPr="00BE6EEE">
              <w:rPr>
                <w:rFonts w:ascii="Times New Roman CYR" w:hAnsi="Times New Roman CYR" w:cs="Times New Roman CYR"/>
                <w:sz w:val="22"/>
                <w:szCs w:val="22"/>
              </w:rPr>
              <w:t> </w:t>
            </w:r>
          </w:p>
        </w:tc>
        <w:tc>
          <w:tcPr>
            <w:tcW w:w="1960" w:type="dxa"/>
            <w:tcBorders>
              <w:top w:val="single" w:sz="8" w:space="0" w:color="auto"/>
              <w:left w:val="nil"/>
              <w:bottom w:val="single" w:sz="4" w:space="0" w:color="auto"/>
              <w:right w:val="single" w:sz="8" w:space="0" w:color="auto"/>
            </w:tcBorders>
            <w:noWrap/>
            <w:vAlign w:val="center"/>
            <w:hideMark/>
          </w:tcPr>
          <w:p w:rsidR="00BE6EEE" w:rsidRPr="00BE6EEE" w:rsidRDefault="00BE6EEE">
            <w:pPr>
              <w:jc w:val="center"/>
              <w:rPr>
                <w:rFonts w:ascii="Times New Roman CYR" w:hAnsi="Times New Roman CYR" w:cs="Times New Roman CYR"/>
                <w:b/>
                <w:bCs/>
                <w:i/>
                <w:iCs/>
                <w:sz w:val="22"/>
                <w:szCs w:val="22"/>
              </w:rPr>
            </w:pPr>
            <w:r w:rsidRPr="00BE6EEE">
              <w:rPr>
                <w:rFonts w:ascii="Times New Roman CYR" w:hAnsi="Times New Roman CYR" w:cs="Times New Roman CYR"/>
                <w:b/>
                <w:bCs/>
                <w:i/>
                <w:iCs/>
                <w:sz w:val="22"/>
                <w:szCs w:val="22"/>
              </w:rPr>
              <w:t xml:space="preserve">                         -   </w:t>
            </w:r>
          </w:p>
        </w:tc>
      </w:tr>
      <w:tr w:rsidR="00BE6EEE" w:rsidRPr="00BE6EEE" w:rsidTr="00BE6EEE">
        <w:trPr>
          <w:trHeight w:val="345"/>
        </w:trPr>
        <w:tc>
          <w:tcPr>
            <w:tcW w:w="520" w:type="dxa"/>
            <w:tcBorders>
              <w:top w:val="nil"/>
              <w:left w:val="single" w:sz="8" w:space="0" w:color="auto"/>
              <w:bottom w:val="single" w:sz="4" w:space="0" w:color="auto"/>
              <w:right w:val="single" w:sz="4" w:space="0" w:color="auto"/>
            </w:tcBorders>
            <w:noWrap/>
            <w:hideMark/>
          </w:tcPr>
          <w:p w:rsidR="00BE6EEE" w:rsidRPr="00BE6EEE" w:rsidRDefault="00BE6EEE">
            <w:pPr>
              <w:rPr>
                <w:rFonts w:ascii="Times New Roman CYR" w:hAnsi="Times New Roman CYR" w:cs="Times New Roman CYR"/>
                <w:sz w:val="22"/>
                <w:szCs w:val="22"/>
              </w:rPr>
            </w:pPr>
            <w:r w:rsidRPr="00BE6EEE">
              <w:rPr>
                <w:rFonts w:ascii="Times New Roman CYR" w:hAnsi="Times New Roman CYR" w:cs="Times New Roman CYR"/>
                <w:sz w:val="22"/>
                <w:szCs w:val="22"/>
              </w:rPr>
              <w:t> </w:t>
            </w:r>
          </w:p>
        </w:tc>
        <w:tc>
          <w:tcPr>
            <w:tcW w:w="3820" w:type="dxa"/>
            <w:tcBorders>
              <w:top w:val="nil"/>
              <w:left w:val="nil"/>
              <w:bottom w:val="single" w:sz="4" w:space="0" w:color="auto"/>
              <w:right w:val="single" w:sz="4" w:space="0" w:color="auto"/>
            </w:tcBorders>
            <w:noWrap/>
            <w:hideMark/>
          </w:tcPr>
          <w:p w:rsidR="00BE6EEE" w:rsidRPr="00BE6EEE" w:rsidRDefault="00BE6EEE">
            <w:pPr>
              <w:jc w:val="center"/>
              <w:rPr>
                <w:rFonts w:ascii="Times New Roman CYR" w:hAnsi="Times New Roman CYR" w:cs="Times New Roman CYR"/>
                <w:b/>
                <w:bCs/>
                <w:i/>
                <w:iCs/>
                <w:sz w:val="22"/>
                <w:szCs w:val="22"/>
              </w:rPr>
            </w:pPr>
            <w:r w:rsidRPr="00BE6EEE">
              <w:rPr>
                <w:rFonts w:ascii="Times New Roman CYR" w:hAnsi="Times New Roman CYR" w:cs="Times New Roman CYR"/>
                <w:b/>
                <w:bCs/>
                <w:i/>
                <w:iCs/>
                <w:sz w:val="22"/>
                <w:szCs w:val="22"/>
              </w:rPr>
              <w:t xml:space="preserve">НДС 18% </w:t>
            </w:r>
          </w:p>
        </w:tc>
        <w:tc>
          <w:tcPr>
            <w:tcW w:w="1400" w:type="dxa"/>
            <w:tcBorders>
              <w:top w:val="nil"/>
              <w:left w:val="nil"/>
              <w:bottom w:val="single" w:sz="4" w:space="0" w:color="auto"/>
              <w:right w:val="single" w:sz="4" w:space="0" w:color="auto"/>
            </w:tcBorders>
            <w:noWrap/>
            <w:hideMark/>
          </w:tcPr>
          <w:p w:rsidR="00BE6EEE" w:rsidRPr="00BE6EEE" w:rsidRDefault="00BE6EEE">
            <w:pPr>
              <w:jc w:val="center"/>
              <w:rPr>
                <w:rFonts w:ascii="Times New Roman CYR" w:hAnsi="Times New Roman CYR" w:cs="Times New Roman CYR"/>
                <w:sz w:val="22"/>
                <w:szCs w:val="22"/>
              </w:rPr>
            </w:pPr>
            <w:r w:rsidRPr="00BE6EEE">
              <w:rPr>
                <w:rFonts w:ascii="Times New Roman CYR" w:hAnsi="Times New Roman CYR" w:cs="Times New Roman CYR"/>
                <w:sz w:val="22"/>
                <w:szCs w:val="22"/>
              </w:rPr>
              <w:t> </w:t>
            </w:r>
          </w:p>
        </w:tc>
        <w:tc>
          <w:tcPr>
            <w:tcW w:w="860" w:type="dxa"/>
            <w:tcBorders>
              <w:top w:val="nil"/>
              <w:left w:val="nil"/>
              <w:bottom w:val="single" w:sz="4" w:space="0" w:color="auto"/>
              <w:right w:val="single" w:sz="4" w:space="0" w:color="auto"/>
            </w:tcBorders>
            <w:noWrap/>
            <w:hideMark/>
          </w:tcPr>
          <w:p w:rsidR="00BE6EEE" w:rsidRPr="00BE6EEE" w:rsidRDefault="00BE6EEE">
            <w:pPr>
              <w:jc w:val="center"/>
              <w:rPr>
                <w:rFonts w:ascii="Times New Roman CYR" w:hAnsi="Times New Roman CYR" w:cs="Times New Roman CYR"/>
                <w:sz w:val="22"/>
                <w:szCs w:val="22"/>
              </w:rPr>
            </w:pPr>
            <w:r w:rsidRPr="00BE6EEE">
              <w:rPr>
                <w:rFonts w:ascii="Times New Roman CYR" w:hAnsi="Times New Roman CYR" w:cs="Times New Roman CYR"/>
                <w:sz w:val="22"/>
                <w:szCs w:val="22"/>
              </w:rPr>
              <w:t> </w:t>
            </w:r>
          </w:p>
        </w:tc>
        <w:tc>
          <w:tcPr>
            <w:tcW w:w="940" w:type="dxa"/>
            <w:tcBorders>
              <w:top w:val="nil"/>
              <w:left w:val="nil"/>
              <w:bottom w:val="single" w:sz="4" w:space="0" w:color="auto"/>
              <w:right w:val="single" w:sz="4" w:space="0" w:color="auto"/>
            </w:tcBorders>
            <w:noWrap/>
            <w:hideMark/>
          </w:tcPr>
          <w:p w:rsidR="00BE6EEE" w:rsidRPr="00BE6EEE" w:rsidRDefault="00BE6EEE">
            <w:pPr>
              <w:rPr>
                <w:rFonts w:ascii="Times New Roman CYR" w:hAnsi="Times New Roman CYR" w:cs="Times New Roman CYR"/>
                <w:sz w:val="22"/>
                <w:szCs w:val="22"/>
              </w:rPr>
            </w:pPr>
            <w:r w:rsidRPr="00BE6EEE">
              <w:rPr>
                <w:rFonts w:ascii="Times New Roman CYR" w:hAnsi="Times New Roman CYR" w:cs="Times New Roman CYR"/>
                <w:sz w:val="22"/>
                <w:szCs w:val="22"/>
              </w:rPr>
              <w:t> </w:t>
            </w:r>
          </w:p>
        </w:tc>
        <w:tc>
          <w:tcPr>
            <w:tcW w:w="1960" w:type="dxa"/>
            <w:tcBorders>
              <w:top w:val="nil"/>
              <w:left w:val="nil"/>
              <w:bottom w:val="single" w:sz="4" w:space="0" w:color="auto"/>
              <w:right w:val="single" w:sz="8" w:space="0" w:color="auto"/>
            </w:tcBorders>
            <w:noWrap/>
            <w:hideMark/>
          </w:tcPr>
          <w:p w:rsidR="00BE6EEE" w:rsidRPr="00BE6EEE" w:rsidRDefault="00BE6EEE">
            <w:pPr>
              <w:rPr>
                <w:rFonts w:ascii="Times New Roman CYR" w:hAnsi="Times New Roman CYR" w:cs="Times New Roman CYR"/>
                <w:b/>
                <w:bCs/>
                <w:i/>
                <w:iCs/>
                <w:sz w:val="22"/>
                <w:szCs w:val="22"/>
              </w:rPr>
            </w:pPr>
            <w:r w:rsidRPr="00BE6EEE">
              <w:rPr>
                <w:rFonts w:ascii="Times New Roman CYR" w:hAnsi="Times New Roman CYR" w:cs="Times New Roman CYR"/>
                <w:b/>
                <w:bCs/>
                <w:i/>
                <w:iCs/>
                <w:sz w:val="22"/>
                <w:szCs w:val="22"/>
              </w:rPr>
              <w:t xml:space="preserve">                         -   </w:t>
            </w:r>
          </w:p>
        </w:tc>
      </w:tr>
      <w:tr w:rsidR="00BE6EEE" w:rsidRPr="00BE6EEE" w:rsidTr="00BE6EEE">
        <w:trPr>
          <w:trHeight w:val="360"/>
        </w:trPr>
        <w:tc>
          <w:tcPr>
            <w:tcW w:w="520" w:type="dxa"/>
            <w:tcBorders>
              <w:top w:val="nil"/>
              <w:left w:val="single" w:sz="8" w:space="0" w:color="auto"/>
              <w:bottom w:val="single" w:sz="8" w:space="0" w:color="auto"/>
              <w:right w:val="single" w:sz="4" w:space="0" w:color="auto"/>
            </w:tcBorders>
            <w:noWrap/>
            <w:hideMark/>
          </w:tcPr>
          <w:p w:rsidR="00BE6EEE" w:rsidRPr="00BE6EEE" w:rsidRDefault="00BE6EEE">
            <w:pPr>
              <w:rPr>
                <w:rFonts w:ascii="Times New Roman CYR" w:hAnsi="Times New Roman CYR" w:cs="Times New Roman CYR"/>
                <w:sz w:val="22"/>
                <w:szCs w:val="22"/>
              </w:rPr>
            </w:pPr>
            <w:r w:rsidRPr="00BE6EEE">
              <w:rPr>
                <w:rFonts w:ascii="Times New Roman CYR" w:hAnsi="Times New Roman CYR" w:cs="Times New Roman CYR"/>
                <w:sz w:val="22"/>
                <w:szCs w:val="22"/>
              </w:rPr>
              <w:t> </w:t>
            </w:r>
          </w:p>
        </w:tc>
        <w:tc>
          <w:tcPr>
            <w:tcW w:w="3820" w:type="dxa"/>
            <w:tcBorders>
              <w:top w:val="nil"/>
              <w:left w:val="nil"/>
              <w:bottom w:val="single" w:sz="8" w:space="0" w:color="auto"/>
              <w:right w:val="single" w:sz="4" w:space="0" w:color="auto"/>
            </w:tcBorders>
            <w:noWrap/>
            <w:hideMark/>
          </w:tcPr>
          <w:p w:rsidR="00BE6EEE" w:rsidRPr="00BE6EEE" w:rsidRDefault="00BE6EEE">
            <w:pPr>
              <w:jc w:val="center"/>
              <w:rPr>
                <w:rFonts w:ascii="Times New Roman CYR" w:hAnsi="Times New Roman CYR" w:cs="Times New Roman CYR"/>
                <w:b/>
                <w:bCs/>
                <w:i/>
                <w:iCs/>
                <w:sz w:val="22"/>
                <w:szCs w:val="22"/>
              </w:rPr>
            </w:pPr>
            <w:r w:rsidRPr="00BE6EEE">
              <w:rPr>
                <w:rFonts w:ascii="Times New Roman CYR" w:hAnsi="Times New Roman CYR" w:cs="Times New Roman CYR"/>
                <w:b/>
                <w:bCs/>
                <w:i/>
                <w:iCs/>
                <w:sz w:val="22"/>
                <w:szCs w:val="22"/>
              </w:rPr>
              <w:t xml:space="preserve">ВСЕГО с НДС </w:t>
            </w:r>
          </w:p>
        </w:tc>
        <w:tc>
          <w:tcPr>
            <w:tcW w:w="1400" w:type="dxa"/>
            <w:tcBorders>
              <w:top w:val="nil"/>
              <w:left w:val="nil"/>
              <w:bottom w:val="single" w:sz="8" w:space="0" w:color="auto"/>
              <w:right w:val="single" w:sz="4" w:space="0" w:color="auto"/>
            </w:tcBorders>
            <w:noWrap/>
            <w:hideMark/>
          </w:tcPr>
          <w:p w:rsidR="00BE6EEE" w:rsidRPr="00BE6EEE" w:rsidRDefault="00BE6EEE">
            <w:pPr>
              <w:jc w:val="center"/>
              <w:rPr>
                <w:rFonts w:ascii="Times New Roman CYR" w:hAnsi="Times New Roman CYR" w:cs="Times New Roman CYR"/>
                <w:sz w:val="22"/>
                <w:szCs w:val="22"/>
              </w:rPr>
            </w:pPr>
            <w:r w:rsidRPr="00BE6EEE">
              <w:rPr>
                <w:rFonts w:ascii="Times New Roman CYR" w:hAnsi="Times New Roman CYR" w:cs="Times New Roman CYR"/>
                <w:sz w:val="22"/>
                <w:szCs w:val="22"/>
              </w:rPr>
              <w:t> </w:t>
            </w:r>
          </w:p>
        </w:tc>
        <w:tc>
          <w:tcPr>
            <w:tcW w:w="860" w:type="dxa"/>
            <w:tcBorders>
              <w:top w:val="nil"/>
              <w:left w:val="nil"/>
              <w:bottom w:val="single" w:sz="8" w:space="0" w:color="auto"/>
              <w:right w:val="single" w:sz="4" w:space="0" w:color="auto"/>
            </w:tcBorders>
            <w:noWrap/>
            <w:hideMark/>
          </w:tcPr>
          <w:p w:rsidR="00BE6EEE" w:rsidRPr="00BE6EEE" w:rsidRDefault="00BE6EEE">
            <w:pPr>
              <w:jc w:val="center"/>
              <w:rPr>
                <w:rFonts w:ascii="Times New Roman CYR" w:hAnsi="Times New Roman CYR" w:cs="Times New Roman CYR"/>
                <w:sz w:val="22"/>
                <w:szCs w:val="22"/>
              </w:rPr>
            </w:pPr>
            <w:r w:rsidRPr="00BE6EEE">
              <w:rPr>
                <w:rFonts w:ascii="Times New Roman CYR" w:hAnsi="Times New Roman CYR" w:cs="Times New Roman CYR"/>
                <w:sz w:val="22"/>
                <w:szCs w:val="22"/>
              </w:rPr>
              <w:t> </w:t>
            </w:r>
          </w:p>
        </w:tc>
        <w:tc>
          <w:tcPr>
            <w:tcW w:w="940" w:type="dxa"/>
            <w:tcBorders>
              <w:top w:val="nil"/>
              <w:left w:val="nil"/>
              <w:bottom w:val="single" w:sz="8" w:space="0" w:color="auto"/>
              <w:right w:val="single" w:sz="4" w:space="0" w:color="auto"/>
            </w:tcBorders>
            <w:noWrap/>
            <w:hideMark/>
          </w:tcPr>
          <w:p w:rsidR="00BE6EEE" w:rsidRPr="00BE6EEE" w:rsidRDefault="00BE6EEE">
            <w:pPr>
              <w:rPr>
                <w:rFonts w:ascii="Times New Roman CYR" w:hAnsi="Times New Roman CYR" w:cs="Times New Roman CYR"/>
                <w:sz w:val="22"/>
                <w:szCs w:val="22"/>
              </w:rPr>
            </w:pPr>
            <w:r w:rsidRPr="00BE6EEE">
              <w:rPr>
                <w:rFonts w:ascii="Times New Roman CYR" w:hAnsi="Times New Roman CYR" w:cs="Times New Roman CYR"/>
                <w:sz w:val="22"/>
                <w:szCs w:val="22"/>
              </w:rPr>
              <w:t> </w:t>
            </w:r>
          </w:p>
        </w:tc>
        <w:tc>
          <w:tcPr>
            <w:tcW w:w="1960" w:type="dxa"/>
            <w:tcBorders>
              <w:top w:val="nil"/>
              <w:left w:val="nil"/>
              <w:bottom w:val="single" w:sz="8" w:space="0" w:color="auto"/>
              <w:right w:val="single" w:sz="8" w:space="0" w:color="auto"/>
            </w:tcBorders>
            <w:noWrap/>
            <w:hideMark/>
          </w:tcPr>
          <w:p w:rsidR="00BE6EEE" w:rsidRPr="00BE6EEE" w:rsidRDefault="00BE6EEE">
            <w:pPr>
              <w:rPr>
                <w:rFonts w:ascii="Times New Roman CYR" w:hAnsi="Times New Roman CYR" w:cs="Times New Roman CYR"/>
                <w:b/>
                <w:bCs/>
                <w:i/>
                <w:iCs/>
                <w:sz w:val="22"/>
                <w:szCs w:val="22"/>
              </w:rPr>
            </w:pPr>
            <w:r w:rsidRPr="00BE6EEE">
              <w:rPr>
                <w:rFonts w:ascii="Times New Roman CYR" w:hAnsi="Times New Roman CYR" w:cs="Times New Roman CYR"/>
                <w:b/>
                <w:bCs/>
                <w:i/>
                <w:iCs/>
                <w:sz w:val="22"/>
                <w:szCs w:val="22"/>
              </w:rPr>
              <w:t xml:space="preserve">                         -   </w:t>
            </w:r>
          </w:p>
        </w:tc>
      </w:tr>
    </w:tbl>
    <w:p w:rsidR="00BE6EEE" w:rsidRPr="00BE6EEE" w:rsidRDefault="00BE6EEE" w:rsidP="00BE6EEE">
      <w:pPr>
        <w:rPr>
          <w:sz w:val="22"/>
          <w:szCs w:val="22"/>
        </w:rPr>
      </w:pPr>
    </w:p>
    <w:p w:rsidR="00BE6EEE" w:rsidRPr="00BE6EEE" w:rsidRDefault="00BE6EEE" w:rsidP="00BE6EEE">
      <w:pPr>
        <w:rPr>
          <w:sz w:val="22"/>
          <w:szCs w:val="22"/>
        </w:rPr>
      </w:pPr>
    </w:p>
    <w:p w:rsidR="00BE6EEE" w:rsidRPr="00BE6EEE" w:rsidRDefault="00BE6EEE" w:rsidP="00BE6EEE">
      <w:pPr>
        <w:rPr>
          <w:sz w:val="22"/>
          <w:szCs w:val="22"/>
        </w:rPr>
      </w:pPr>
    </w:p>
    <w:p w:rsidR="00BE6EEE" w:rsidRPr="00BE6EEE" w:rsidRDefault="00BE6EEE" w:rsidP="00BE6EEE">
      <w:pPr>
        <w:rPr>
          <w:sz w:val="22"/>
          <w:szCs w:val="22"/>
        </w:rPr>
      </w:pPr>
    </w:p>
    <w:p w:rsidR="00BE6EEE" w:rsidRPr="00BE6EEE" w:rsidRDefault="00BE6EEE" w:rsidP="00BE6EEE">
      <w:pPr>
        <w:rPr>
          <w:sz w:val="22"/>
          <w:szCs w:val="22"/>
        </w:rPr>
      </w:pPr>
    </w:p>
    <w:p w:rsidR="00BE6EEE" w:rsidRPr="00BE6EEE" w:rsidRDefault="00BE6EEE" w:rsidP="00BE6EEE">
      <w:pPr>
        <w:rPr>
          <w:sz w:val="22"/>
          <w:szCs w:val="22"/>
        </w:rPr>
      </w:pPr>
    </w:p>
    <w:p w:rsidR="00BE6EEE" w:rsidRPr="00BE6EEE" w:rsidRDefault="00BE6EEE" w:rsidP="00BE6EEE">
      <w:pPr>
        <w:rPr>
          <w:sz w:val="22"/>
          <w:szCs w:val="22"/>
        </w:rPr>
      </w:pPr>
    </w:p>
    <w:p w:rsidR="00BE6EEE" w:rsidRPr="00BE6EEE" w:rsidRDefault="00BE6EEE" w:rsidP="00BE6EEE">
      <w:pPr>
        <w:rPr>
          <w:sz w:val="22"/>
          <w:szCs w:val="22"/>
        </w:rPr>
      </w:pPr>
    </w:p>
    <w:p w:rsidR="00BE6EEE" w:rsidRPr="00BE6EEE" w:rsidRDefault="00BE6EEE" w:rsidP="00BE6EEE">
      <w:pPr>
        <w:rPr>
          <w:sz w:val="22"/>
          <w:szCs w:val="22"/>
        </w:rPr>
      </w:pPr>
    </w:p>
    <w:p w:rsidR="00BE6EEE" w:rsidRPr="00BE6EEE" w:rsidRDefault="00BE6EEE" w:rsidP="00BE6EEE">
      <w:pPr>
        <w:pStyle w:val="ConsNormal"/>
        <w:widowControl/>
        <w:ind w:right="0" w:firstLine="0"/>
        <w:jc w:val="both"/>
        <w:rPr>
          <w:rFonts w:ascii="Times New Roman" w:hAnsi="Times New Roman" w:cs="Times New Roman"/>
          <w:sz w:val="22"/>
          <w:szCs w:val="22"/>
        </w:rPr>
      </w:pPr>
    </w:p>
    <w:tbl>
      <w:tblPr>
        <w:tblW w:w="0" w:type="auto"/>
        <w:tblLook w:val="01E0" w:firstRow="1" w:lastRow="1" w:firstColumn="1" w:lastColumn="1" w:noHBand="0" w:noVBand="0"/>
      </w:tblPr>
      <w:tblGrid>
        <w:gridCol w:w="4785"/>
        <w:gridCol w:w="4786"/>
      </w:tblGrid>
      <w:tr w:rsidR="00BE6EEE" w:rsidRPr="00BE6EEE" w:rsidTr="00BE6EEE">
        <w:tc>
          <w:tcPr>
            <w:tcW w:w="4785" w:type="dxa"/>
            <w:hideMark/>
          </w:tcPr>
          <w:p w:rsidR="00BE6EEE" w:rsidRPr="00BE6EEE" w:rsidRDefault="00BE6EEE">
            <w:pPr>
              <w:rPr>
                <w:bCs/>
                <w:sz w:val="22"/>
                <w:szCs w:val="22"/>
              </w:rPr>
            </w:pPr>
            <w:r w:rsidRPr="00BE6EEE">
              <w:rPr>
                <w:b/>
                <w:bCs/>
                <w:sz w:val="22"/>
                <w:szCs w:val="22"/>
              </w:rPr>
              <w:t>Заказчик:</w:t>
            </w:r>
          </w:p>
        </w:tc>
        <w:tc>
          <w:tcPr>
            <w:tcW w:w="4786" w:type="dxa"/>
            <w:hideMark/>
          </w:tcPr>
          <w:p w:rsidR="00BE6EEE" w:rsidRPr="00BE6EEE" w:rsidRDefault="00BE6EEE">
            <w:pPr>
              <w:rPr>
                <w:bCs/>
                <w:sz w:val="22"/>
                <w:szCs w:val="22"/>
              </w:rPr>
            </w:pPr>
            <w:r w:rsidRPr="00BE6EEE">
              <w:rPr>
                <w:b/>
                <w:bCs/>
                <w:sz w:val="22"/>
                <w:szCs w:val="22"/>
              </w:rPr>
              <w:t xml:space="preserve"> Подрядчик: </w:t>
            </w:r>
          </w:p>
        </w:tc>
      </w:tr>
      <w:tr w:rsidR="00BE6EEE" w:rsidRPr="00BE6EEE" w:rsidTr="00BE6EEE">
        <w:tc>
          <w:tcPr>
            <w:tcW w:w="4785" w:type="dxa"/>
          </w:tcPr>
          <w:p w:rsidR="00BE6EEE" w:rsidRPr="00BE6EEE" w:rsidRDefault="00BE6EEE">
            <w:pPr>
              <w:rPr>
                <w:bCs/>
                <w:sz w:val="22"/>
                <w:szCs w:val="22"/>
              </w:rPr>
            </w:pPr>
          </w:p>
          <w:p w:rsidR="00BE6EEE" w:rsidRPr="00BE6EEE" w:rsidRDefault="00BE6EEE">
            <w:pPr>
              <w:rPr>
                <w:bCs/>
                <w:sz w:val="22"/>
                <w:szCs w:val="22"/>
              </w:rPr>
            </w:pPr>
          </w:p>
          <w:p w:rsidR="00BE6EEE" w:rsidRPr="00BE6EEE" w:rsidRDefault="00BE6EEE">
            <w:pPr>
              <w:rPr>
                <w:bCs/>
                <w:sz w:val="22"/>
                <w:szCs w:val="22"/>
              </w:rPr>
            </w:pPr>
          </w:p>
          <w:p w:rsidR="00BE6EEE" w:rsidRPr="00BE6EEE" w:rsidRDefault="00BE6EEE">
            <w:pPr>
              <w:rPr>
                <w:bCs/>
                <w:sz w:val="22"/>
                <w:szCs w:val="22"/>
              </w:rPr>
            </w:pPr>
          </w:p>
          <w:p w:rsidR="00BE6EEE" w:rsidRPr="00BE6EEE" w:rsidRDefault="00BE6EEE">
            <w:pPr>
              <w:rPr>
                <w:bCs/>
                <w:sz w:val="22"/>
                <w:szCs w:val="22"/>
              </w:rPr>
            </w:pPr>
          </w:p>
          <w:p w:rsidR="00BE6EEE" w:rsidRPr="00BE6EEE" w:rsidRDefault="00BE6EEE">
            <w:pPr>
              <w:rPr>
                <w:bCs/>
                <w:sz w:val="22"/>
                <w:szCs w:val="22"/>
              </w:rPr>
            </w:pPr>
          </w:p>
          <w:p w:rsidR="00BE6EEE" w:rsidRPr="00BE6EEE" w:rsidRDefault="00BE6EEE">
            <w:pPr>
              <w:rPr>
                <w:bCs/>
                <w:sz w:val="22"/>
                <w:szCs w:val="22"/>
              </w:rPr>
            </w:pPr>
          </w:p>
          <w:p w:rsidR="00BE6EEE" w:rsidRPr="00BE6EEE" w:rsidRDefault="00BE6EEE">
            <w:pPr>
              <w:rPr>
                <w:bCs/>
                <w:sz w:val="22"/>
                <w:szCs w:val="22"/>
              </w:rPr>
            </w:pPr>
          </w:p>
        </w:tc>
        <w:tc>
          <w:tcPr>
            <w:tcW w:w="4786" w:type="dxa"/>
          </w:tcPr>
          <w:p w:rsidR="00BE6EEE" w:rsidRPr="00BE6EEE" w:rsidRDefault="00BE6EEE">
            <w:pPr>
              <w:ind w:firstLine="709"/>
              <w:jc w:val="center"/>
              <w:rPr>
                <w:bCs/>
                <w:sz w:val="22"/>
                <w:szCs w:val="22"/>
              </w:rPr>
            </w:pPr>
          </w:p>
        </w:tc>
      </w:tr>
    </w:tbl>
    <w:p w:rsidR="00BE6EEE" w:rsidRPr="00BE6EEE" w:rsidRDefault="00BE6EEE" w:rsidP="00BE6EEE">
      <w:pPr>
        <w:pStyle w:val="ConsNormal"/>
        <w:widowControl/>
        <w:ind w:right="0" w:firstLine="0"/>
        <w:jc w:val="both"/>
        <w:rPr>
          <w:rFonts w:ascii="Times New Roman" w:hAnsi="Times New Roman" w:cs="Times New Roman"/>
          <w:sz w:val="22"/>
          <w:szCs w:val="22"/>
        </w:rPr>
      </w:pPr>
    </w:p>
    <w:p w:rsidR="00BE6EEE" w:rsidRPr="00BE6EEE" w:rsidRDefault="00BE6EEE" w:rsidP="00BE6EEE">
      <w:pPr>
        <w:pStyle w:val="ConsNormal"/>
        <w:widowControl/>
        <w:ind w:right="0" w:firstLine="0"/>
        <w:jc w:val="both"/>
        <w:rPr>
          <w:rFonts w:ascii="Times New Roman" w:hAnsi="Times New Roman" w:cs="Times New Roman"/>
          <w:sz w:val="22"/>
          <w:szCs w:val="22"/>
        </w:rPr>
      </w:pPr>
    </w:p>
    <w:p w:rsidR="00BE6EEE" w:rsidRPr="00BE6EEE" w:rsidRDefault="00BE6EEE" w:rsidP="00BE6EEE">
      <w:pPr>
        <w:pStyle w:val="1"/>
        <w:tabs>
          <w:tab w:val="left" w:pos="703"/>
        </w:tabs>
        <w:spacing w:before="0" w:after="0"/>
        <w:ind w:firstLine="709"/>
        <w:rPr>
          <w:b/>
          <w:i/>
          <w:sz w:val="22"/>
          <w:szCs w:val="22"/>
        </w:rPr>
      </w:pPr>
    </w:p>
    <w:p w:rsidR="00BE6EEE" w:rsidRPr="00BE6EEE" w:rsidRDefault="00BE6EEE" w:rsidP="00BE6EEE">
      <w:pPr>
        <w:pStyle w:val="1"/>
        <w:tabs>
          <w:tab w:val="left" w:pos="703"/>
        </w:tabs>
        <w:spacing w:before="0" w:after="0"/>
        <w:ind w:firstLine="709"/>
        <w:rPr>
          <w:b/>
          <w:i/>
          <w:sz w:val="22"/>
          <w:szCs w:val="22"/>
        </w:rPr>
      </w:pPr>
    </w:p>
    <w:p w:rsidR="00BE6EEE" w:rsidRPr="00BE6EEE" w:rsidRDefault="00BE6EEE" w:rsidP="00BE6EEE">
      <w:pPr>
        <w:pStyle w:val="1"/>
        <w:tabs>
          <w:tab w:val="left" w:pos="703"/>
        </w:tabs>
        <w:spacing w:before="0" w:after="0"/>
        <w:ind w:firstLine="709"/>
        <w:rPr>
          <w:b/>
          <w:i/>
          <w:sz w:val="22"/>
          <w:szCs w:val="22"/>
        </w:rPr>
      </w:pPr>
    </w:p>
    <w:p w:rsidR="00BE6EEE" w:rsidRPr="00BE6EEE" w:rsidRDefault="00BE6EEE" w:rsidP="00BE6EEE">
      <w:pPr>
        <w:pStyle w:val="1"/>
        <w:tabs>
          <w:tab w:val="left" w:pos="703"/>
        </w:tabs>
        <w:spacing w:before="0" w:after="0"/>
        <w:ind w:firstLine="709"/>
        <w:rPr>
          <w:b/>
          <w:i/>
          <w:sz w:val="22"/>
          <w:szCs w:val="22"/>
        </w:rPr>
      </w:pPr>
    </w:p>
    <w:p w:rsidR="00BE6EEE" w:rsidRPr="00BE6EEE" w:rsidRDefault="00BE6EEE" w:rsidP="00BE6EEE">
      <w:pPr>
        <w:pStyle w:val="1"/>
        <w:tabs>
          <w:tab w:val="left" w:pos="703"/>
        </w:tabs>
        <w:spacing w:before="0" w:after="0"/>
        <w:ind w:firstLine="709"/>
        <w:rPr>
          <w:b/>
          <w:i/>
          <w:sz w:val="22"/>
          <w:szCs w:val="22"/>
        </w:rPr>
      </w:pPr>
    </w:p>
    <w:p w:rsidR="00BE6EEE" w:rsidRPr="00BE6EEE" w:rsidRDefault="00BE6EEE" w:rsidP="00BE6EEE">
      <w:pPr>
        <w:pStyle w:val="1"/>
        <w:tabs>
          <w:tab w:val="left" w:pos="703"/>
        </w:tabs>
        <w:spacing w:before="0" w:after="0"/>
        <w:ind w:firstLine="709"/>
        <w:rPr>
          <w:b/>
          <w:i/>
          <w:sz w:val="22"/>
          <w:szCs w:val="22"/>
        </w:rPr>
      </w:pPr>
    </w:p>
    <w:p w:rsidR="00BE6EEE" w:rsidRPr="00BE6EEE" w:rsidRDefault="00BE6EEE" w:rsidP="00BE6EEE">
      <w:pPr>
        <w:pStyle w:val="1"/>
        <w:tabs>
          <w:tab w:val="left" w:pos="703"/>
        </w:tabs>
        <w:spacing w:before="0" w:after="0"/>
        <w:ind w:firstLine="709"/>
        <w:rPr>
          <w:b/>
          <w:i/>
          <w:sz w:val="22"/>
          <w:szCs w:val="22"/>
        </w:rPr>
      </w:pPr>
    </w:p>
    <w:p w:rsidR="00BE6EEE" w:rsidRDefault="00BE6EEE" w:rsidP="00BE6EEE">
      <w:pPr>
        <w:pStyle w:val="1"/>
        <w:tabs>
          <w:tab w:val="left" w:pos="703"/>
        </w:tabs>
        <w:spacing w:before="0" w:after="0"/>
        <w:ind w:firstLine="709"/>
        <w:rPr>
          <w:b/>
          <w:i/>
          <w:sz w:val="22"/>
          <w:szCs w:val="22"/>
        </w:rPr>
      </w:pPr>
    </w:p>
    <w:p w:rsidR="00BE6EEE" w:rsidRDefault="00BE6EEE" w:rsidP="00BE6EEE">
      <w:pPr>
        <w:pStyle w:val="1"/>
        <w:tabs>
          <w:tab w:val="left" w:pos="703"/>
        </w:tabs>
        <w:spacing w:before="0" w:after="0"/>
        <w:ind w:firstLine="709"/>
        <w:rPr>
          <w:b/>
          <w:i/>
          <w:sz w:val="22"/>
          <w:szCs w:val="22"/>
        </w:rPr>
      </w:pPr>
    </w:p>
    <w:p w:rsidR="00BE6EEE" w:rsidRDefault="00BE6EEE" w:rsidP="00BE6EEE">
      <w:pPr>
        <w:pStyle w:val="1"/>
        <w:tabs>
          <w:tab w:val="left" w:pos="703"/>
        </w:tabs>
        <w:spacing w:before="0" w:after="0"/>
        <w:ind w:firstLine="709"/>
        <w:rPr>
          <w:b/>
          <w:i/>
          <w:sz w:val="22"/>
          <w:szCs w:val="22"/>
        </w:rPr>
      </w:pPr>
    </w:p>
    <w:p w:rsidR="00BE6EEE" w:rsidRDefault="00BE6EEE" w:rsidP="00BE6EEE">
      <w:pPr>
        <w:pStyle w:val="1"/>
        <w:tabs>
          <w:tab w:val="left" w:pos="703"/>
        </w:tabs>
        <w:spacing w:before="0" w:after="0"/>
        <w:ind w:firstLine="709"/>
        <w:rPr>
          <w:b/>
          <w:i/>
          <w:sz w:val="22"/>
          <w:szCs w:val="22"/>
        </w:rPr>
      </w:pPr>
    </w:p>
    <w:p w:rsidR="00BE6EEE" w:rsidRPr="00BE6EEE" w:rsidRDefault="00BE6EEE" w:rsidP="00BE6EEE">
      <w:pPr>
        <w:pStyle w:val="1"/>
        <w:tabs>
          <w:tab w:val="left" w:pos="703"/>
        </w:tabs>
        <w:spacing w:before="0" w:after="0"/>
        <w:ind w:firstLine="709"/>
        <w:rPr>
          <w:b/>
          <w:i/>
          <w:sz w:val="22"/>
          <w:szCs w:val="22"/>
        </w:rPr>
      </w:pPr>
      <w:bookmarkStart w:id="1" w:name="_GoBack"/>
      <w:bookmarkEnd w:id="1"/>
    </w:p>
    <w:p w:rsidR="00BE6EEE" w:rsidRPr="00BE6EEE" w:rsidRDefault="00BE6EEE" w:rsidP="00BE6EEE">
      <w:pPr>
        <w:tabs>
          <w:tab w:val="left" w:pos="3712"/>
        </w:tabs>
        <w:ind w:left="5760"/>
        <w:rPr>
          <w:sz w:val="22"/>
          <w:szCs w:val="22"/>
        </w:rPr>
      </w:pPr>
    </w:p>
    <w:p w:rsidR="00BE6EEE" w:rsidRPr="00BE6EEE" w:rsidRDefault="00BE6EEE" w:rsidP="00BE6EEE">
      <w:pPr>
        <w:tabs>
          <w:tab w:val="left" w:pos="3712"/>
        </w:tabs>
        <w:ind w:left="5760"/>
        <w:rPr>
          <w:sz w:val="22"/>
          <w:szCs w:val="22"/>
        </w:rPr>
      </w:pPr>
    </w:p>
    <w:p w:rsidR="00BE6EEE" w:rsidRPr="00BE6EEE" w:rsidRDefault="00BE6EEE" w:rsidP="00BE6EEE">
      <w:pPr>
        <w:tabs>
          <w:tab w:val="left" w:pos="3712"/>
        </w:tabs>
        <w:ind w:left="5760"/>
        <w:rPr>
          <w:sz w:val="22"/>
          <w:szCs w:val="22"/>
        </w:rPr>
      </w:pPr>
      <w:r w:rsidRPr="00BE6EEE">
        <w:rPr>
          <w:sz w:val="22"/>
          <w:szCs w:val="22"/>
        </w:rPr>
        <w:lastRenderedPageBreak/>
        <w:t xml:space="preserve">Приложение № ____ </w:t>
      </w:r>
    </w:p>
    <w:p w:rsidR="00BE6EEE" w:rsidRPr="00BE6EEE" w:rsidRDefault="00BE6EEE" w:rsidP="00BE6EEE">
      <w:pPr>
        <w:tabs>
          <w:tab w:val="left" w:pos="3712"/>
        </w:tabs>
        <w:ind w:left="5760"/>
        <w:rPr>
          <w:sz w:val="22"/>
          <w:szCs w:val="22"/>
        </w:rPr>
      </w:pPr>
      <w:r w:rsidRPr="00BE6EEE">
        <w:rPr>
          <w:sz w:val="22"/>
          <w:szCs w:val="22"/>
        </w:rPr>
        <w:t>к  договору № _________</w:t>
      </w:r>
    </w:p>
    <w:p w:rsidR="00BE6EEE" w:rsidRPr="00BE6EEE" w:rsidRDefault="00BE6EEE" w:rsidP="00BE6EEE">
      <w:pPr>
        <w:tabs>
          <w:tab w:val="left" w:pos="3712"/>
        </w:tabs>
        <w:ind w:left="5760"/>
        <w:rPr>
          <w:sz w:val="22"/>
          <w:szCs w:val="22"/>
        </w:rPr>
      </w:pPr>
      <w:r w:rsidRPr="00BE6EEE">
        <w:rPr>
          <w:sz w:val="22"/>
          <w:szCs w:val="22"/>
        </w:rPr>
        <w:t xml:space="preserve">от_____.__________20___г.    </w:t>
      </w:r>
    </w:p>
    <w:p w:rsidR="00BE6EEE" w:rsidRPr="00BE6EEE" w:rsidRDefault="00BE6EEE" w:rsidP="00BE6EEE">
      <w:pPr>
        <w:tabs>
          <w:tab w:val="left" w:pos="3712"/>
        </w:tabs>
        <w:ind w:firstLine="540"/>
        <w:jc w:val="center"/>
        <w:rPr>
          <w:b/>
          <w:sz w:val="22"/>
          <w:szCs w:val="22"/>
        </w:rPr>
      </w:pPr>
    </w:p>
    <w:p w:rsidR="00BE6EEE" w:rsidRPr="00BE6EEE" w:rsidRDefault="00BE6EEE" w:rsidP="00BE6EEE">
      <w:pPr>
        <w:tabs>
          <w:tab w:val="left" w:pos="3712"/>
        </w:tabs>
        <w:ind w:firstLine="540"/>
        <w:jc w:val="center"/>
        <w:rPr>
          <w:b/>
          <w:sz w:val="22"/>
          <w:szCs w:val="22"/>
        </w:rPr>
      </w:pPr>
    </w:p>
    <w:p w:rsidR="00BE6EEE" w:rsidRPr="00BE6EEE" w:rsidRDefault="00BE6EEE" w:rsidP="00BE6EEE">
      <w:pPr>
        <w:tabs>
          <w:tab w:val="left" w:pos="3712"/>
        </w:tabs>
        <w:ind w:firstLine="540"/>
        <w:jc w:val="center"/>
        <w:rPr>
          <w:b/>
          <w:sz w:val="22"/>
          <w:szCs w:val="22"/>
        </w:rPr>
      </w:pPr>
    </w:p>
    <w:p w:rsidR="00BE6EEE" w:rsidRPr="00BE6EEE" w:rsidRDefault="00BE6EEE" w:rsidP="00BE6EEE">
      <w:pPr>
        <w:tabs>
          <w:tab w:val="left" w:pos="3712"/>
        </w:tabs>
        <w:ind w:firstLine="540"/>
        <w:jc w:val="center"/>
        <w:rPr>
          <w:b/>
          <w:sz w:val="22"/>
          <w:szCs w:val="22"/>
        </w:rPr>
      </w:pPr>
    </w:p>
    <w:p w:rsidR="00BE6EEE" w:rsidRPr="00BE6EEE" w:rsidRDefault="00BE6EEE" w:rsidP="00BE6EEE">
      <w:pPr>
        <w:tabs>
          <w:tab w:val="left" w:pos="3712"/>
        </w:tabs>
        <w:ind w:firstLine="540"/>
        <w:jc w:val="center"/>
        <w:rPr>
          <w:b/>
          <w:sz w:val="22"/>
          <w:szCs w:val="22"/>
        </w:rPr>
      </w:pPr>
      <w:r w:rsidRPr="00BE6EEE">
        <w:rPr>
          <w:b/>
          <w:sz w:val="22"/>
          <w:szCs w:val="22"/>
        </w:rPr>
        <w:t xml:space="preserve">ГРАФИК ВЫПОЛНЕНИЯ РАБОТ </w:t>
      </w:r>
    </w:p>
    <w:p w:rsidR="00BE6EEE" w:rsidRPr="00BE6EEE" w:rsidRDefault="00BE6EEE" w:rsidP="00BE6EEE">
      <w:pPr>
        <w:tabs>
          <w:tab w:val="left" w:pos="3712"/>
        </w:tabs>
        <w:jc w:val="center"/>
        <w:rPr>
          <w:b/>
          <w:i/>
          <w:sz w:val="22"/>
          <w:szCs w:val="22"/>
        </w:rPr>
      </w:pPr>
      <w:r w:rsidRPr="00BE6EEE">
        <w:rPr>
          <w:b/>
          <w:sz w:val="22"/>
          <w:szCs w:val="22"/>
        </w:rPr>
        <w:t xml:space="preserve"> </w:t>
      </w:r>
      <w:r w:rsidRPr="00BE6EEE">
        <w:rPr>
          <w:b/>
          <w:i/>
          <w:sz w:val="22"/>
          <w:szCs w:val="22"/>
        </w:rPr>
        <w:t xml:space="preserve">(Наименование объекта) </w:t>
      </w:r>
    </w:p>
    <w:p w:rsidR="00BE6EEE" w:rsidRPr="00BE6EEE" w:rsidRDefault="00BE6EEE" w:rsidP="00BE6EEE">
      <w:pPr>
        <w:pStyle w:val="1"/>
        <w:tabs>
          <w:tab w:val="left" w:pos="703"/>
        </w:tabs>
        <w:spacing w:before="0" w:after="0"/>
        <w:ind w:firstLine="709"/>
        <w:rPr>
          <w:b/>
          <w:i/>
          <w:sz w:val="22"/>
          <w:szCs w:val="22"/>
        </w:rPr>
      </w:pPr>
    </w:p>
    <w:p w:rsidR="00BE6EEE" w:rsidRPr="00BE6EEE" w:rsidRDefault="00BE6EEE" w:rsidP="00BE6EEE">
      <w:pPr>
        <w:pStyle w:val="1"/>
        <w:tabs>
          <w:tab w:val="left" w:pos="703"/>
        </w:tabs>
        <w:spacing w:before="0" w:after="0"/>
        <w:ind w:firstLine="709"/>
        <w:rPr>
          <w:b/>
          <w:i/>
          <w:sz w:val="22"/>
          <w:szCs w:val="22"/>
        </w:rPr>
      </w:pPr>
    </w:p>
    <w:p w:rsidR="00BE6EEE" w:rsidRPr="00BE6EEE" w:rsidRDefault="00BE6EEE" w:rsidP="00BE6EEE">
      <w:pPr>
        <w:pStyle w:val="1"/>
        <w:tabs>
          <w:tab w:val="left" w:pos="703"/>
        </w:tabs>
        <w:spacing w:before="0" w:after="0"/>
        <w:ind w:firstLine="709"/>
        <w:rPr>
          <w:b/>
          <w:i/>
          <w:sz w:val="22"/>
          <w:szCs w:val="22"/>
        </w:rPr>
      </w:pPr>
    </w:p>
    <w:p w:rsidR="00BE6EEE" w:rsidRPr="00BE6EEE" w:rsidRDefault="00BE6EEE" w:rsidP="00BE6EEE">
      <w:pPr>
        <w:pStyle w:val="1"/>
        <w:tabs>
          <w:tab w:val="left" w:pos="703"/>
        </w:tabs>
        <w:spacing w:before="0" w:after="0"/>
        <w:ind w:firstLine="709"/>
        <w:rPr>
          <w:b/>
          <w:i/>
          <w:sz w:val="22"/>
          <w:szCs w:val="22"/>
        </w:rPr>
      </w:pPr>
    </w:p>
    <w:p w:rsidR="00BE6EEE" w:rsidRPr="00BE6EEE" w:rsidRDefault="00BE6EEE" w:rsidP="00BE6EEE">
      <w:pPr>
        <w:pStyle w:val="1"/>
        <w:tabs>
          <w:tab w:val="left" w:pos="703"/>
        </w:tabs>
        <w:spacing w:before="0" w:after="0"/>
        <w:ind w:firstLine="709"/>
        <w:rPr>
          <w:b/>
          <w:i/>
          <w:sz w:val="22"/>
          <w:szCs w:val="22"/>
        </w:rPr>
      </w:pPr>
    </w:p>
    <w:tbl>
      <w:tblPr>
        <w:tblW w:w="9420" w:type="dxa"/>
        <w:tblInd w:w="-252" w:type="dxa"/>
        <w:tblLayout w:type="fixed"/>
        <w:tblLook w:val="04A0" w:firstRow="1" w:lastRow="0" w:firstColumn="1" w:lastColumn="0" w:noHBand="0" w:noVBand="1"/>
      </w:tblPr>
      <w:tblGrid>
        <w:gridCol w:w="735"/>
        <w:gridCol w:w="3045"/>
        <w:gridCol w:w="900"/>
        <w:gridCol w:w="960"/>
        <w:gridCol w:w="880"/>
        <w:gridCol w:w="880"/>
        <w:gridCol w:w="960"/>
        <w:gridCol w:w="1060"/>
      </w:tblGrid>
      <w:tr w:rsidR="00BE6EEE" w:rsidRPr="00BE6EEE" w:rsidTr="00BE6EEE">
        <w:trPr>
          <w:trHeight w:val="330"/>
        </w:trPr>
        <w:tc>
          <w:tcPr>
            <w:tcW w:w="735" w:type="dxa"/>
            <w:vMerge w:val="restart"/>
            <w:tcBorders>
              <w:top w:val="single" w:sz="8" w:space="0" w:color="auto"/>
              <w:left w:val="single" w:sz="8" w:space="0" w:color="auto"/>
              <w:bottom w:val="single" w:sz="4" w:space="0" w:color="000000"/>
              <w:right w:val="single" w:sz="4" w:space="0" w:color="auto"/>
            </w:tcBorders>
            <w:vAlign w:val="center"/>
            <w:hideMark/>
          </w:tcPr>
          <w:p w:rsidR="00BE6EEE" w:rsidRPr="00BE6EEE" w:rsidRDefault="00BE6EEE">
            <w:pPr>
              <w:jc w:val="center"/>
              <w:rPr>
                <w:b/>
                <w:bCs/>
                <w:color w:val="000000"/>
                <w:sz w:val="22"/>
                <w:szCs w:val="22"/>
              </w:rPr>
            </w:pPr>
            <w:r w:rsidRPr="00BE6EEE">
              <w:rPr>
                <w:b/>
                <w:bCs/>
                <w:color w:val="000000"/>
                <w:sz w:val="22"/>
                <w:szCs w:val="22"/>
              </w:rPr>
              <w:t xml:space="preserve">№ </w:t>
            </w:r>
            <w:proofErr w:type="gramStart"/>
            <w:r w:rsidRPr="00BE6EEE">
              <w:rPr>
                <w:b/>
                <w:bCs/>
                <w:color w:val="000000"/>
                <w:sz w:val="22"/>
                <w:szCs w:val="22"/>
              </w:rPr>
              <w:t>п</w:t>
            </w:r>
            <w:proofErr w:type="gramEnd"/>
            <w:r w:rsidRPr="00BE6EEE">
              <w:rPr>
                <w:b/>
                <w:bCs/>
                <w:color w:val="000000"/>
                <w:sz w:val="22"/>
                <w:szCs w:val="22"/>
              </w:rPr>
              <w:t>/п</w:t>
            </w:r>
          </w:p>
        </w:tc>
        <w:tc>
          <w:tcPr>
            <w:tcW w:w="3045" w:type="dxa"/>
            <w:vMerge w:val="restart"/>
            <w:tcBorders>
              <w:top w:val="single" w:sz="8" w:space="0" w:color="auto"/>
              <w:left w:val="single" w:sz="4" w:space="0" w:color="auto"/>
              <w:bottom w:val="single" w:sz="4" w:space="0" w:color="000000"/>
              <w:right w:val="nil"/>
            </w:tcBorders>
            <w:vAlign w:val="center"/>
            <w:hideMark/>
          </w:tcPr>
          <w:p w:rsidR="00BE6EEE" w:rsidRPr="00BE6EEE" w:rsidRDefault="00BE6EEE">
            <w:pPr>
              <w:jc w:val="center"/>
              <w:rPr>
                <w:b/>
                <w:bCs/>
                <w:color w:val="000000"/>
                <w:sz w:val="22"/>
                <w:szCs w:val="22"/>
              </w:rPr>
            </w:pPr>
            <w:r w:rsidRPr="00BE6EEE">
              <w:rPr>
                <w:b/>
                <w:bCs/>
                <w:color w:val="000000"/>
                <w:sz w:val="22"/>
                <w:szCs w:val="22"/>
              </w:rPr>
              <w:t>Наименование работ</w:t>
            </w:r>
          </w:p>
        </w:tc>
        <w:tc>
          <w:tcPr>
            <w:tcW w:w="5640" w:type="dxa"/>
            <w:gridSpan w:val="6"/>
            <w:tcBorders>
              <w:top w:val="single" w:sz="8" w:space="0" w:color="auto"/>
              <w:left w:val="single" w:sz="8" w:space="0" w:color="auto"/>
              <w:bottom w:val="nil"/>
              <w:right w:val="single" w:sz="8" w:space="0" w:color="000000"/>
            </w:tcBorders>
            <w:noWrap/>
            <w:hideMark/>
          </w:tcPr>
          <w:p w:rsidR="00BE6EEE" w:rsidRPr="00BE6EEE" w:rsidRDefault="00BE6EEE">
            <w:pPr>
              <w:jc w:val="center"/>
              <w:rPr>
                <w:b/>
                <w:bCs/>
                <w:color w:val="000000"/>
                <w:sz w:val="22"/>
                <w:szCs w:val="22"/>
              </w:rPr>
            </w:pPr>
            <w:r w:rsidRPr="00BE6EEE">
              <w:rPr>
                <w:b/>
                <w:bCs/>
                <w:color w:val="000000"/>
                <w:sz w:val="22"/>
                <w:szCs w:val="22"/>
              </w:rPr>
              <w:t xml:space="preserve">График выполнения, в месяцах, </w:t>
            </w:r>
            <w:proofErr w:type="spellStart"/>
            <w:r w:rsidRPr="00BE6EEE">
              <w:rPr>
                <w:b/>
                <w:bCs/>
                <w:color w:val="000000"/>
                <w:sz w:val="22"/>
                <w:szCs w:val="22"/>
              </w:rPr>
              <w:t>руб</w:t>
            </w:r>
            <w:proofErr w:type="spellEnd"/>
            <w:r w:rsidRPr="00BE6EEE">
              <w:rPr>
                <w:b/>
                <w:bCs/>
                <w:color w:val="000000"/>
                <w:sz w:val="22"/>
                <w:szCs w:val="22"/>
              </w:rPr>
              <w:t xml:space="preserve"> с НДС.</w:t>
            </w:r>
          </w:p>
          <w:p w:rsidR="00BE6EEE" w:rsidRPr="00BE6EEE" w:rsidRDefault="00BE6EEE">
            <w:pPr>
              <w:jc w:val="center"/>
              <w:rPr>
                <w:b/>
                <w:bCs/>
                <w:color w:val="FF0000"/>
                <w:sz w:val="22"/>
                <w:szCs w:val="22"/>
              </w:rPr>
            </w:pPr>
            <w:r w:rsidRPr="00BE6EEE">
              <w:rPr>
                <w:b/>
                <w:bCs/>
                <w:color w:val="FF0000"/>
                <w:sz w:val="22"/>
                <w:szCs w:val="22"/>
              </w:rPr>
              <w:t>(промежуточные сроки)</w:t>
            </w:r>
          </w:p>
        </w:tc>
      </w:tr>
      <w:tr w:rsidR="00BE6EEE" w:rsidRPr="00BE6EEE" w:rsidTr="00BE6EE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hideMark/>
          </w:tcPr>
          <w:p w:rsidR="00BE6EEE" w:rsidRPr="00BE6EEE" w:rsidRDefault="00BE6EEE">
            <w:pPr>
              <w:rPr>
                <w:b/>
                <w:bCs/>
                <w:color w:val="000000"/>
                <w:sz w:val="22"/>
                <w:szCs w:val="22"/>
              </w:rPr>
            </w:pPr>
          </w:p>
        </w:tc>
        <w:tc>
          <w:tcPr>
            <w:tcW w:w="3045" w:type="dxa"/>
            <w:vMerge/>
            <w:tcBorders>
              <w:top w:val="single" w:sz="8" w:space="0" w:color="auto"/>
              <w:left w:val="single" w:sz="4" w:space="0" w:color="auto"/>
              <w:bottom w:val="single" w:sz="4" w:space="0" w:color="000000"/>
              <w:right w:val="nil"/>
            </w:tcBorders>
            <w:vAlign w:val="center"/>
            <w:hideMark/>
          </w:tcPr>
          <w:p w:rsidR="00BE6EEE" w:rsidRPr="00BE6EEE" w:rsidRDefault="00BE6EEE">
            <w:pPr>
              <w:rPr>
                <w:b/>
                <w:bCs/>
                <w:color w:val="000000"/>
                <w:sz w:val="22"/>
                <w:szCs w:val="22"/>
              </w:rPr>
            </w:pPr>
          </w:p>
        </w:tc>
        <w:tc>
          <w:tcPr>
            <w:tcW w:w="5640" w:type="dxa"/>
            <w:gridSpan w:val="6"/>
            <w:tcBorders>
              <w:top w:val="single" w:sz="8" w:space="0" w:color="auto"/>
              <w:left w:val="single" w:sz="8" w:space="0" w:color="auto"/>
              <w:bottom w:val="single" w:sz="8" w:space="0" w:color="auto"/>
              <w:right w:val="single" w:sz="8" w:space="0" w:color="000000"/>
            </w:tcBorders>
            <w:hideMark/>
          </w:tcPr>
          <w:p w:rsidR="00BE6EEE" w:rsidRPr="00BE6EEE" w:rsidRDefault="00BE6EEE">
            <w:pPr>
              <w:jc w:val="center"/>
              <w:rPr>
                <w:b/>
                <w:bCs/>
                <w:sz w:val="22"/>
                <w:szCs w:val="22"/>
              </w:rPr>
            </w:pPr>
            <w:r w:rsidRPr="00BE6EEE">
              <w:rPr>
                <w:b/>
                <w:bCs/>
                <w:sz w:val="22"/>
                <w:szCs w:val="22"/>
              </w:rPr>
              <w:t> </w:t>
            </w:r>
          </w:p>
        </w:tc>
      </w:tr>
      <w:tr w:rsidR="00BE6EEE" w:rsidRPr="00BE6EEE" w:rsidTr="00BE6EE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hideMark/>
          </w:tcPr>
          <w:p w:rsidR="00BE6EEE" w:rsidRPr="00BE6EEE" w:rsidRDefault="00BE6EEE">
            <w:pPr>
              <w:rPr>
                <w:b/>
                <w:bCs/>
                <w:color w:val="000000"/>
                <w:sz w:val="22"/>
                <w:szCs w:val="22"/>
              </w:rPr>
            </w:pPr>
          </w:p>
        </w:tc>
        <w:tc>
          <w:tcPr>
            <w:tcW w:w="3045" w:type="dxa"/>
            <w:vMerge/>
            <w:tcBorders>
              <w:top w:val="single" w:sz="8" w:space="0" w:color="auto"/>
              <w:left w:val="single" w:sz="4" w:space="0" w:color="auto"/>
              <w:bottom w:val="single" w:sz="4" w:space="0" w:color="000000"/>
              <w:right w:val="nil"/>
            </w:tcBorders>
            <w:vAlign w:val="center"/>
            <w:hideMark/>
          </w:tcPr>
          <w:p w:rsidR="00BE6EEE" w:rsidRPr="00BE6EEE" w:rsidRDefault="00BE6EEE">
            <w:pPr>
              <w:rPr>
                <w:b/>
                <w:bCs/>
                <w:color w:val="000000"/>
                <w:sz w:val="22"/>
                <w:szCs w:val="22"/>
              </w:rPr>
            </w:pPr>
          </w:p>
        </w:tc>
        <w:tc>
          <w:tcPr>
            <w:tcW w:w="900" w:type="dxa"/>
            <w:tcBorders>
              <w:top w:val="nil"/>
              <w:left w:val="single" w:sz="8" w:space="0" w:color="auto"/>
              <w:bottom w:val="single" w:sz="4" w:space="0" w:color="auto"/>
              <w:right w:val="single" w:sz="4" w:space="0" w:color="auto"/>
            </w:tcBorders>
            <w:hideMark/>
          </w:tcPr>
          <w:p w:rsidR="00BE6EEE" w:rsidRPr="00BE6EEE" w:rsidRDefault="00BE6EEE">
            <w:pPr>
              <w:jc w:val="center"/>
              <w:rPr>
                <w:b/>
                <w:bCs/>
                <w:i/>
                <w:iCs/>
                <w:sz w:val="22"/>
                <w:szCs w:val="22"/>
              </w:rPr>
            </w:pPr>
            <w:r w:rsidRPr="00BE6EEE">
              <w:rPr>
                <w:b/>
                <w:bCs/>
                <w:i/>
                <w:iCs/>
                <w:sz w:val="22"/>
                <w:szCs w:val="22"/>
              </w:rPr>
              <w:t>март</w:t>
            </w:r>
          </w:p>
        </w:tc>
        <w:tc>
          <w:tcPr>
            <w:tcW w:w="960" w:type="dxa"/>
            <w:tcBorders>
              <w:top w:val="nil"/>
              <w:left w:val="nil"/>
              <w:bottom w:val="single" w:sz="4" w:space="0" w:color="auto"/>
              <w:right w:val="single" w:sz="4" w:space="0" w:color="auto"/>
            </w:tcBorders>
            <w:hideMark/>
          </w:tcPr>
          <w:p w:rsidR="00BE6EEE" w:rsidRPr="00BE6EEE" w:rsidRDefault="00BE6EEE">
            <w:pPr>
              <w:jc w:val="center"/>
              <w:rPr>
                <w:b/>
                <w:bCs/>
                <w:i/>
                <w:iCs/>
                <w:sz w:val="22"/>
                <w:szCs w:val="22"/>
              </w:rPr>
            </w:pPr>
            <w:r w:rsidRPr="00BE6EEE">
              <w:rPr>
                <w:b/>
                <w:bCs/>
                <w:i/>
                <w:iCs/>
                <w:sz w:val="22"/>
                <w:szCs w:val="22"/>
              </w:rPr>
              <w:t>апрель</w:t>
            </w:r>
          </w:p>
        </w:tc>
        <w:tc>
          <w:tcPr>
            <w:tcW w:w="880" w:type="dxa"/>
            <w:tcBorders>
              <w:top w:val="nil"/>
              <w:left w:val="nil"/>
              <w:bottom w:val="single" w:sz="4" w:space="0" w:color="auto"/>
              <w:right w:val="single" w:sz="4" w:space="0" w:color="auto"/>
            </w:tcBorders>
            <w:hideMark/>
          </w:tcPr>
          <w:p w:rsidR="00BE6EEE" w:rsidRPr="00BE6EEE" w:rsidRDefault="00BE6EEE">
            <w:pPr>
              <w:jc w:val="center"/>
              <w:rPr>
                <w:b/>
                <w:bCs/>
                <w:i/>
                <w:iCs/>
                <w:sz w:val="22"/>
                <w:szCs w:val="22"/>
              </w:rPr>
            </w:pPr>
            <w:r w:rsidRPr="00BE6EEE">
              <w:rPr>
                <w:b/>
                <w:bCs/>
                <w:i/>
                <w:iCs/>
                <w:sz w:val="22"/>
                <w:szCs w:val="22"/>
              </w:rPr>
              <w:t>май</w:t>
            </w:r>
          </w:p>
        </w:tc>
        <w:tc>
          <w:tcPr>
            <w:tcW w:w="880" w:type="dxa"/>
            <w:tcBorders>
              <w:top w:val="nil"/>
              <w:left w:val="nil"/>
              <w:bottom w:val="single" w:sz="4" w:space="0" w:color="auto"/>
              <w:right w:val="single" w:sz="4" w:space="0" w:color="auto"/>
            </w:tcBorders>
            <w:hideMark/>
          </w:tcPr>
          <w:p w:rsidR="00BE6EEE" w:rsidRPr="00BE6EEE" w:rsidRDefault="00BE6EEE">
            <w:pPr>
              <w:jc w:val="center"/>
              <w:rPr>
                <w:b/>
                <w:bCs/>
                <w:i/>
                <w:iCs/>
                <w:sz w:val="22"/>
                <w:szCs w:val="22"/>
              </w:rPr>
            </w:pPr>
            <w:r w:rsidRPr="00BE6EEE">
              <w:rPr>
                <w:b/>
                <w:bCs/>
                <w:i/>
                <w:iCs/>
                <w:sz w:val="22"/>
                <w:szCs w:val="22"/>
              </w:rPr>
              <w:t>июнь</w:t>
            </w:r>
          </w:p>
        </w:tc>
        <w:tc>
          <w:tcPr>
            <w:tcW w:w="960" w:type="dxa"/>
            <w:tcBorders>
              <w:top w:val="nil"/>
              <w:left w:val="nil"/>
              <w:bottom w:val="nil"/>
              <w:right w:val="single" w:sz="4" w:space="0" w:color="auto"/>
            </w:tcBorders>
            <w:hideMark/>
          </w:tcPr>
          <w:p w:rsidR="00BE6EEE" w:rsidRPr="00BE6EEE" w:rsidRDefault="00BE6EEE">
            <w:pPr>
              <w:jc w:val="center"/>
              <w:rPr>
                <w:b/>
                <w:bCs/>
                <w:i/>
                <w:iCs/>
                <w:sz w:val="22"/>
                <w:szCs w:val="22"/>
              </w:rPr>
            </w:pPr>
            <w:r w:rsidRPr="00BE6EEE">
              <w:rPr>
                <w:b/>
                <w:bCs/>
                <w:i/>
                <w:iCs/>
                <w:sz w:val="22"/>
                <w:szCs w:val="22"/>
              </w:rPr>
              <w:t>июль</w:t>
            </w:r>
          </w:p>
        </w:tc>
        <w:tc>
          <w:tcPr>
            <w:tcW w:w="1060" w:type="dxa"/>
            <w:tcBorders>
              <w:top w:val="nil"/>
              <w:left w:val="nil"/>
              <w:bottom w:val="nil"/>
              <w:right w:val="single" w:sz="8" w:space="0" w:color="auto"/>
            </w:tcBorders>
            <w:hideMark/>
          </w:tcPr>
          <w:p w:rsidR="00BE6EEE" w:rsidRPr="00BE6EEE" w:rsidRDefault="00BE6EEE">
            <w:pPr>
              <w:jc w:val="center"/>
              <w:rPr>
                <w:b/>
                <w:bCs/>
                <w:i/>
                <w:iCs/>
                <w:sz w:val="22"/>
                <w:szCs w:val="22"/>
              </w:rPr>
            </w:pPr>
            <w:r w:rsidRPr="00BE6EEE">
              <w:rPr>
                <w:b/>
                <w:bCs/>
                <w:i/>
                <w:iCs/>
                <w:sz w:val="22"/>
                <w:szCs w:val="22"/>
              </w:rPr>
              <w:t>август</w:t>
            </w:r>
          </w:p>
        </w:tc>
      </w:tr>
      <w:tr w:rsidR="00BE6EEE" w:rsidRPr="00BE6EEE" w:rsidTr="00BE6EEE">
        <w:trPr>
          <w:trHeight w:val="315"/>
        </w:trPr>
        <w:tc>
          <w:tcPr>
            <w:tcW w:w="735" w:type="dxa"/>
            <w:tcBorders>
              <w:top w:val="nil"/>
              <w:left w:val="single" w:sz="8" w:space="0" w:color="auto"/>
              <w:bottom w:val="single" w:sz="4" w:space="0" w:color="auto"/>
              <w:right w:val="single" w:sz="4" w:space="0" w:color="auto"/>
            </w:tcBorders>
            <w:hideMark/>
          </w:tcPr>
          <w:p w:rsidR="00BE6EEE" w:rsidRPr="00BE6EEE" w:rsidRDefault="00BE6EEE">
            <w:pPr>
              <w:rPr>
                <w:color w:val="000000"/>
                <w:sz w:val="22"/>
                <w:szCs w:val="22"/>
              </w:rPr>
            </w:pPr>
            <w:r w:rsidRPr="00BE6EEE">
              <w:rPr>
                <w:color w:val="000000"/>
                <w:sz w:val="22"/>
                <w:szCs w:val="22"/>
              </w:rPr>
              <w:t>1.       </w:t>
            </w:r>
          </w:p>
        </w:tc>
        <w:tc>
          <w:tcPr>
            <w:tcW w:w="3045" w:type="dxa"/>
            <w:tcBorders>
              <w:top w:val="nil"/>
              <w:left w:val="nil"/>
              <w:bottom w:val="single" w:sz="4" w:space="0" w:color="auto"/>
              <w:right w:val="nil"/>
            </w:tcBorders>
            <w:hideMark/>
          </w:tcPr>
          <w:p w:rsidR="00BE6EEE" w:rsidRPr="00BE6EEE" w:rsidRDefault="00BE6EEE">
            <w:pPr>
              <w:rPr>
                <w:color w:val="000000"/>
                <w:sz w:val="22"/>
                <w:szCs w:val="22"/>
              </w:rPr>
            </w:pPr>
            <w:r w:rsidRPr="00BE6EEE">
              <w:rPr>
                <w:color w:val="000000"/>
                <w:sz w:val="22"/>
                <w:szCs w:val="22"/>
              </w:rPr>
              <w:t xml:space="preserve"> </w:t>
            </w:r>
          </w:p>
        </w:tc>
        <w:tc>
          <w:tcPr>
            <w:tcW w:w="900" w:type="dxa"/>
            <w:tcBorders>
              <w:top w:val="nil"/>
              <w:left w:val="single" w:sz="8" w:space="0" w:color="auto"/>
              <w:bottom w:val="single" w:sz="4" w:space="0" w:color="auto"/>
              <w:right w:val="single" w:sz="4" w:space="0" w:color="auto"/>
            </w:tcBorders>
            <w:vAlign w:val="bottom"/>
            <w:hideMark/>
          </w:tcPr>
          <w:p w:rsidR="00BE6EEE" w:rsidRPr="00BE6EEE" w:rsidRDefault="00BE6EEE">
            <w:pPr>
              <w:jc w:val="center"/>
              <w:rPr>
                <w:sz w:val="22"/>
                <w:szCs w:val="22"/>
              </w:rPr>
            </w:pPr>
            <w:r w:rsidRPr="00BE6EEE">
              <w:rPr>
                <w:sz w:val="22"/>
                <w:szCs w:val="22"/>
              </w:rPr>
              <w:t>Сумма</w:t>
            </w:r>
          </w:p>
        </w:tc>
        <w:tc>
          <w:tcPr>
            <w:tcW w:w="960" w:type="dxa"/>
            <w:tcBorders>
              <w:top w:val="nil"/>
              <w:left w:val="nil"/>
              <w:bottom w:val="single" w:sz="4" w:space="0" w:color="auto"/>
              <w:right w:val="single" w:sz="4" w:space="0" w:color="auto"/>
            </w:tcBorders>
            <w:vAlign w:val="bottom"/>
            <w:hideMark/>
          </w:tcPr>
          <w:p w:rsidR="00BE6EEE" w:rsidRPr="00BE6EEE" w:rsidRDefault="00BE6EEE">
            <w:pPr>
              <w:jc w:val="center"/>
              <w:rPr>
                <w:sz w:val="22"/>
                <w:szCs w:val="22"/>
              </w:rPr>
            </w:pPr>
            <w:r w:rsidRPr="00BE6EEE">
              <w:rPr>
                <w:sz w:val="22"/>
                <w:szCs w:val="22"/>
              </w:rPr>
              <w:t> </w:t>
            </w:r>
          </w:p>
        </w:tc>
        <w:tc>
          <w:tcPr>
            <w:tcW w:w="880" w:type="dxa"/>
            <w:tcBorders>
              <w:top w:val="nil"/>
              <w:left w:val="nil"/>
              <w:bottom w:val="single" w:sz="4" w:space="0" w:color="auto"/>
              <w:right w:val="single" w:sz="4" w:space="0" w:color="auto"/>
            </w:tcBorders>
            <w:vAlign w:val="bottom"/>
            <w:hideMark/>
          </w:tcPr>
          <w:p w:rsidR="00BE6EEE" w:rsidRPr="00BE6EEE" w:rsidRDefault="00BE6EEE">
            <w:pPr>
              <w:jc w:val="center"/>
              <w:rPr>
                <w:sz w:val="22"/>
                <w:szCs w:val="22"/>
              </w:rPr>
            </w:pPr>
            <w:r w:rsidRPr="00BE6EEE">
              <w:rPr>
                <w:sz w:val="22"/>
                <w:szCs w:val="22"/>
              </w:rPr>
              <w:t> </w:t>
            </w:r>
          </w:p>
        </w:tc>
        <w:tc>
          <w:tcPr>
            <w:tcW w:w="880" w:type="dxa"/>
            <w:tcBorders>
              <w:top w:val="nil"/>
              <w:left w:val="nil"/>
              <w:bottom w:val="single" w:sz="4" w:space="0" w:color="auto"/>
              <w:right w:val="single" w:sz="4" w:space="0" w:color="auto"/>
            </w:tcBorders>
            <w:vAlign w:val="bottom"/>
            <w:hideMark/>
          </w:tcPr>
          <w:p w:rsidR="00BE6EEE" w:rsidRPr="00BE6EEE" w:rsidRDefault="00BE6EEE">
            <w:pPr>
              <w:jc w:val="center"/>
              <w:rPr>
                <w:sz w:val="22"/>
                <w:szCs w:val="22"/>
              </w:rPr>
            </w:pPr>
            <w:r w:rsidRPr="00BE6EEE">
              <w:rPr>
                <w:sz w:val="22"/>
                <w:szCs w:val="22"/>
              </w:rPr>
              <w:t> </w:t>
            </w:r>
          </w:p>
        </w:tc>
        <w:tc>
          <w:tcPr>
            <w:tcW w:w="960" w:type="dxa"/>
            <w:tcBorders>
              <w:top w:val="single" w:sz="4" w:space="0" w:color="auto"/>
              <w:left w:val="nil"/>
              <w:bottom w:val="single" w:sz="4" w:space="0" w:color="auto"/>
              <w:right w:val="single" w:sz="4" w:space="0" w:color="auto"/>
            </w:tcBorders>
            <w:noWrap/>
            <w:vAlign w:val="bottom"/>
            <w:hideMark/>
          </w:tcPr>
          <w:p w:rsidR="00BE6EEE" w:rsidRPr="00BE6EEE" w:rsidRDefault="00BE6EEE">
            <w:pPr>
              <w:rPr>
                <w:rFonts w:ascii="Arial CYR" w:hAnsi="Arial CYR" w:cs="Arial CYR"/>
                <w:sz w:val="22"/>
                <w:szCs w:val="22"/>
              </w:rPr>
            </w:pPr>
            <w:r w:rsidRPr="00BE6EEE">
              <w:rPr>
                <w:rFonts w:ascii="Arial CYR" w:hAnsi="Arial CYR" w:cs="Arial CYR"/>
                <w:sz w:val="22"/>
                <w:szCs w:val="22"/>
              </w:rPr>
              <w:t> </w:t>
            </w:r>
          </w:p>
        </w:tc>
        <w:tc>
          <w:tcPr>
            <w:tcW w:w="1060" w:type="dxa"/>
            <w:tcBorders>
              <w:top w:val="single" w:sz="4" w:space="0" w:color="auto"/>
              <w:left w:val="nil"/>
              <w:bottom w:val="single" w:sz="4" w:space="0" w:color="auto"/>
              <w:right w:val="single" w:sz="8" w:space="0" w:color="auto"/>
            </w:tcBorders>
            <w:noWrap/>
            <w:vAlign w:val="bottom"/>
            <w:hideMark/>
          </w:tcPr>
          <w:p w:rsidR="00BE6EEE" w:rsidRPr="00BE6EEE" w:rsidRDefault="00BE6EEE">
            <w:pPr>
              <w:rPr>
                <w:rFonts w:ascii="Arial CYR" w:hAnsi="Arial CYR" w:cs="Arial CYR"/>
                <w:sz w:val="22"/>
                <w:szCs w:val="22"/>
              </w:rPr>
            </w:pPr>
            <w:r w:rsidRPr="00BE6EEE">
              <w:rPr>
                <w:rFonts w:ascii="Arial CYR" w:hAnsi="Arial CYR" w:cs="Arial CYR"/>
                <w:sz w:val="22"/>
                <w:szCs w:val="22"/>
              </w:rPr>
              <w:t> </w:t>
            </w:r>
          </w:p>
        </w:tc>
      </w:tr>
      <w:tr w:rsidR="00BE6EEE" w:rsidRPr="00BE6EEE" w:rsidTr="00BE6EEE">
        <w:trPr>
          <w:trHeight w:val="315"/>
        </w:trPr>
        <w:tc>
          <w:tcPr>
            <w:tcW w:w="735" w:type="dxa"/>
            <w:tcBorders>
              <w:top w:val="nil"/>
              <w:left w:val="single" w:sz="8" w:space="0" w:color="auto"/>
              <w:bottom w:val="single" w:sz="4" w:space="0" w:color="auto"/>
              <w:right w:val="single" w:sz="4" w:space="0" w:color="auto"/>
            </w:tcBorders>
            <w:hideMark/>
          </w:tcPr>
          <w:p w:rsidR="00BE6EEE" w:rsidRPr="00BE6EEE" w:rsidRDefault="00BE6EEE">
            <w:pPr>
              <w:rPr>
                <w:color w:val="000000"/>
                <w:sz w:val="22"/>
                <w:szCs w:val="22"/>
              </w:rPr>
            </w:pPr>
            <w:r w:rsidRPr="00BE6EEE">
              <w:rPr>
                <w:color w:val="000000"/>
                <w:sz w:val="22"/>
                <w:szCs w:val="22"/>
              </w:rPr>
              <w:t>2.       </w:t>
            </w:r>
          </w:p>
        </w:tc>
        <w:tc>
          <w:tcPr>
            <w:tcW w:w="3045" w:type="dxa"/>
            <w:tcBorders>
              <w:top w:val="nil"/>
              <w:left w:val="nil"/>
              <w:bottom w:val="single" w:sz="4" w:space="0" w:color="auto"/>
              <w:right w:val="nil"/>
            </w:tcBorders>
            <w:hideMark/>
          </w:tcPr>
          <w:p w:rsidR="00BE6EEE" w:rsidRPr="00BE6EEE" w:rsidRDefault="00BE6EEE">
            <w:pPr>
              <w:rPr>
                <w:color w:val="000000"/>
                <w:sz w:val="22"/>
                <w:szCs w:val="22"/>
              </w:rPr>
            </w:pPr>
            <w:r w:rsidRPr="00BE6EEE">
              <w:rPr>
                <w:color w:val="000000"/>
                <w:sz w:val="22"/>
                <w:szCs w:val="22"/>
              </w:rPr>
              <w:t> </w:t>
            </w:r>
          </w:p>
        </w:tc>
        <w:tc>
          <w:tcPr>
            <w:tcW w:w="900" w:type="dxa"/>
            <w:tcBorders>
              <w:top w:val="nil"/>
              <w:left w:val="single" w:sz="8" w:space="0" w:color="auto"/>
              <w:bottom w:val="single" w:sz="4" w:space="0" w:color="auto"/>
              <w:right w:val="single" w:sz="4" w:space="0" w:color="auto"/>
            </w:tcBorders>
            <w:vAlign w:val="bottom"/>
            <w:hideMark/>
          </w:tcPr>
          <w:p w:rsidR="00BE6EEE" w:rsidRPr="00BE6EEE" w:rsidRDefault="00BE6EEE">
            <w:pPr>
              <w:jc w:val="center"/>
              <w:rPr>
                <w:sz w:val="22"/>
                <w:szCs w:val="22"/>
              </w:rPr>
            </w:pPr>
            <w:r w:rsidRPr="00BE6EEE">
              <w:rPr>
                <w:sz w:val="22"/>
                <w:szCs w:val="22"/>
              </w:rPr>
              <w:t> </w:t>
            </w:r>
          </w:p>
        </w:tc>
        <w:tc>
          <w:tcPr>
            <w:tcW w:w="960" w:type="dxa"/>
            <w:tcBorders>
              <w:top w:val="nil"/>
              <w:left w:val="nil"/>
              <w:bottom w:val="single" w:sz="4" w:space="0" w:color="auto"/>
              <w:right w:val="single" w:sz="4" w:space="0" w:color="auto"/>
            </w:tcBorders>
            <w:vAlign w:val="bottom"/>
            <w:hideMark/>
          </w:tcPr>
          <w:p w:rsidR="00BE6EEE" w:rsidRPr="00BE6EEE" w:rsidRDefault="00BE6EEE">
            <w:pPr>
              <w:jc w:val="center"/>
              <w:rPr>
                <w:sz w:val="22"/>
                <w:szCs w:val="22"/>
              </w:rPr>
            </w:pPr>
            <w:r w:rsidRPr="00BE6EEE">
              <w:rPr>
                <w:sz w:val="22"/>
                <w:szCs w:val="22"/>
              </w:rPr>
              <w:t>Сумма</w:t>
            </w:r>
          </w:p>
        </w:tc>
        <w:tc>
          <w:tcPr>
            <w:tcW w:w="880" w:type="dxa"/>
            <w:tcBorders>
              <w:top w:val="nil"/>
              <w:left w:val="nil"/>
              <w:bottom w:val="single" w:sz="4" w:space="0" w:color="auto"/>
              <w:right w:val="single" w:sz="4" w:space="0" w:color="auto"/>
            </w:tcBorders>
            <w:vAlign w:val="bottom"/>
            <w:hideMark/>
          </w:tcPr>
          <w:p w:rsidR="00BE6EEE" w:rsidRPr="00BE6EEE" w:rsidRDefault="00BE6EEE">
            <w:pPr>
              <w:jc w:val="center"/>
              <w:rPr>
                <w:sz w:val="22"/>
                <w:szCs w:val="22"/>
              </w:rPr>
            </w:pPr>
            <w:r w:rsidRPr="00BE6EEE">
              <w:rPr>
                <w:sz w:val="22"/>
                <w:szCs w:val="22"/>
              </w:rPr>
              <w:t> </w:t>
            </w:r>
          </w:p>
        </w:tc>
        <w:tc>
          <w:tcPr>
            <w:tcW w:w="880" w:type="dxa"/>
            <w:tcBorders>
              <w:top w:val="nil"/>
              <w:left w:val="nil"/>
              <w:bottom w:val="single" w:sz="4" w:space="0" w:color="auto"/>
              <w:right w:val="single" w:sz="4" w:space="0" w:color="auto"/>
            </w:tcBorders>
            <w:vAlign w:val="bottom"/>
            <w:hideMark/>
          </w:tcPr>
          <w:p w:rsidR="00BE6EEE" w:rsidRPr="00BE6EEE" w:rsidRDefault="00BE6EEE">
            <w:pPr>
              <w:jc w:val="center"/>
              <w:rPr>
                <w:sz w:val="22"/>
                <w:szCs w:val="22"/>
              </w:rPr>
            </w:pPr>
            <w:r w:rsidRPr="00BE6EEE">
              <w:rPr>
                <w:sz w:val="22"/>
                <w:szCs w:val="22"/>
              </w:rPr>
              <w:t> </w:t>
            </w:r>
          </w:p>
        </w:tc>
        <w:tc>
          <w:tcPr>
            <w:tcW w:w="960" w:type="dxa"/>
            <w:tcBorders>
              <w:top w:val="nil"/>
              <w:left w:val="nil"/>
              <w:bottom w:val="single" w:sz="4" w:space="0" w:color="auto"/>
              <w:right w:val="single" w:sz="4" w:space="0" w:color="auto"/>
            </w:tcBorders>
            <w:noWrap/>
            <w:vAlign w:val="bottom"/>
            <w:hideMark/>
          </w:tcPr>
          <w:p w:rsidR="00BE6EEE" w:rsidRPr="00BE6EEE" w:rsidRDefault="00BE6EEE">
            <w:pPr>
              <w:rPr>
                <w:rFonts w:ascii="Arial CYR" w:hAnsi="Arial CYR" w:cs="Arial CYR"/>
                <w:sz w:val="22"/>
                <w:szCs w:val="22"/>
              </w:rPr>
            </w:pPr>
            <w:r w:rsidRPr="00BE6EEE">
              <w:rPr>
                <w:rFonts w:ascii="Arial CYR" w:hAnsi="Arial CYR" w:cs="Arial CYR"/>
                <w:sz w:val="22"/>
                <w:szCs w:val="22"/>
              </w:rPr>
              <w:t> </w:t>
            </w:r>
          </w:p>
        </w:tc>
        <w:tc>
          <w:tcPr>
            <w:tcW w:w="1060" w:type="dxa"/>
            <w:tcBorders>
              <w:top w:val="nil"/>
              <w:left w:val="nil"/>
              <w:bottom w:val="single" w:sz="4" w:space="0" w:color="auto"/>
              <w:right w:val="single" w:sz="8" w:space="0" w:color="auto"/>
            </w:tcBorders>
            <w:noWrap/>
            <w:vAlign w:val="bottom"/>
            <w:hideMark/>
          </w:tcPr>
          <w:p w:rsidR="00BE6EEE" w:rsidRPr="00BE6EEE" w:rsidRDefault="00BE6EEE">
            <w:pPr>
              <w:rPr>
                <w:rFonts w:ascii="Arial CYR" w:hAnsi="Arial CYR" w:cs="Arial CYR"/>
                <w:sz w:val="22"/>
                <w:szCs w:val="22"/>
              </w:rPr>
            </w:pPr>
            <w:r w:rsidRPr="00BE6EEE">
              <w:rPr>
                <w:rFonts w:ascii="Arial CYR" w:hAnsi="Arial CYR" w:cs="Arial CYR"/>
                <w:sz w:val="22"/>
                <w:szCs w:val="22"/>
              </w:rPr>
              <w:t> </w:t>
            </w:r>
          </w:p>
        </w:tc>
      </w:tr>
      <w:tr w:rsidR="00BE6EEE" w:rsidRPr="00BE6EEE" w:rsidTr="00BE6EEE">
        <w:trPr>
          <w:trHeight w:val="315"/>
        </w:trPr>
        <w:tc>
          <w:tcPr>
            <w:tcW w:w="735" w:type="dxa"/>
            <w:tcBorders>
              <w:top w:val="nil"/>
              <w:left w:val="single" w:sz="8" w:space="0" w:color="auto"/>
              <w:bottom w:val="single" w:sz="4" w:space="0" w:color="auto"/>
              <w:right w:val="single" w:sz="4" w:space="0" w:color="auto"/>
            </w:tcBorders>
            <w:hideMark/>
          </w:tcPr>
          <w:p w:rsidR="00BE6EEE" w:rsidRPr="00BE6EEE" w:rsidRDefault="00BE6EEE">
            <w:pPr>
              <w:rPr>
                <w:color w:val="000000"/>
                <w:sz w:val="22"/>
                <w:szCs w:val="22"/>
              </w:rPr>
            </w:pPr>
            <w:r w:rsidRPr="00BE6EEE">
              <w:rPr>
                <w:color w:val="000000"/>
                <w:sz w:val="22"/>
                <w:szCs w:val="22"/>
              </w:rPr>
              <w:t>3.       </w:t>
            </w:r>
          </w:p>
        </w:tc>
        <w:tc>
          <w:tcPr>
            <w:tcW w:w="3045" w:type="dxa"/>
            <w:tcBorders>
              <w:top w:val="nil"/>
              <w:left w:val="nil"/>
              <w:bottom w:val="single" w:sz="4" w:space="0" w:color="auto"/>
              <w:right w:val="nil"/>
            </w:tcBorders>
            <w:hideMark/>
          </w:tcPr>
          <w:p w:rsidR="00BE6EEE" w:rsidRPr="00BE6EEE" w:rsidRDefault="00BE6EEE">
            <w:pPr>
              <w:rPr>
                <w:color w:val="000000"/>
                <w:sz w:val="22"/>
                <w:szCs w:val="22"/>
              </w:rPr>
            </w:pPr>
            <w:r w:rsidRPr="00BE6EEE">
              <w:rPr>
                <w:color w:val="000000"/>
                <w:sz w:val="22"/>
                <w:szCs w:val="22"/>
              </w:rPr>
              <w:t> </w:t>
            </w:r>
          </w:p>
        </w:tc>
        <w:tc>
          <w:tcPr>
            <w:tcW w:w="900" w:type="dxa"/>
            <w:tcBorders>
              <w:top w:val="nil"/>
              <w:left w:val="single" w:sz="8" w:space="0" w:color="auto"/>
              <w:bottom w:val="single" w:sz="4" w:space="0" w:color="auto"/>
              <w:right w:val="single" w:sz="4" w:space="0" w:color="auto"/>
            </w:tcBorders>
            <w:vAlign w:val="bottom"/>
            <w:hideMark/>
          </w:tcPr>
          <w:p w:rsidR="00BE6EEE" w:rsidRPr="00BE6EEE" w:rsidRDefault="00BE6EEE">
            <w:pPr>
              <w:jc w:val="center"/>
              <w:rPr>
                <w:sz w:val="22"/>
                <w:szCs w:val="22"/>
              </w:rPr>
            </w:pPr>
            <w:r w:rsidRPr="00BE6EEE">
              <w:rPr>
                <w:sz w:val="22"/>
                <w:szCs w:val="22"/>
              </w:rPr>
              <w:t> </w:t>
            </w:r>
          </w:p>
        </w:tc>
        <w:tc>
          <w:tcPr>
            <w:tcW w:w="960" w:type="dxa"/>
            <w:tcBorders>
              <w:top w:val="nil"/>
              <w:left w:val="nil"/>
              <w:bottom w:val="single" w:sz="4" w:space="0" w:color="auto"/>
              <w:right w:val="single" w:sz="4" w:space="0" w:color="auto"/>
            </w:tcBorders>
            <w:vAlign w:val="bottom"/>
            <w:hideMark/>
          </w:tcPr>
          <w:p w:rsidR="00BE6EEE" w:rsidRPr="00BE6EEE" w:rsidRDefault="00BE6EEE">
            <w:pPr>
              <w:jc w:val="center"/>
              <w:rPr>
                <w:sz w:val="22"/>
                <w:szCs w:val="22"/>
              </w:rPr>
            </w:pPr>
            <w:r w:rsidRPr="00BE6EEE">
              <w:rPr>
                <w:sz w:val="22"/>
                <w:szCs w:val="22"/>
              </w:rPr>
              <w:t>Сумма</w:t>
            </w:r>
          </w:p>
        </w:tc>
        <w:tc>
          <w:tcPr>
            <w:tcW w:w="880" w:type="dxa"/>
            <w:tcBorders>
              <w:top w:val="nil"/>
              <w:left w:val="nil"/>
              <w:bottom w:val="single" w:sz="4" w:space="0" w:color="auto"/>
              <w:right w:val="single" w:sz="4" w:space="0" w:color="auto"/>
            </w:tcBorders>
            <w:vAlign w:val="bottom"/>
            <w:hideMark/>
          </w:tcPr>
          <w:p w:rsidR="00BE6EEE" w:rsidRPr="00BE6EEE" w:rsidRDefault="00BE6EEE">
            <w:pPr>
              <w:jc w:val="center"/>
              <w:rPr>
                <w:sz w:val="22"/>
                <w:szCs w:val="22"/>
              </w:rPr>
            </w:pPr>
            <w:r w:rsidRPr="00BE6EEE">
              <w:rPr>
                <w:sz w:val="22"/>
                <w:szCs w:val="22"/>
              </w:rPr>
              <w:t> </w:t>
            </w:r>
          </w:p>
        </w:tc>
        <w:tc>
          <w:tcPr>
            <w:tcW w:w="880" w:type="dxa"/>
            <w:tcBorders>
              <w:top w:val="nil"/>
              <w:left w:val="nil"/>
              <w:bottom w:val="single" w:sz="4" w:space="0" w:color="auto"/>
              <w:right w:val="single" w:sz="4" w:space="0" w:color="auto"/>
            </w:tcBorders>
            <w:vAlign w:val="bottom"/>
            <w:hideMark/>
          </w:tcPr>
          <w:p w:rsidR="00BE6EEE" w:rsidRPr="00BE6EEE" w:rsidRDefault="00BE6EEE">
            <w:pPr>
              <w:jc w:val="center"/>
              <w:rPr>
                <w:sz w:val="22"/>
                <w:szCs w:val="22"/>
              </w:rPr>
            </w:pPr>
            <w:r w:rsidRPr="00BE6EEE">
              <w:rPr>
                <w:sz w:val="22"/>
                <w:szCs w:val="22"/>
              </w:rPr>
              <w:t> </w:t>
            </w:r>
          </w:p>
        </w:tc>
        <w:tc>
          <w:tcPr>
            <w:tcW w:w="960" w:type="dxa"/>
            <w:tcBorders>
              <w:top w:val="nil"/>
              <w:left w:val="nil"/>
              <w:bottom w:val="single" w:sz="4" w:space="0" w:color="auto"/>
              <w:right w:val="single" w:sz="4" w:space="0" w:color="auto"/>
            </w:tcBorders>
            <w:noWrap/>
            <w:vAlign w:val="bottom"/>
            <w:hideMark/>
          </w:tcPr>
          <w:p w:rsidR="00BE6EEE" w:rsidRPr="00BE6EEE" w:rsidRDefault="00BE6EEE">
            <w:pPr>
              <w:rPr>
                <w:rFonts w:ascii="Arial CYR" w:hAnsi="Arial CYR" w:cs="Arial CYR"/>
                <w:sz w:val="22"/>
                <w:szCs w:val="22"/>
              </w:rPr>
            </w:pPr>
            <w:r w:rsidRPr="00BE6EEE">
              <w:rPr>
                <w:rFonts w:ascii="Arial CYR" w:hAnsi="Arial CYR" w:cs="Arial CYR"/>
                <w:sz w:val="22"/>
                <w:szCs w:val="22"/>
              </w:rPr>
              <w:t> </w:t>
            </w:r>
          </w:p>
        </w:tc>
        <w:tc>
          <w:tcPr>
            <w:tcW w:w="1060" w:type="dxa"/>
            <w:tcBorders>
              <w:top w:val="nil"/>
              <w:left w:val="nil"/>
              <w:bottom w:val="single" w:sz="4" w:space="0" w:color="auto"/>
              <w:right w:val="single" w:sz="8" w:space="0" w:color="auto"/>
            </w:tcBorders>
            <w:noWrap/>
            <w:vAlign w:val="bottom"/>
            <w:hideMark/>
          </w:tcPr>
          <w:p w:rsidR="00BE6EEE" w:rsidRPr="00BE6EEE" w:rsidRDefault="00BE6EEE">
            <w:pPr>
              <w:rPr>
                <w:rFonts w:ascii="Arial CYR" w:hAnsi="Arial CYR" w:cs="Arial CYR"/>
                <w:sz w:val="22"/>
                <w:szCs w:val="22"/>
              </w:rPr>
            </w:pPr>
            <w:r w:rsidRPr="00BE6EEE">
              <w:rPr>
                <w:rFonts w:ascii="Arial CYR" w:hAnsi="Arial CYR" w:cs="Arial CYR"/>
                <w:sz w:val="22"/>
                <w:szCs w:val="22"/>
              </w:rPr>
              <w:t> </w:t>
            </w:r>
          </w:p>
        </w:tc>
      </w:tr>
      <w:tr w:rsidR="00BE6EEE" w:rsidRPr="00BE6EEE" w:rsidTr="00BE6EEE">
        <w:trPr>
          <w:trHeight w:val="315"/>
        </w:trPr>
        <w:tc>
          <w:tcPr>
            <w:tcW w:w="735" w:type="dxa"/>
            <w:tcBorders>
              <w:top w:val="nil"/>
              <w:left w:val="single" w:sz="8" w:space="0" w:color="auto"/>
              <w:bottom w:val="single" w:sz="4" w:space="0" w:color="auto"/>
              <w:right w:val="single" w:sz="4" w:space="0" w:color="auto"/>
            </w:tcBorders>
            <w:hideMark/>
          </w:tcPr>
          <w:p w:rsidR="00BE6EEE" w:rsidRPr="00BE6EEE" w:rsidRDefault="00BE6EEE">
            <w:pPr>
              <w:rPr>
                <w:color w:val="000000"/>
                <w:sz w:val="22"/>
                <w:szCs w:val="22"/>
              </w:rPr>
            </w:pPr>
            <w:r w:rsidRPr="00BE6EEE">
              <w:rPr>
                <w:color w:val="000000"/>
                <w:sz w:val="22"/>
                <w:szCs w:val="22"/>
              </w:rPr>
              <w:t>4.       </w:t>
            </w:r>
          </w:p>
        </w:tc>
        <w:tc>
          <w:tcPr>
            <w:tcW w:w="3045" w:type="dxa"/>
            <w:tcBorders>
              <w:top w:val="nil"/>
              <w:left w:val="nil"/>
              <w:bottom w:val="single" w:sz="4" w:space="0" w:color="auto"/>
              <w:right w:val="nil"/>
            </w:tcBorders>
            <w:hideMark/>
          </w:tcPr>
          <w:p w:rsidR="00BE6EEE" w:rsidRPr="00BE6EEE" w:rsidRDefault="00BE6EEE">
            <w:pPr>
              <w:rPr>
                <w:color w:val="000000"/>
                <w:sz w:val="22"/>
                <w:szCs w:val="22"/>
              </w:rPr>
            </w:pPr>
            <w:r w:rsidRPr="00BE6EEE">
              <w:rPr>
                <w:color w:val="000000"/>
                <w:sz w:val="22"/>
                <w:szCs w:val="22"/>
              </w:rPr>
              <w:t> </w:t>
            </w:r>
          </w:p>
        </w:tc>
        <w:tc>
          <w:tcPr>
            <w:tcW w:w="900" w:type="dxa"/>
            <w:tcBorders>
              <w:top w:val="nil"/>
              <w:left w:val="single" w:sz="8" w:space="0" w:color="auto"/>
              <w:bottom w:val="single" w:sz="4" w:space="0" w:color="auto"/>
              <w:right w:val="single" w:sz="4" w:space="0" w:color="auto"/>
            </w:tcBorders>
            <w:vAlign w:val="bottom"/>
            <w:hideMark/>
          </w:tcPr>
          <w:p w:rsidR="00BE6EEE" w:rsidRPr="00BE6EEE" w:rsidRDefault="00BE6EEE">
            <w:pPr>
              <w:jc w:val="center"/>
              <w:rPr>
                <w:sz w:val="22"/>
                <w:szCs w:val="22"/>
              </w:rPr>
            </w:pPr>
            <w:r w:rsidRPr="00BE6EEE">
              <w:rPr>
                <w:sz w:val="22"/>
                <w:szCs w:val="22"/>
              </w:rPr>
              <w:t> </w:t>
            </w:r>
          </w:p>
        </w:tc>
        <w:tc>
          <w:tcPr>
            <w:tcW w:w="960" w:type="dxa"/>
            <w:tcBorders>
              <w:top w:val="nil"/>
              <w:left w:val="nil"/>
              <w:bottom w:val="single" w:sz="4" w:space="0" w:color="auto"/>
              <w:right w:val="single" w:sz="4" w:space="0" w:color="auto"/>
            </w:tcBorders>
            <w:vAlign w:val="bottom"/>
            <w:hideMark/>
          </w:tcPr>
          <w:p w:rsidR="00BE6EEE" w:rsidRPr="00BE6EEE" w:rsidRDefault="00BE6EEE">
            <w:pPr>
              <w:jc w:val="center"/>
              <w:rPr>
                <w:sz w:val="22"/>
                <w:szCs w:val="22"/>
              </w:rPr>
            </w:pPr>
            <w:r w:rsidRPr="00BE6EEE">
              <w:rPr>
                <w:sz w:val="22"/>
                <w:szCs w:val="22"/>
              </w:rPr>
              <w:t> </w:t>
            </w:r>
          </w:p>
        </w:tc>
        <w:tc>
          <w:tcPr>
            <w:tcW w:w="880" w:type="dxa"/>
            <w:tcBorders>
              <w:top w:val="nil"/>
              <w:left w:val="nil"/>
              <w:bottom w:val="single" w:sz="4" w:space="0" w:color="auto"/>
              <w:right w:val="single" w:sz="4" w:space="0" w:color="auto"/>
            </w:tcBorders>
            <w:vAlign w:val="bottom"/>
            <w:hideMark/>
          </w:tcPr>
          <w:p w:rsidR="00BE6EEE" w:rsidRPr="00BE6EEE" w:rsidRDefault="00BE6EEE">
            <w:pPr>
              <w:jc w:val="center"/>
              <w:rPr>
                <w:sz w:val="22"/>
                <w:szCs w:val="22"/>
              </w:rPr>
            </w:pPr>
            <w:r w:rsidRPr="00BE6EEE">
              <w:rPr>
                <w:sz w:val="22"/>
                <w:szCs w:val="22"/>
              </w:rPr>
              <w:t>Сумма</w:t>
            </w:r>
          </w:p>
        </w:tc>
        <w:tc>
          <w:tcPr>
            <w:tcW w:w="880" w:type="dxa"/>
            <w:tcBorders>
              <w:top w:val="nil"/>
              <w:left w:val="nil"/>
              <w:bottom w:val="single" w:sz="4" w:space="0" w:color="auto"/>
              <w:right w:val="single" w:sz="4" w:space="0" w:color="auto"/>
            </w:tcBorders>
            <w:vAlign w:val="bottom"/>
            <w:hideMark/>
          </w:tcPr>
          <w:p w:rsidR="00BE6EEE" w:rsidRPr="00BE6EEE" w:rsidRDefault="00BE6EEE">
            <w:pPr>
              <w:jc w:val="center"/>
              <w:rPr>
                <w:sz w:val="22"/>
                <w:szCs w:val="22"/>
              </w:rPr>
            </w:pPr>
            <w:r w:rsidRPr="00BE6EEE">
              <w:rPr>
                <w:sz w:val="22"/>
                <w:szCs w:val="22"/>
              </w:rPr>
              <w:t>Сумма</w:t>
            </w:r>
          </w:p>
        </w:tc>
        <w:tc>
          <w:tcPr>
            <w:tcW w:w="960" w:type="dxa"/>
            <w:tcBorders>
              <w:top w:val="nil"/>
              <w:left w:val="nil"/>
              <w:bottom w:val="single" w:sz="4" w:space="0" w:color="auto"/>
              <w:right w:val="single" w:sz="4" w:space="0" w:color="auto"/>
            </w:tcBorders>
            <w:vAlign w:val="bottom"/>
            <w:hideMark/>
          </w:tcPr>
          <w:p w:rsidR="00BE6EEE" w:rsidRPr="00BE6EEE" w:rsidRDefault="00BE6EEE">
            <w:pPr>
              <w:jc w:val="center"/>
              <w:rPr>
                <w:sz w:val="22"/>
                <w:szCs w:val="22"/>
              </w:rPr>
            </w:pPr>
            <w:r w:rsidRPr="00BE6EEE">
              <w:rPr>
                <w:sz w:val="22"/>
                <w:szCs w:val="22"/>
              </w:rPr>
              <w:t>Сумма</w:t>
            </w:r>
          </w:p>
        </w:tc>
        <w:tc>
          <w:tcPr>
            <w:tcW w:w="1060" w:type="dxa"/>
            <w:tcBorders>
              <w:top w:val="nil"/>
              <w:left w:val="nil"/>
              <w:bottom w:val="single" w:sz="4" w:space="0" w:color="auto"/>
              <w:right w:val="single" w:sz="8" w:space="0" w:color="auto"/>
            </w:tcBorders>
            <w:vAlign w:val="bottom"/>
            <w:hideMark/>
          </w:tcPr>
          <w:p w:rsidR="00BE6EEE" w:rsidRPr="00BE6EEE" w:rsidRDefault="00BE6EEE">
            <w:pPr>
              <w:jc w:val="center"/>
              <w:rPr>
                <w:sz w:val="22"/>
                <w:szCs w:val="22"/>
              </w:rPr>
            </w:pPr>
            <w:r w:rsidRPr="00BE6EEE">
              <w:rPr>
                <w:sz w:val="22"/>
                <w:szCs w:val="22"/>
              </w:rPr>
              <w:t>Сумма</w:t>
            </w:r>
          </w:p>
        </w:tc>
      </w:tr>
      <w:tr w:rsidR="00BE6EEE" w:rsidRPr="00BE6EEE" w:rsidTr="00BE6EEE">
        <w:trPr>
          <w:trHeight w:val="315"/>
        </w:trPr>
        <w:tc>
          <w:tcPr>
            <w:tcW w:w="735" w:type="dxa"/>
            <w:tcBorders>
              <w:top w:val="nil"/>
              <w:left w:val="single" w:sz="8" w:space="0" w:color="auto"/>
              <w:bottom w:val="single" w:sz="4" w:space="0" w:color="auto"/>
              <w:right w:val="single" w:sz="4" w:space="0" w:color="auto"/>
            </w:tcBorders>
            <w:hideMark/>
          </w:tcPr>
          <w:p w:rsidR="00BE6EEE" w:rsidRPr="00BE6EEE" w:rsidRDefault="00BE6EEE" w:rsidP="00BE6EEE">
            <w:pPr>
              <w:ind w:firstLineChars="200" w:firstLine="440"/>
              <w:rPr>
                <w:color w:val="000000"/>
                <w:sz w:val="22"/>
                <w:szCs w:val="22"/>
              </w:rPr>
            </w:pPr>
            <w:r w:rsidRPr="00BE6EEE">
              <w:rPr>
                <w:color w:val="000000"/>
                <w:sz w:val="22"/>
                <w:szCs w:val="22"/>
              </w:rPr>
              <w:t> </w:t>
            </w:r>
          </w:p>
        </w:tc>
        <w:tc>
          <w:tcPr>
            <w:tcW w:w="3045" w:type="dxa"/>
            <w:tcBorders>
              <w:top w:val="nil"/>
              <w:left w:val="nil"/>
              <w:bottom w:val="single" w:sz="4" w:space="0" w:color="auto"/>
              <w:right w:val="nil"/>
            </w:tcBorders>
            <w:hideMark/>
          </w:tcPr>
          <w:p w:rsidR="00BE6EEE" w:rsidRPr="00BE6EEE" w:rsidRDefault="00BE6EEE">
            <w:pPr>
              <w:rPr>
                <w:color w:val="000000"/>
                <w:sz w:val="22"/>
                <w:szCs w:val="22"/>
              </w:rPr>
            </w:pPr>
            <w:r w:rsidRPr="00BE6EEE">
              <w:rPr>
                <w:color w:val="000000"/>
                <w:sz w:val="22"/>
                <w:szCs w:val="22"/>
              </w:rPr>
              <w:t> </w:t>
            </w:r>
          </w:p>
        </w:tc>
        <w:tc>
          <w:tcPr>
            <w:tcW w:w="900" w:type="dxa"/>
            <w:tcBorders>
              <w:top w:val="nil"/>
              <w:left w:val="single" w:sz="8" w:space="0" w:color="auto"/>
              <w:bottom w:val="single" w:sz="4" w:space="0" w:color="auto"/>
              <w:right w:val="single" w:sz="4" w:space="0" w:color="auto"/>
            </w:tcBorders>
            <w:vAlign w:val="bottom"/>
            <w:hideMark/>
          </w:tcPr>
          <w:p w:rsidR="00BE6EEE" w:rsidRPr="00BE6EEE" w:rsidRDefault="00BE6EEE">
            <w:pPr>
              <w:jc w:val="center"/>
              <w:rPr>
                <w:sz w:val="22"/>
                <w:szCs w:val="22"/>
              </w:rPr>
            </w:pPr>
            <w:r w:rsidRPr="00BE6EEE">
              <w:rPr>
                <w:sz w:val="22"/>
                <w:szCs w:val="22"/>
              </w:rPr>
              <w:t> </w:t>
            </w:r>
          </w:p>
        </w:tc>
        <w:tc>
          <w:tcPr>
            <w:tcW w:w="960" w:type="dxa"/>
            <w:tcBorders>
              <w:top w:val="nil"/>
              <w:left w:val="nil"/>
              <w:bottom w:val="single" w:sz="4" w:space="0" w:color="auto"/>
              <w:right w:val="single" w:sz="4" w:space="0" w:color="auto"/>
            </w:tcBorders>
            <w:vAlign w:val="bottom"/>
            <w:hideMark/>
          </w:tcPr>
          <w:p w:rsidR="00BE6EEE" w:rsidRPr="00BE6EEE" w:rsidRDefault="00BE6EEE">
            <w:pPr>
              <w:jc w:val="center"/>
              <w:rPr>
                <w:sz w:val="22"/>
                <w:szCs w:val="22"/>
              </w:rPr>
            </w:pPr>
            <w:r w:rsidRPr="00BE6EEE">
              <w:rPr>
                <w:sz w:val="22"/>
                <w:szCs w:val="22"/>
              </w:rPr>
              <w:t> </w:t>
            </w:r>
          </w:p>
        </w:tc>
        <w:tc>
          <w:tcPr>
            <w:tcW w:w="880" w:type="dxa"/>
            <w:tcBorders>
              <w:top w:val="nil"/>
              <w:left w:val="nil"/>
              <w:bottom w:val="single" w:sz="4" w:space="0" w:color="auto"/>
              <w:right w:val="single" w:sz="4" w:space="0" w:color="auto"/>
            </w:tcBorders>
            <w:vAlign w:val="bottom"/>
            <w:hideMark/>
          </w:tcPr>
          <w:p w:rsidR="00BE6EEE" w:rsidRPr="00BE6EEE" w:rsidRDefault="00BE6EEE">
            <w:pPr>
              <w:jc w:val="center"/>
              <w:rPr>
                <w:sz w:val="22"/>
                <w:szCs w:val="22"/>
              </w:rPr>
            </w:pPr>
            <w:r w:rsidRPr="00BE6EEE">
              <w:rPr>
                <w:sz w:val="22"/>
                <w:szCs w:val="22"/>
              </w:rPr>
              <w:t> </w:t>
            </w:r>
          </w:p>
        </w:tc>
        <w:tc>
          <w:tcPr>
            <w:tcW w:w="880" w:type="dxa"/>
            <w:tcBorders>
              <w:top w:val="nil"/>
              <w:left w:val="nil"/>
              <w:bottom w:val="single" w:sz="4" w:space="0" w:color="auto"/>
              <w:right w:val="single" w:sz="4" w:space="0" w:color="auto"/>
            </w:tcBorders>
            <w:vAlign w:val="bottom"/>
            <w:hideMark/>
          </w:tcPr>
          <w:p w:rsidR="00BE6EEE" w:rsidRPr="00BE6EEE" w:rsidRDefault="00BE6EEE">
            <w:pPr>
              <w:jc w:val="center"/>
              <w:rPr>
                <w:sz w:val="22"/>
                <w:szCs w:val="22"/>
              </w:rPr>
            </w:pPr>
            <w:r w:rsidRPr="00BE6EEE">
              <w:rPr>
                <w:sz w:val="22"/>
                <w:szCs w:val="22"/>
              </w:rPr>
              <w:t> </w:t>
            </w:r>
          </w:p>
        </w:tc>
        <w:tc>
          <w:tcPr>
            <w:tcW w:w="960" w:type="dxa"/>
            <w:tcBorders>
              <w:top w:val="nil"/>
              <w:left w:val="nil"/>
              <w:bottom w:val="single" w:sz="4" w:space="0" w:color="auto"/>
              <w:right w:val="single" w:sz="4" w:space="0" w:color="auto"/>
            </w:tcBorders>
            <w:noWrap/>
            <w:vAlign w:val="bottom"/>
            <w:hideMark/>
          </w:tcPr>
          <w:p w:rsidR="00BE6EEE" w:rsidRPr="00BE6EEE" w:rsidRDefault="00BE6EEE">
            <w:pPr>
              <w:rPr>
                <w:rFonts w:ascii="Arial CYR" w:hAnsi="Arial CYR" w:cs="Arial CYR"/>
                <w:sz w:val="22"/>
                <w:szCs w:val="22"/>
              </w:rPr>
            </w:pPr>
            <w:r w:rsidRPr="00BE6EEE">
              <w:rPr>
                <w:rFonts w:ascii="Arial CYR" w:hAnsi="Arial CYR" w:cs="Arial CYR"/>
                <w:sz w:val="22"/>
                <w:szCs w:val="22"/>
              </w:rPr>
              <w:t> </w:t>
            </w:r>
          </w:p>
        </w:tc>
        <w:tc>
          <w:tcPr>
            <w:tcW w:w="1060" w:type="dxa"/>
            <w:tcBorders>
              <w:top w:val="nil"/>
              <w:left w:val="nil"/>
              <w:bottom w:val="single" w:sz="4" w:space="0" w:color="auto"/>
              <w:right w:val="single" w:sz="8" w:space="0" w:color="auto"/>
            </w:tcBorders>
            <w:noWrap/>
            <w:vAlign w:val="bottom"/>
            <w:hideMark/>
          </w:tcPr>
          <w:p w:rsidR="00BE6EEE" w:rsidRPr="00BE6EEE" w:rsidRDefault="00BE6EEE">
            <w:pPr>
              <w:rPr>
                <w:rFonts w:ascii="Arial CYR" w:hAnsi="Arial CYR" w:cs="Arial CYR"/>
                <w:sz w:val="22"/>
                <w:szCs w:val="22"/>
              </w:rPr>
            </w:pPr>
            <w:r w:rsidRPr="00BE6EEE">
              <w:rPr>
                <w:rFonts w:ascii="Arial CYR" w:hAnsi="Arial CYR" w:cs="Arial CYR"/>
                <w:sz w:val="22"/>
                <w:szCs w:val="22"/>
              </w:rPr>
              <w:t> </w:t>
            </w:r>
          </w:p>
        </w:tc>
      </w:tr>
      <w:tr w:rsidR="00BE6EEE" w:rsidRPr="00BE6EEE" w:rsidTr="00BE6EEE">
        <w:trPr>
          <w:trHeight w:val="315"/>
        </w:trPr>
        <w:tc>
          <w:tcPr>
            <w:tcW w:w="735" w:type="dxa"/>
            <w:tcBorders>
              <w:top w:val="nil"/>
              <w:left w:val="single" w:sz="8" w:space="0" w:color="auto"/>
              <w:bottom w:val="single" w:sz="4" w:space="0" w:color="auto"/>
              <w:right w:val="single" w:sz="4" w:space="0" w:color="auto"/>
            </w:tcBorders>
            <w:hideMark/>
          </w:tcPr>
          <w:p w:rsidR="00BE6EEE" w:rsidRPr="00BE6EEE" w:rsidRDefault="00BE6EEE" w:rsidP="00BE6EEE">
            <w:pPr>
              <w:ind w:firstLineChars="200" w:firstLine="440"/>
              <w:rPr>
                <w:color w:val="000000"/>
                <w:sz w:val="22"/>
                <w:szCs w:val="22"/>
              </w:rPr>
            </w:pPr>
            <w:r w:rsidRPr="00BE6EEE">
              <w:rPr>
                <w:color w:val="000000"/>
                <w:sz w:val="22"/>
                <w:szCs w:val="22"/>
              </w:rPr>
              <w:t> </w:t>
            </w:r>
          </w:p>
        </w:tc>
        <w:tc>
          <w:tcPr>
            <w:tcW w:w="3045" w:type="dxa"/>
            <w:tcBorders>
              <w:top w:val="nil"/>
              <w:left w:val="nil"/>
              <w:bottom w:val="single" w:sz="4" w:space="0" w:color="auto"/>
              <w:right w:val="nil"/>
            </w:tcBorders>
            <w:hideMark/>
          </w:tcPr>
          <w:p w:rsidR="00BE6EEE" w:rsidRPr="00BE6EEE" w:rsidRDefault="00BE6EEE">
            <w:pPr>
              <w:rPr>
                <w:color w:val="000000"/>
                <w:sz w:val="22"/>
                <w:szCs w:val="22"/>
              </w:rPr>
            </w:pPr>
            <w:r w:rsidRPr="00BE6EEE">
              <w:rPr>
                <w:color w:val="000000"/>
                <w:sz w:val="22"/>
                <w:szCs w:val="22"/>
              </w:rPr>
              <w:t> </w:t>
            </w:r>
          </w:p>
        </w:tc>
        <w:tc>
          <w:tcPr>
            <w:tcW w:w="900" w:type="dxa"/>
            <w:tcBorders>
              <w:top w:val="nil"/>
              <w:left w:val="single" w:sz="8" w:space="0" w:color="auto"/>
              <w:bottom w:val="single" w:sz="4" w:space="0" w:color="auto"/>
              <w:right w:val="single" w:sz="4" w:space="0" w:color="auto"/>
            </w:tcBorders>
            <w:vAlign w:val="bottom"/>
            <w:hideMark/>
          </w:tcPr>
          <w:p w:rsidR="00BE6EEE" w:rsidRPr="00BE6EEE" w:rsidRDefault="00BE6EEE">
            <w:pPr>
              <w:jc w:val="center"/>
              <w:rPr>
                <w:sz w:val="22"/>
                <w:szCs w:val="22"/>
              </w:rPr>
            </w:pPr>
            <w:r w:rsidRPr="00BE6EEE">
              <w:rPr>
                <w:sz w:val="22"/>
                <w:szCs w:val="22"/>
              </w:rPr>
              <w:t> </w:t>
            </w:r>
          </w:p>
        </w:tc>
        <w:tc>
          <w:tcPr>
            <w:tcW w:w="960" w:type="dxa"/>
            <w:tcBorders>
              <w:top w:val="nil"/>
              <w:left w:val="nil"/>
              <w:bottom w:val="single" w:sz="4" w:space="0" w:color="auto"/>
              <w:right w:val="single" w:sz="4" w:space="0" w:color="auto"/>
            </w:tcBorders>
            <w:vAlign w:val="bottom"/>
            <w:hideMark/>
          </w:tcPr>
          <w:p w:rsidR="00BE6EEE" w:rsidRPr="00BE6EEE" w:rsidRDefault="00BE6EEE">
            <w:pPr>
              <w:jc w:val="center"/>
              <w:rPr>
                <w:sz w:val="22"/>
                <w:szCs w:val="22"/>
              </w:rPr>
            </w:pPr>
            <w:r w:rsidRPr="00BE6EEE">
              <w:rPr>
                <w:sz w:val="22"/>
                <w:szCs w:val="22"/>
              </w:rPr>
              <w:t> </w:t>
            </w:r>
          </w:p>
        </w:tc>
        <w:tc>
          <w:tcPr>
            <w:tcW w:w="880" w:type="dxa"/>
            <w:tcBorders>
              <w:top w:val="nil"/>
              <w:left w:val="nil"/>
              <w:bottom w:val="single" w:sz="4" w:space="0" w:color="auto"/>
              <w:right w:val="single" w:sz="4" w:space="0" w:color="auto"/>
            </w:tcBorders>
            <w:vAlign w:val="bottom"/>
            <w:hideMark/>
          </w:tcPr>
          <w:p w:rsidR="00BE6EEE" w:rsidRPr="00BE6EEE" w:rsidRDefault="00BE6EEE">
            <w:pPr>
              <w:jc w:val="center"/>
              <w:rPr>
                <w:sz w:val="22"/>
                <w:szCs w:val="22"/>
              </w:rPr>
            </w:pPr>
            <w:r w:rsidRPr="00BE6EEE">
              <w:rPr>
                <w:sz w:val="22"/>
                <w:szCs w:val="22"/>
              </w:rPr>
              <w:t> </w:t>
            </w:r>
          </w:p>
        </w:tc>
        <w:tc>
          <w:tcPr>
            <w:tcW w:w="880" w:type="dxa"/>
            <w:tcBorders>
              <w:top w:val="nil"/>
              <w:left w:val="nil"/>
              <w:bottom w:val="single" w:sz="4" w:space="0" w:color="auto"/>
              <w:right w:val="single" w:sz="4" w:space="0" w:color="auto"/>
            </w:tcBorders>
            <w:vAlign w:val="bottom"/>
            <w:hideMark/>
          </w:tcPr>
          <w:p w:rsidR="00BE6EEE" w:rsidRPr="00BE6EEE" w:rsidRDefault="00BE6EEE">
            <w:pPr>
              <w:jc w:val="center"/>
              <w:rPr>
                <w:sz w:val="22"/>
                <w:szCs w:val="22"/>
              </w:rPr>
            </w:pPr>
            <w:r w:rsidRPr="00BE6EEE">
              <w:rPr>
                <w:sz w:val="22"/>
                <w:szCs w:val="22"/>
              </w:rPr>
              <w:t> </w:t>
            </w:r>
          </w:p>
        </w:tc>
        <w:tc>
          <w:tcPr>
            <w:tcW w:w="960" w:type="dxa"/>
            <w:tcBorders>
              <w:top w:val="nil"/>
              <w:left w:val="nil"/>
              <w:bottom w:val="single" w:sz="4" w:space="0" w:color="auto"/>
              <w:right w:val="single" w:sz="4" w:space="0" w:color="auto"/>
            </w:tcBorders>
            <w:noWrap/>
            <w:vAlign w:val="bottom"/>
            <w:hideMark/>
          </w:tcPr>
          <w:p w:rsidR="00BE6EEE" w:rsidRPr="00BE6EEE" w:rsidRDefault="00BE6EEE">
            <w:pPr>
              <w:rPr>
                <w:rFonts w:ascii="Arial CYR" w:hAnsi="Arial CYR" w:cs="Arial CYR"/>
                <w:sz w:val="22"/>
                <w:szCs w:val="22"/>
              </w:rPr>
            </w:pPr>
            <w:r w:rsidRPr="00BE6EEE">
              <w:rPr>
                <w:rFonts w:ascii="Arial CYR" w:hAnsi="Arial CYR" w:cs="Arial CYR"/>
                <w:sz w:val="22"/>
                <w:szCs w:val="22"/>
              </w:rPr>
              <w:t> </w:t>
            </w:r>
          </w:p>
        </w:tc>
        <w:tc>
          <w:tcPr>
            <w:tcW w:w="1060" w:type="dxa"/>
            <w:tcBorders>
              <w:top w:val="nil"/>
              <w:left w:val="nil"/>
              <w:bottom w:val="single" w:sz="4" w:space="0" w:color="auto"/>
              <w:right w:val="single" w:sz="8" w:space="0" w:color="auto"/>
            </w:tcBorders>
            <w:noWrap/>
            <w:vAlign w:val="bottom"/>
            <w:hideMark/>
          </w:tcPr>
          <w:p w:rsidR="00BE6EEE" w:rsidRPr="00BE6EEE" w:rsidRDefault="00BE6EEE">
            <w:pPr>
              <w:rPr>
                <w:rFonts w:ascii="Arial CYR" w:hAnsi="Arial CYR" w:cs="Arial CYR"/>
                <w:sz w:val="22"/>
                <w:szCs w:val="22"/>
              </w:rPr>
            </w:pPr>
            <w:r w:rsidRPr="00BE6EEE">
              <w:rPr>
                <w:rFonts w:ascii="Arial CYR" w:hAnsi="Arial CYR" w:cs="Arial CYR"/>
                <w:sz w:val="22"/>
                <w:szCs w:val="22"/>
              </w:rPr>
              <w:t> </w:t>
            </w:r>
          </w:p>
        </w:tc>
      </w:tr>
      <w:tr w:rsidR="00BE6EEE" w:rsidRPr="00BE6EEE" w:rsidTr="00BE6EEE">
        <w:trPr>
          <w:trHeight w:val="315"/>
        </w:trPr>
        <w:tc>
          <w:tcPr>
            <w:tcW w:w="735" w:type="dxa"/>
            <w:tcBorders>
              <w:top w:val="nil"/>
              <w:left w:val="single" w:sz="8" w:space="0" w:color="auto"/>
              <w:bottom w:val="single" w:sz="4" w:space="0" w:color="auto"/>
              <w:right w:val="single" w:sz="4" w:space="0" w:color="auto"/>
            </w:tcBorders>
            <w:hideMark/>
          </w:tcPr>
          <w:p w:rsidR="00BE6EEE" w:rsidRPr="00BE6EEE" w:rsidRDefault="00BE6EEE" w:rsidP="00BE6EEE">
            <w:pPr>
              <w:ind w:firstLineChars="200" w:firstLine="440"/>
              <w:rPr>
                <w:color w:val="000000"/>
                <w:sz w:val="22"/>
                <w:szCs w:val="22"/>
              </w:rPr>
            </w:pPr>
            <w:r w:rsidRPr="00BE6EEE">
              <w:rPr>
                <w:color w:val="000000"/>
                <w:sz w:val="22"/>
                <w:szCs w:val="22"/>
              </w:rPr>
              <w:t> </w:t>
            </w:r>
          </w:p>
        </w:tc>
        <w:tc>
          <w:tcPr>
            <w:tcW w:w="3045" w:type="dxa"/>
            <w:tcBorders>
              <w:top w:val="nil"/>
              <w:left w:val="nil"/>
              <w:bottom w:val="single" w:sz="4" w:space="0" w:color="auto"/>
              <w:right w:val="nil"/>
            </w:tcBorders>
            <w:hideMark/>
          </w:tcPr>
          <w:p w:rsidR="00BE6EEE" w:rsidRPr="00BE6EEE" w:rsidRDefault="00BE6EEE">
            <w:pPr>
              <w:rPr>
                <w:color w:val="000000"/>
                <w:sz w:val="22"/>
                <w:szCs w:val="22"/>
              </w:rPr>
            </w:pPr>
            <w:r w:rsidRPr="00BE6EEE">
              <w:rPr>
                <w:color w:val="000000"/>
                <w:sz w:val="22"/>
                <w:szCs w:val="22"/>
              </w:rPr>
              <w:t> </w:t>
            </w:r>
          </w:p>
        </w:tc>
        <w:tc>
          <w:tcPr>
            <w:tcW w:w="900" w:type="dxa"/>
            <w:tcBorders>
              <w:top w:val="nil"/>
              <w:left w:val="single" w:sz="8" w:space="0" w:color="auto"/>
              <w:bottom w:val="single" w:sz="4" w:space="0" w:color="auto"/>
              <w:right w:val="single" w:sz="4" w:space="0" w:color="auto"/>
            </w:tcBorders>
            <w:vAlign w:val="bottom"/>
            <w:hideMark/>
          </w:tcPr>
          <w:p w:rsidR="00BE6EEE" w:rsidRPr="00BE6EEE" w:rsidRDefault="00BE6EEE">
            <w:pPr>
              <w:jc w:val="center"/>
              <w:rPr>
                <w:sz w:val="22"/>
                <w:szCs w:val="22"/>
              </w:rPr>
            </w:pPr>
            <w:r w:rsidRPr="00BE6EEE">
              <w:rPr>
                <w:sz w:val="22"/>
                <w:szCs w:val="22"/>
              </w:rPr>
              <w:t> </w:t>
            </w:r>
          </w:p>
        </w:tc>
        <w:tc>
          <w:tcPr>
            <w:tcW w:w="960" w:type="dxa"/>
            <w:tcBorders>
              <w:top w:val="nil"/>
              <w:left w:val="nil"/>
              <w:bottom w:val="single" w:sz="4" w:space="0" w:color="auto"/>
              <w:right w:val="single" w:sz="4" w:space="0" w:color="auto"/>
            </w:tcBorders>
            <w:vAlign w:val="bottom"/>
            <w:hideMark/>
          </w:tcPr>
          <w:p w:rsidR="00BE6EEE" w:rsidRPr="00BE6EEE" w:rsidRDefault="00BE6EEE">
            <w:pPr>
              <w:jc w:val="center"/>
              <w:rPr>
                <w:sz w:val="22"/>
                <w:szCs w:val="22"/>
              </w:rPr>
            </w:pPr>
            <w:r w:rsidRPr="00BE6EEE">
              <w:rPr>
                <w:sz w:val="22"/>
                <w:szCs w:val="22"/>
              </w:rPr>
              <w:t> </w:t>
            </w:r>
          </w:p>
        </w:tc>
        <w:tc>
          <w:tcPr>
            <w:tcW w:w="880" w:type="dxa"/>
            <w:tcBorders>
              <w:top w:val="nil"/>
              <w:left w:val="nil"/>
              <w:bottom w:val="single" w:sz="4" w:space="0" w:color="auto"/>
              <w:right w:val="single" w:sz="4" w:space="0" w:color="auto"/>
            </w:tcBorders>
            <w:vAlign w:val="bottom"/>
            <w:hideMark/>
          </w:tcPr>
          <w:p w:rsidR="00BE6EEE" w:rsidRPr="00BE6EEE" w:rsidRDefault="00BE6EEE">
            <w:pPr>
              <w:jc w:val="center"/>
              <w:rPr>
                <w:sz w:val="22"/>
                <w:szCs w:val="22"/>
              </w:rPr>
            </w:pPr>
            <w:r w:rsidRPr="00BE6EEE">
              <w:rPr>
                <w:sz w:val="22"/>
                <w:szCs w:val="22"/>
              </w:rPr>
              <w:t> </w:t>
            </w:r>
          </w:p>
        </w:tc>
        <w:tc>
          <w:tcPr>
            <w:tcW w:w="880" w:type="dxa"/>
            <w:tcBorders>
              <w:top w:val="nil"/>
              <w:left w:val="nil"/>
              <w:bottom w:val="single" w:sz="4" w:space="0" w:color="auto"/>
              <w:right w:val="single" w:sz="4" w:space="0" w:color="auto"/>
            </w:tcBorders>
            <w:vAlign w:val="bottom"/>
            <w:hideMark/>
          </w:tcPr>
          <w:p w:rsidR="00BE6EEE" w:rsidRPr="00BE6EEE" w:rsidRDefault="00BE6EEE">
            <w:pPr>
              <w:jc w:val="center"/>
              <w:rPr>
                <w:sz w:val="22"/>
                <w:szCs w:val="22"/>
              </w:rPr>
            </w:pPr>
            <w:r w:rsidRPr="00BE6EEE">
              <w:rPr>
                <w:sz w:val="22"/>
                <w:szCs w:val="22"/>
              </w:rPr>
              <w:t> </w:t>
            </w:r>
          </w:p>
        </w:tc>
        <w:tc>
          <w:tcPr>
            <w:tcW w:w="960" w:type="dxa"/>
            <w:tcBorders>
              <w:top w:val="nil"/>
              <w:left w:val="nil"/>
              <w:bottom w:val="single" w:sz="4" w:space="0" w:color="auto"/>
              <w:right w:val="single" w:sz="4" w:space="0" w:color="auto"/>
            </w:tcBorders>
            <w:noWrap/>
            <w:vAlign w:val="bottom"/>
            <w:hideMark/>
          </w:tcPr>
          <w:p w:rsidR="00BE6EEE" w:rsidRPr="00BE6EEE" w:rsidRDefault="00BE6EEE">
            <w:pPr>
              <w:rPr>
                <w:rFonts w:ascii="Arial CYR" w:hAnsi="Arial CYR" w:cs="Arial CYR"/>
                <w:sz w:val="22"/>
                <w:szCs w:val="22"/>
              </w:rPr>
            </w:pPr>
            <w:r w:rsidRPr="00BE6EEE">
              <w:rPr>
                <w:rFonts w:ascii="Arial CYR" w:hAnsi="Arial CYR" w:cs="Arial CYR"/>
                <w:sz w:val="22"/>
                <w:szCs w:val="22"/>
              </w:rPr>
              <w:t> </w:t>
            </w:r>
          </w:p>
        </w:tc>
        <w:tc>
          <w:tcPr>
            <w:tcW w:w="1060" w:type="dxa"/>
            <w:tcBorders>
              <w:top w:val="nil"/>
              <w:left w:val="nil"/>
              <w:bottom w:val="single" w:sz="4" w:space="0" w:color="auto"/>
              <w:right w:val="single" w:sz="8" w:space="0" w:color="auto"/>
            </w:tcBorders>
            <w:noWrap/>
            <w:vAlign w:val="bottom"/>
            <w:hideMark/>
          </w:tcPr>
          <w:p w:rsidR="00BE6EEE" w:rsidRPr="00BE6EEE" w:rsidRDefault="00BE6EEE">
            <w:pPr>
              <w:rPr>
                <w:rFonts w:ascii="Arial CYR" w:hAnsi="Arial CYR" w:cs="Arial CYR"/>
                <w:sz w:val="22"/>
                <w:szCs w:val="22"/>
              </w:rPr>
            </w:pPr>
            <w:r w:rsidRPr="00BE6EEE">
              <w:rPr>
                <w:rFonts w:ascii="Arial CYR" w:hAnsi="Arial CYR" w:cs="Arial CYR"/>
                <w:sz w:val="22"/>
                <w:szCs w:val="22"/>
              </w:rPr>
              <w:t> </w:t>
            </w:r>
          </w:p>
        </w:tc>
      </w:tr>
      <w:tr w:rsidR="00BE6EEE" w:rsidRPr="00BE6EEE" w:rsidTr="00BE6EEE">
        <w:trPr>
          <w:trHeight w:val="315"/>
        </w:trPr>
        <w:tc>
          <w:tcPr>
            <w:tcW w:w="735" w:type="dxa"/>
            <w:tcBorders>
              <w:top w:val="nil"/>
              <w:left w:val="single" w:sz="8" w:space="0" w:color="auto"/>
              <w:bottom w:val="single" w:sz="4" w:space="0" w:color="auto"/>
              <w:right w:val="single" w:sz="4" w:space="0" w:color="auto"/>
            </w:tcBorders>
            <w:hideMark/>
          </w:tcPr>
          <w:p w:rsidR="00BE6EEE" w:rsidRPr="00BE6EEE" w:rsidRDefault="00BE6EEE" w:rsidP="00BE6EEE">
            <w:pPr>
              <w:ind w:firstLineChars="200" w:firstLine="440"/>
              <w:rPr>
                <w:color w:val="000000"/>
                <w:sz w:val="22"/>
                <w:szCs w:val="22"/>
              </w:rPr>
            </w:pPr>
            <w:r w:rsidRPr="00BE6EEE">
              <w:rPr>
                <w:color w:val="000000"/>
                <w:sz w:val="22"/>
                <w:szCs w:val="22"/>
              </w:rPr>
              <w:t> </w:t>
            </w:r>
          </w:p>
        </w:tc>
        <w:tc>
          <w:tcPr>
            <w:tcW w:w="3045" w:type="dxa"/>
            <w:tcBorders>
              <w:top w:val="nil"/>
              <w:left w:val="nil"/>
              <w:bottom w:val="single" w:sz="4" w:space="0" w:color="auto"/>
              <w:right w:val="nil"/>
            </w:tcBorders>
            <w:hideMark/>
          </w:tcPr>
          <w:p w:rsidR="00BE6EEE" w:rsidRPr="00BE6EEE" w:rsidRDefault="00BE6EEE">
            <w:pPr>
              <w:rPr>
                <w:color w:val="000000"/>
                <w:sz w:val="22"/>
                <w:szCs w:val="22"/>
              </w:rPr>
            </w:pPr>
            <w:r w:rsidRPr="00BE6EEE">
              <w:rPr>
                <w:color w:val="000000"/>
                <w:sz w:val="22"/>
                <w:szCs w:val="22"/>
              </w:rPr>
              <w:t> </w:t>
            </w:r>
          </w:p>
        </w:tc>
        <w:tc>
          <w:tcPr>
            <w:tcW w:w="900" w:type="dxa"/>
            <w:tcBorders>
              <w:top w:val="nil"/>
              <w:left w:val="single" w:sz="8" w:space="0" w:color="auto"/>
              <w:bottom w:val="single" w:sz="4" w:space="0" w:color="auto"/>
              <w:right w:val="single" w:sz="4" w:space="0" w:color="auto"/>
            </w:tcBorders>
            <w:vAlign w:val="bottom"/>
            <w:hideMark/>
          </w:tcPr>
          <w:p w:rsidR="00BE6EEE" w:rsidRPr="00BE6EEE" w:rsidRDefault="00BE6EEE">
            <w:pPr>
              <w:jc w:val="center"/>
              <w:rPr>
                <w:sz w:val="22"/>
                <w:szCs w:val="22"/>
              </w:rPr>
            </w:pPr>
            <w:r w:rsidRPr="00BE6EEE">
              <w:rPr>
                <w:sz w:val="22"/>
                <w:szCs w:val="22"/>
              </w:rPr>
              <w:t> </w:t>
            </w:r>
          </w:p>
        </w:tc>
        <w:tc>
          <w:tcPr>
            <w:tcW w:w="960" w:type="dxa"/>
            <w:tcBorders>
              <w:top w:val="nil"/>
              <w:left w:val="nil"/>
              <w:bottom w:val="single" w:sz="4" w:space="0" w:color="auto"/>
              <w:right w:val="single" w:sz="4" w:space="0" w:color="auto"/>
            </w:tcBorders>
            <w:vAlign w:val="bottom"/>
            <w:hideMark/>
          </w:tcPr>
          <w:p w:rsidR="00BE6EEE" w:rsidRPr="00BE6EEE" w:rsidRDefault="00BE6EEE">
            <w:pPr>
              <w:jc w:val="center"/>
              <w:rPr>
                <w:sz w:val="22"/>
                <w:szCs w:val="22"/>
              </w:rPr>
            </w:pPr>
            <w:r w:rsidRPr="00BE6EEE">
              <w:rPr>
                <w:sz w:val="22"/>
                <w:szCs w:val="22"/>
              </w:rPr>
              <w:t> </w:t>
            </w:r>
          </w:p>
        </w:tc>
        <w:tc>
          <w:tcPr>
            <w:tcW w:w="880" w:type="dxa"/>
            <w:tcBorders>
              <w:top w:val="nil"/>
              <w:left w:val="nil"/>
              <w:bottom w:val="single" w:sz="4" w:space="0" w:color="auto"/>
              <w:right w:val="single" w:sz="4" w:space="0" w:color="auto"/>
            </w:tcBorders>
            <w:vAlign w:val="bottom"/>
            <w:hideMark/>
          </w:tcPr>
          <w:p w:rsidR="00BE6EEE" w:rsidRPr="00BE6EEE" w:rsidRDefault="00BE6EEE">
            <w:pPr>
              <w:jc w:val="center"/>
              <w:rPr>
                <w:sz w:val="22"/>
                <w:szCs w:val="22"/>
              </w:rPr>
            </w:pPr>
            <w:r w:rsidRPr="00BE6EEE">
              <w:rPr>
                <w:sz w:val="22"/>
                <w:szCs w:val="22"/>
              </w:rPr>
              <w:t> </w:t>
            </w:r>
          </w:p>
        </w:tc>
        <w:tc>
          <w:tcPr>
            <w:tcW w:w="880" w:type="dxa"/>
            <w:tcBorders>
              <w:top w:val="nil"/>
              <w:left w:val="nil"/>
              <w:bottom w:val="single" w:sz="4" w:space="0" w:color="auto"/>
              <w:right w:val="single" w:sz="4" w:space="0" w:color="auto"/>
            </w:tcBorders>
            <w:vAlign w:val="bottom"/>
            <w:hideMark/>
          </w:tcPr>
          <w:p w:rsidR="00BE6EEE" w:rsidRPr="00BE6EEE" w:rsidRDefault="00BE6EEE">
            <w:pPr>
              <w:jc w:val="center"/>
              <w:rPr>
                <w:sz w:val="22"/>
                <w:szCs w:val="22"/>
              </w:rPr>
            </w:pPr>
            <w:r w:rsidRPr="00BE6EEE">
              <w:rPr>
                <w:sz w:val="22"/>
                <w:szCs w:val="22"/>
              </w:rPr>
              <w:t> </w:t>
            </w:r>
          </w:p>
        </w:tc>
        <w:tc>
          <w:tcPr>
            <w:tcW w:w="960" w:type="dxa"/>
            <w:tcBorders>
              <w:top w:val="nil"/>
              <w:left w:val="nil"/>
              <w:bottom w:val="single" w:sz="4" w:space="0" w:color="auto"/>
              <w:right w:val="single" w:sz="4" w:space="0" w:color="auto"/>
            </w:tcBorders>
            <w:noWrap/>
            <w:vAlign w:val="bottom"/>
            <w:hideMark/>
          </w:tcPr>
          <w:p w:rsidR="00BE6EEE" w:rsidRPr="00BE6EEE" w:rsidRDefault="00BE6EEE">
            <w:pPr>
              <w:rPr>
                <w:rFonts w:ascii="Arial CYR" w:hAnsi="Arial CYR" w:cs="Arial CYR"/>
                <w:sz w:val="22"/>
                <w:szCs w:val="22"/>
              </w:rPr>
            </w:pPr>
            <w:r w:rsidRPr="00BE6EEE">
              <w:rPr>
                <w:rFonts w:ascii="Arial CYR" w:hAnsi="Arial CYR" w:cs="Arial CYR"/>
                <w:sz w:val="22"/>
                <w:szCs w:val="22"/>
              </w:rPr>
              <w:t> </w:t>
            </w:r>
          </w:p>
        </w:tc>
        <w:tc>
          <w:tcPr>
            <w:tcW w:w="1060" w:type="dxa"/>
            <w:tcBorders>
              <w:top w:val="nil"/>
              <w:left w:val="nil"/>
              <w:bottom w:val="single" w:sz="4" w:space="0" w:color="auto"/>
              <w:right w:val="single" w:sz="8" w:space="0" w:color="auto"/>
            </w:tcBorders>
            <w:noWrap/>
            <w:vAlign w:val="bottom"/>
            <w:hideMark/>
          </w:tcPr>
          <w:p w:rsidR="00BE6EEE" w:rsidRPr="00BE6EEE" w:rsidRDefault="00BE6EEE">
            <w:pPr>
              <w:rPr>
                <w:rFonts w:ascii="Arial CYR" w:hAnsi="Arial CYR" w:cs="Arial CYR"/>
                <w:sz w:val="22"/>
                <w:szCs w:val="22"/>
              </w:rPr>
            </w:pPr>
            <w:r w:rsidRPr="00BE6EEE">
              <w:rPr>
                <w:rFonts w:ascii="Arial CYR" w:hAnsi="Arial CYR" w:cs="Arial CYR"/>
                <w:sz w:val="22"/>
                <w:szCs w:val="22"/>
              </w:rPr>
              <w:t> </w:t>
            </w:r>
          </w:p>
        </w:tc>
      </w:tr>
      <w:tr w:rsidR="00BE6EEE" w:rsidRPr="00BE6EEE" w:rsidTr="00BE6EEE">
        <w:trPr>
          <w:trHeight w:val="315"/>
        </w:trPr>
        <w:tc>
          <w:tcPr>
            <w:tcW w:w="735" w:type="dxa"/>
            <w:tcBorders>
              <w:top w:val="nil"/>
              <w:left w:val="single" w:sz="8" w:space="0" w:color="auto"/>
              <w:bottom w:val="single" w:sz="4" w:space="0" w:color="auto"/>
              <w:right w:val="single" w:sz="4" w:space="0" w:color="auto"/>
            </w:tcBorders>
            <w:hideMark/>
          </w:tcPr>
          <w:p w:rsidR="00BE6EEE" w:rsidRPr="00BE6EEE" w:rsidRDefault="00BE6EEE" w:rsidP="00BE6EEE">
            <w:pPr>
              <w:ind w:firstLineChars="200" w:firstLine="440"/>
              <w:rPr>
                <w:color w:val="000000"/>
                <w:sz w:val="22"/>
                <w:szCs w:val="22"/>
              </w:rPr>
            </w:pPr>
            <w:r w:rsidRPr="00BE6EEE">
              <w:rPr>
                <w:color w:val="000000"/>
                <w:sz w:val="22"/>
                <w:szCs w:val="22"/>
              </w:rPr>
              <w:t> </w:t>
            </w:r>
          </w:p>
        </w:tc>
        <w:tc>
          <w:tcPr>
            <w:tcW w:w="3045" w:type="dxa"/>
            <w:tcBorders>
              <w:top w:val="nil"/>
              <w:left w:val="nil"/>
              <w:bottom w:val="single" w:sz="4" w:space="0" w:color="auto"/>
              <w:right w:val="nil"/>
            </w:tcBorders>
            <w:hideMark/>
          </w:tcPr>
          <w:p w:rsidR="00BE6EEE" w:rsidRPr="00BE6EEE" w:rsidRDefault="00BE6EEE">
            <w:pPr>
              <w:rPr>
                <w:color w:val="000000"/>
                <w:sz w:val="22"/>
                <w:szCs w:val="22"/>
              </w:rPr>
            </w:pPr>
            <w:r w:rsidRPr="00BE6EEE">
              <w:rPr>
                <w:color w:val="000000"/>
                <w:sz w:val="22"/>
                <w:szCs w:val="22"/>
              </w:rPr>
              <w:t> </w:t>
            </w:r>
          </w:p>
        </w:tc>
        <w:tc>
          <w:tcPr>
            <w:tcW w:w="900" w:type="dxa"/>
            <w:tcBorders>
              <w:top w:val="nil"/>
              <w:left w:val="single" w:sz="8" w:space="0" w:color="auto"/>
              <w:bottom w:val="single" w:sz="4" w:space="0" w:color="auto"/>
              <w:right w:val="single" w:sz="4" w:space="0" w:color="auto"/>
            </w:tcBorders>
            <w:vAlign w:val="bottom"/>
            <w:hideMark/>
          </w:tcPr>
          <w:p w:rsidR="00BE6EEE" w:rsidRPr="00BE6EEE" w:rsidRDefault="00BE6EEE">
            <w:pPr>
              <w:jc w:val="center"/>
              <w:rPr>
                <w:sz w:val="22"/>
                <w:szCs w:val="22"/>
              </w:rPr>
            </w:pPr>
            <w:r w:rsidRPr="00BE6EEE">
              <w:rPr>
                <w:sz w:val="22"/>
                <w:szCs w:val="22"/>
              </w:rPr>
              <w:t> </w:t>
            </w:r>
          </w:p>
        </w:tc>
        <w:tc>
          <w:tcPr>
            <w:tcW w:w="960" w:type="dxa"/>
            <w:tcBorders>
              <w:top w:val="nil"/>
              <w:left w:val="nil"/>
              <w:bottom w:val="single" w:sz="4" w:space="0" w:color="auto"/>
              <w:right w:val="single" w:sz="4" w:space="0" w:color="auto"/>
            </w:tcBorders>
            <w:vAlign w:val="bottom"/>
            <w:hideMark/>
          </w:tcPr>
          <w:p w:rsidR="00BE6EEE" w:rsidRPr="00BE6EEE" w:rsidRDefault="00BE6EEE">
            <w:pPr>
              <w:jc w:val="center"/>
              <w:rPr>
                <w:sz w:val="22"/>
                <w:szCs w:val="22"/>
              </w:rPr>
            </w:pPr>
            <w:r w:rsidRPr="00BE6EEE">
              <w:rPr>
                <w:sz w:val="22"/>
                <w:szCs w:val="22"/>
              </w:rPr>
              <w:t> </w:t>
            </w:r>
          </w:p>
        </w:tc>
        <w:tc>
          <w:tcPr>
            <w:tcW w:w="880" w:type="dxa"/>
            <w:tcBorders>
              <w:top w:val="nil"/>
              <w:left w:val="nil"/>
              <w:bottom w:val="single" w:sz="4" w:space="0" w:color="auto"/>
              <w:right w:val="single" w:sz="4" w:space="0" w:color="auto"/>
            </w:tcBorders>
            <w:vAlign w:val="bottom"/>
            <w:hideMark/>
          </w:tcPr>
          <w:p w:rsidR="00BE6EEE" w:rsidRPr="00BE6EEE" w:rsidRDefault="00BE6EEE">
            <w:pPr>
              <w:jc w:val="center"/>
              <w:rPr>
                <w:sz w:val="22"/>
                <w:szCs w:val="22"/>
              </w:rPr>
            </w:pPr>
            <w:r w:rsidRPr="00BE6EEE">
              <w:rPr>
                <w:sz w:val="22"/>
                <w:szCs w:val="22"/>
              </w:rPr>
              <w:t> </w:t>
            </w:r>
          </w:p>
        </w:tc>
        <w:tc>
          <w:tcPr>
            <w:tcW w:w="880" w:type="dxa"/>
            <w:tcBorders>
              <w:top w:val="nil"/>
              <w:left w:val="nil"/>
              <w:bottom w:val="single" w:sz="4" w:space="0" w:color="auto"/>
              <w:right w:val="single" w:sz="4" w:space="0" w:color="auto"/>
            </w:tcBorders>
            <w:vAlign w:val="bottom"/>
            <w:hideMark/>
          </w:tcPr>
          <w:p w:rsidR="00BE6EEE" w:rsidRPr="00BE6EEE" w:rsidRDefault="00BE6EEE">
            <w:pPr>
              <w:jc w:val="center"/>
              <w:rPr>
                <w:sz w:val="22"/>
                <w:szCs w:val="22"/>
              </w:rPr>
            </w:pPr>
            <w:r w:rsidRPr="00BE6EEE">
              <w:rPr>
                <w:sz w:val="22"/>
                <w:szCs w:val="22"/>
              </w:rPr>
              <w:t> </w:t>
            </w:r>
          </w:p>
        </w:tc>
        <w:tc>
          <w:tcPr>
            <w:tcW w:w="960" w:type="dxa"/>
            <w:tcBorders>
              <w:top w:val="nil"/>
              <w:left w:val="nil"/>
              <w:bottom w:val="single" w:sz="4" w:space="0" w:color="auto"/>
              <w:right w:val="single" w:sz="4" w:space="0" w:color="auto"/>
            </w:tcBorders>
            <w:noWrap/>
            <w:vAlign w:val="bottom"/>
            <w:hideMark/>
          </w:tcPr>
          <w:p w:rsidR="00BE6EEE" w:rsidRPr="00BE6EEE" w:rsidRDefault="00BE6EEE">
            <w:pPr>
              <w:rPr>
                <w:rFonts w:ascii="Arial CYR" w:hAnsi="Arial CYR" w:cs="Arial CYR"/>
                <w:sz w:val="22"/>
                <w:szCs w:val="22"/>
              </w:rPr>
            </w:pPr>
            <w:r w:rsidRPr="00BE6EEE">
              <w:rPr>
                <w:rFonts w:ascii="Arial CYR" w:hAnsi="Arial CYR" w:cs="Arial CYR"/>
                <w:sz w:val="22"/>
                <w:szCs w:val="22"/>
              </w:rPr>
              <w:t> </w:t>
            </w:r>
          </w:p>
        </w:tc>
        <w:tc>
          <w:tcPr>
            <w:tcW w:w="1060" w:type="dxa"/>
            <w:tcBorders>
              <w:top w:val="nil"/>
              <w:left w:val="nil"/>
              <w:bottom w:val="single" w:sz="4" w:space="0" w:color="auto"/>
              <w:right w:val="single" w:sz="8" w:space="0" w:color="auto"/>
            </w:tcBorders>
            <w:noWrap/>
            <w:vAlign w:val="bottom"/>
            <w:hideMark/>
          </w:tcPr>
          <w:p w:rsidR="00BE6EEE" w:rsidRPr="00BE6EEE" w:rsidRDefault="00BE6EEE">
            <w:pPr>
              <w:rPr>
                <w:rFonts w:ascii="Arial CYR" w:hAnsi="Arial CYR" w:cs="Arial CYR"/>
                <w:sz w:val="22"/>
                <w:szCs w:val="22"/>
              </w:rPr>
            </w:pPr>
            <w:r w:rsidRPr="00BE6EEE">
              <w:rPr>
                <w:rFonts w:ascii="Arial CYR" w:hAnsi="Arial CYR" w:cs="Arial CYR"/>
                <w:sz w:val="22"/>
                <w:szCs w:val="22"/>
              </w:rPr>
              <w:t> </w:t>
            </w:r>
          </w:p>
        </w:tc>
      </w:tr>
      <w:tr w:rsidR="00BE6EEE" w:rsidRPr="00BE6EEE" w:rsidTr="00BE6EEE">
        <w:trPr>
          <w:trHeight w:val="315"/>
        </w:trPr>
        <w:tc>
          <w:tcPr>
            <w:tcW w:w="735" w:type="dxa"/>
            <w:tcBorders>
              <w:top w:val="nil"/>
              <w:left w:val="single" w:sz="8" w:space="0" w:color="auto"/>
              <w:bottom w:val="single" w:sz="4" w:space="0" w:color="auto"/>
              <w:right w:val="single" w:sz="4" w:space="0" w:color="auto"/>
            </w:tcBorders>
            <w:hideMark/>
          </w:tcPr>
          <w:p w:rsidR="00BE6EEE" w:rsidRPr="00BE6EEE" w:rsidRDefault="00BE6EEE" w:rsidP="00BE6EEE">
            <w:pPr>
              <w:ind w:firstLineChars="200" w:firstLine="440"/>
              <w:rPr>
                <w:color w:val="000000"/>
                <w:sz w:val="22"/>
                <w:szCs w:val="22"/>
              </w:rPr>
            </w:pPr>
            <w:r w:rsidRPr="00BE6EEE">
              <w:rPr>
                <w:color w:val="000000"/>
                <w:sz w:val="22"/>
                <w:szCs w:val="22"/>
              </w:rPr>
              <w:t> </w:t>
            </w:r>
          </w:p>
        </w:tc>
        <w:tc>
          <w:tcPr>
            <w:tcW w:w="3045" w:type="dxa"/>
            <w:tcBorders>
              <w:top w:val="nil"/>
              <w:left w:val="nil"/>
              <w:bottom w:val="single" w:sz="4" w:space="0" w:color="auto"/>
              <w:right w:val="nil"/>
            </w:tcBorders>
            <w:hideMark/>
          </w:tcPr>
          <w:p w:rsidR="00BE6EEE" w:rsidRPr="00BE6EEE" w:rsidRDefault="00BE6EEE">
            <w:pPr>
              <w:rPr>
                <w:color w:val="000000"/>
                <w:sz w:val="22"/>
                <w:szCs w:val="22"/>
              </w:rPr>
            </w:pPr>
            <w:r w:rsidRPr="00BE6EEE">
              <w:rPr>
                <w:color w:val="000000"/>
                <w:sz w:val="22"/>
                <w:szCs w:val="22"/>
              </w:rPr>
              <w:t> </w:t>
            </w:r>
          </w:p>
        </w:tc>
        <w:tc>
          <w:tcPr>
            <w:tcW w:w="900" w:type="dxa"/>
            <w:tcBorders>
              <w:top w:val="nil"/>
              <w:left w:val="single" w:sz="8" w:space="0" w:color="auto"/>
              <w:bottom w:val="single" w:sz="4" w:space="0" w:color="auto"/>
              <w:right w:val="single" w:sz="4" w:space="0" w:color="auto"/>
            </w:tcBorders>
            <w:vAlign w:val="bottom"/>
            <w:hideMark/>
          </w:tcPr>
          <w:p w:rsidR="00BE6EEE" w:rsidRPr="00BE6EEE" w:rsidRDefault="00BE6EEE">
            <w:pPr>
              <w:jc w:val="center"/>
              <w:rPr>
                <w:sz w:val="22"/>
                <w:szCs w:val="22"/>
              </w:rPr>
            </w:pPr>
            <w:r w:rsidRPr="00BE6EEE">
              <w:rPr>
                <w:sz w:val="22"/>
                <w:szCs w:val="22"/>
              </w:rPr>
              <w:t> </w:t>
            </w:r>
          </w:p>
        </w:tc>
        <w:tc>
          <w:tcPr>
            <w:tcW w:w="960" w:type="dxa"/>
            <w:tcBorders>
              <w:top w:val="nil"/>
              <w:left w:val="nil"/>
              <w:bottom w:val="single" w:sz="4" w:space="0" w:color="auto"/>
              <w:right w:val="single" w:sz="4" w:space="0" w:color="auto"/>
            </w:tcBorders>
            <w:vAlign w:val="bottom"/>
            <w:hideMark/>
          </w:tcPr>
          <w:p w:rsidR="00BE6EEE" w:rsidRPr="00BE6EEE" w:rsidRDefault="00BE6EEE">
            <w:pPr>
              <w:jc w:val="center"/>
              <w:rPr>
                <w:sz w:val="22"/>
                <w:szCs w:val="22"/>
              </w:rPr>
            </w:pPr>
            <w:r w:rsidRPr="00BE6EEE">
              <w:rPr>
                <w:sz w:val="22"/>
                <w:szCs w:val="22"/>
              </w:rPr>
              <w:t> </w:t>
            </w:r>
          </w:p>
        </w:tc>
        <w:tc>
          <w:tcPr>
            <w:tcW w:w="880" w:type="dxa"/>
            <w:tcBorders>
              <w:top w:val="nil"/>
              <w:left w:val="nil"/>
              <w:bottom w:val="single" w:sz="4" w:space="0" w:color="auto"/>
              <w:right w:val="single" w:sz="4" w:space="0" w:color="auto"/>
            </w:tcBorders>
            <w:vAlign w:val="bottom"/>
            <w:hideMark/>
          </w:tcPr>
          <w:p w:rsidR="00BE6EEE" w:rsidRPr="00BE6EEE" w:rsidRDefault="00BE6EEE">
            <w:pPr>
              <w:jc w:val="center"/>
              <w:rPr>
                <w:sz w:val="22"/>
                <w:szCs w:val="22"/>
              </w:rPr>
            </w:pPr>
            <w:r w:rsidRPr="00BE6EEE">
              <w:rPr>
                <w:sz w:val="22"/>
                <w:szCs w:val="22"/>
              </w:rPr>
              <w:t> </w:t>
            </w:r>
          </w:p>
        </w:tc>
        <w:tc>
          <w:tcPr>
            <w:tcW w:w="880" w:type="dxa"/>
            <w:tcBorders>
              <w:top w:val="nil"/>
              <w:left w:val="nil"/>
              <w:bottom w:val="single" w:sz="4" w:space="0" w:color="auto"/>
              <w:right w:val="single" w:sz="4" w:space="0" w:color="auto"/>
            </w:tcBorders>
            <w:vAlign w:val="bottom"/>
            <w:hideMark/>
          </w:tcPr>
          <w:p w:rsidR="00BE6EEE" w:rsidRPr="00BE6EEE" w:rsidRDefault="00BE6EEE">
            <w:pPr>
              <w:jc w:val="center"/>
              <w:rPr>
                <w:sz w:val="22"/>
                <w:szCs w:val="22"/>
              </w:rPr>
            </w:pPr>
            <w:r w:rsidRPr="00BE6EEE">
              <w:rPr>
                <w:sz w:val="22"/>
                <w:szCs w:val="22"/>
              </w:rPr>
              <w:t> </w:t>
            </w:r>
          </w:p>
        </w:tc>
        <w:tc>
          <w:tcPr>
            <w:tcW w:w="960" w:type="dxa"/>
            <w:tcBorders>
              <w:top w:val="nil"/>
              <w:left w:val="nil"/>
              <w:bottom w:val="single" w:sz="4" w:space="0" w:color="auto"/>
              <w:right w:val="single" w:sz="4" w:space="0" w:color="auto"/>
            </w:tcBorders>
            <w:noWrap/>
            <w:vAlign w:val="bottom"/>
            <w:hideMark/>
          </w:tcPr>
          <w:p w:rsidR="00BE6EEE" w:rsidRPr="00BE6EEE" w:rsidRDefault="00BE6EEE">
            <w:pPr>
              <w:rPr>
                <w:rFonts w:ascii="Arial CYR" w:hAnsi="Arial CYR" w:cs="Arial CYR"/>
                <w:sz w:val="22"/>
                <w:szCs w:val="22"/>
              </w:rPr>
            </w:pPr>
            <w:r w:rsidRPr="00BE6EEE">
              <w:rPr>
                <w:rFonts w:ascii="Arial CYR" w:hAnsi="Arial CYR" w:cs="Arial CYR"/>
                <w:sz w:val="22"/>
                <w:szCs w:val="22"/>
              </w:rPr>
              <w:t> </w:t>
            </w:r>
          </w:p>
        </w:tc>
        <w:tc>
          <w:tcPr>
            <w:tcW w:w="1060" w:type="dxa"/>
            <w:tcBorders>
              <w:top w:val="nil"/>
              <w:left w:val="nil"/>
              <w:bottom w:val="single" w:sz="4" w:space="0" w:color="auto"/>
              <w:right w:val="single" w:sz="8" w:space="0" w:color="auto"/>
            </w:tcBorders>
            <w:noWrap/>
            <w:vAlign w:val="bottom"/>
            <w:hideMark/>
          </w:tcPr>
          <w:p w:rsidR="00BE6EEE" w:rsidRPr="00BE6EEE" w:rsidRDefault="00BE6EEE">
            <w:pPr>
              <w:rPr>
                <w:rFonts w:ascii="Arial CYR" w:hAnsi="Arial CYR" w:cs="Arial CYR"/>
                <w:sz w:val="22"/>
                <w:szCs w:val="22"/>
              </w:rPr>
            </w:pPr>
            <w:r w:rsidRPr="00BE6EEE">
              <w:rPr>
                <w:rFonts w:ascii="Arial CYR" w:hAnsi="Arial CYR" w:cs="Arial CYR"/>
                <w:sz w:val="22"/>
                <w:szCs w:val="22"/>
              </w:rPr>
              <w:t> </w:t>
            </w:r>
          </w:p>
        </w:tc>
      </w:tr>
      <w:tr w:rsidR="00BE6EEE" w:rsidRPr="00BE6EEE" w:rsidTr="00BE6EEE">
        <w:trPr>
          <w:trHeight w:val="330"/>
        </w:trPr>
        <w:tc>
          <w:tcPr>
            <w:tcW w:w="735" w:type="dxa"/>
            <w:tcBorders>
              <w:top w:val="nil"/>
              <w:left w:val="single" w:sz="8" w:space="0" w:color="auto"/>
              <w:bottom w:val="single" w:sz="8" w:space="0" w:color="auto"/>
              <w:right w:val="single" w:sz="4" w:space="0" w:color="auto"/>
            </w:tcBorders>
            <w:hideMark/>
          </w:tcPr>
          <w:p w:rsidR="00BE6EEE" w:rsidRPr="00BE6EEE" w:rsidRDefault="00BE6EEE">
            <w:pPr>
              <w:rPr>
                <w:color w:val="000000"/>
                <w:sz w:val="22"/>
                <w:szCs w:val="22"/>
              </w:rPr>
            </w:pPr>
            <w:r w:rsidRPr="00BE6EEE">
              <w:rPr>
                <w:color w:val="000000"/>
                <w:sz w:val="22"/>
                <w:szCs w:val="22"/>
              </w:rPr>
              <w:t> </w:t>
            </w:r>
          </w:p>
        </w:tc>
        <w:tc>
          <w:tcPr>
            <w:tcW w:w="3045" w:type="dxa"/>
            <w:tcBorders>
              <w:top w:val="nil"/>
              <w:left w:val="nil"/>
              <w:bottom w:val="single" w:sz="8" w:space="0" w:color="auto"/>
              <w:right w:val="nil"/>
            </w:tcBorders>
            <w:hideMark/>
          </w:tcPr>
          <w:p w:rsidR="00BE6EEE" w:rsidRPr="00BE6EEE" w:rsidRDefault="00BE6EEE">
            <w:pPr>
              <w:rPr>
                <w:b/>
                <w:bCs/>
                <w:color w:val="000000"/>
                <w:sz w:val="22"/>
                <w:szCs w:val="22"/>
              </w:rPr>
            </w:pPr>
            <w:r w:rsidRPr="00BE6EEE">
              <w:rPr>
                <w:b/>
                <w:bCs/>
                <w:color w:val="000000"/>
                <w:sz w:val="22"/>
                <w:szCs w:val="22"/>
              </w:rPr>
              <w:t>Итого:</w:t>
            </w:r>
          </w:p>
        </w:tc>
        <w:tc>
          <w:tcPr>
            <w:tcW w:w="900" w:type="dxa"/>
            <w:tcBorders>
              <w:top w:val="nil"/>
              <w:left w:val="single" w:sz="8" w:space="0" w:color="auto"/>
              <w:bottom w:val="single" w:sz="8" w:space="0" w:color="auto"/>
              <w:right w:val="single" w:sz="4" w:space="0" w:color="auto"/>
            </w:tcBorders>
            <w:vAlign w:val="bottom"/>
            <w:hideMark/>
          </w:tcPr>
          <w:p w:rsidR="00BE6EEE" w:rsidRPr="00BE6EEE" w:rsidRDefault="00BE6EEE">
            <w:pPr>
              <w:jc w:val="center"/>
              <w:rPr>
                <w:b/>
                <w:bCs/>
                <w:sz w:val="22"/>
                <w:szCs w:val="22"/>
              </w:rPr>
            </w:pPr>
            <w:r w:rsidRPr="00BE6EEE">
              <w:rPr>
                <w:b/>
                <w:bCs/>
                <w:sz w:val="22"/>
                <w:szCs w:val="22"/>
              </w:rPr>
              <w:t>Сумма</w:t>
            </w:r>
          </w:p>
        </w:tc>
        <w:tc>
          <w:tcPr>
            <w:tcW w:w="960" w:type="dxa"/>
            <w:tcBorders>
              <w:top w:val="nil"/>
              <w:left w:val="nil"/>
              <w:bottom w:val="single" w:sz="8" w:space="0" w:color="auto"/>
              <w:right w:val="single" w:sz="4" w:space="0" w:color="auto"/>
            </w:tcBorders>
            <w:vAlign w:val="bottom"/>
            <w:hideMark/>
          </w:tcPr>
          <w:p w:rsidR="00BE6EEE" w:rsidRPr="00BE6EEE" w:rsidRDefault="00BE6EEE">
            <w:pPr>
              <w:jc w:val="center"/>
              <w:rPr>
                <w:b/>
                <w:bCs/>
                <w:sz w:val="22"/>
                <w:szCs w:val="22"/>
              </w:rPr>
            </w:pPr>
            <w:r w:rsidRPr="00BE6EEE">
              <w:rPr>
                <w:b/>
                <w:bCs/>
                <w:sz w:val="22"/>
                <w:szCs w:val="22"/>
              </w:rPr>
              <w:t>Сумма</w:t>
            </w:r>
          </w:p>
        </w:tc>
        <w:tc>
          <w:tcPr>
            <w:tcW w:w="880" w:type="dxa"/>
            <w:tcBorders>
              <w:top w:val="nil"/>
              <w:left w:val="nil"/>
              <w:bottom w:val="single" w:sz="8" w:space="0" w:color="auto"/>
              <w:right w:val="single" w:sz="4" w:space="0" w:color="auto"/>
            </w:tcBorders>
            <w:vAlign w:val="bottom"/>
            <w:hideMark/>
          </w:tcPr>
          <w:p w:rsidR="00BE6EEE" w:rsidRPr="00BE6EEE" w:rsidRDefault="00BE6EEE">
            <w:pPr>
              <w:jc w:val="center"/>
              <w:rPr>
                <w:b/>
                <w:bCs/>
                <w:sz w:val="22"/>
                <w:szCs w:val="22"/>
              </w:rPr>
            </w:pPr>
            <w:r w:rsidRPr="00BE6EEE">
              <w:rPr>
                <w:b/>
                <w:bCs/>
                <w:sz w:val="22"/>
                <w:szCs w:val="22"/>
              </w:rPr>
              <w:t>Сумма</w:t>
            </w:r>
          </w:p>
        </w:tc>
        <w:tc>
          <w:tcPr>
            <w:tcW w:w="880" w:type="dxa"/>
            <w:tcBorders>
              <w:top w:val="nil"/>
              <w:left w:val="nil"/>
              <w:bottom w:val="single" w:sz="8" w:space="0" w:color="auto"/>
              <w:right w:val="single" w:sz="4" w:space="0" w:color="auto"/>
            </w:tcBorders>
            <w:vAlign w:val="bottom"/>
            <w:hideMark/>
          </w:tcPr>
          <w:p w:rsidR="00BE6EEE" w:rsidRPr="00BE6EEE" w:rsidRDefault="00BE6EEE">
            <w:pPr>
              <w:jc w:val="center"/>
              <w:rPr>
                <w:b/>
                <w:bCs/>
                <w:sz w:val="22"/>
                <w:szCs w:val="22"/>
              </w:rPr>
            </w:pPr>
            <w:r w:rsidRPr="00BE6EEE">
              <w:rPr>
                <w:b/>
                <w:bCs/>
                <w:sz w:val="22"/>
                <w:szCs w:val="22"/>
              </w:rPr>
              <w:t>Сумма</w:t>
            </w:r>
          </w:p>
        </w:tc>
        <w:tc>
          <w:tcPr>
            <w:tcW w:w="960" w:type="dxa"/>
            <w:tcBorders>
              <w:top w:val="nil"/>
              <w:left w:val="nil"/>
              <w:bottom w:val="single" w:sz="8" w:space="0" w:color="auto"/>
              <w:right w:val="single" w:sz="4" w:space="0" w:color="auto"/>
            </w:tcBorders>
            <w:vAlign w:val="bottom"/>
            <w:hideMark/>
          </w:tcPr>
          <w:p w:rsidR="00BE6EEE" w:rsidRPr="00BE6EEE" w:rsidRDefault="00BE6EEE">
            <w:pPr>
              <w:jc w:val="center"/>
              <w:rPr>
                <w:b/>
                <w:bCs/>
                <w:sz w:val="22"/>
                <w:szCs w:val="22"/>
              </w:rPr>
            </w:pPr>
            <w:r w:rsidRPr="00BE6EEE">
              <w:rPr>
                <w:b/>
                <w:bCs/>
                <w:sz w:val="22"/>
                <w:szCs w:val="22"/>
              </w:rPr>
              <w:t>Сумма</w:t>
            </w:r>
          </w:p>
        </w:tc>
        <w:tc>
          <w:tcPr>
            <w:tcW w:w="1060" w:type="dxa"/>
            <w:tcBorders>
              <w:top w:val="nil"/>
              <w:left w:val="nil"/>
              <w:bottom w:val="single" w:sz="8" w:space="0" w:color="auto"/>
              <w:right w:val="single" w:sz="8" w:space="0" w:color="auto"/>
            </w:tcBorders>
            <w:vAlign w:val="bottom"/>
            <w:hideMark/>
          </w:tcPr>
          <w:p w:rsidR="00BE6EEE" w:rsidRPr="00BE6EEE" w:rsidRDefault="00BE6EEE">
            <w:pPr>
              <w:jc w:val="center"/>
              <w:rPr>
                <w:b/>
                <w:bCs/>
                <w:sz w:val="22"/>
                <w:szCs w:val="22"/>
              </w:rPr>
            </w:pPr>
            <w:r w:rsidRPr="00BE6EEE">
              <w:rPr>
                <w:b/>
                <w:bCs/>
                <w:sz w:val="22"/>
                <w:szCs w:val="22"/>
              </w:rPr>
              <w:t>Сумма</w:t>
            </w:r>
          </w:p>
        </w:tc>
      </w:tr>
      <w:tr w:rsidR="00BE6EEE" w:rsidRPr="00BE6EEE" w:rsidTr="00BE6EEE">
        <w:trPr>
          <w:trHeight w:val="300"/>
        </w:trPr>
        <w:tc>
          <w:tcPr>
            <w:tcW w:w="735" w:type="dxa"/>
            <w:tcBorders>
              <w:top w:val="nil"/>
              <w:left w:val="single" w:sz="8" w:space="0" w:color="auto"/>
              <w:bottom w:val="single" w:sz="8" w:space="0" w:color="auto"/>
              <w:right w:val="nil"/>
            </w:tcBorders>
            <w:noWrap/>
            <w:vAlign w:val="bottom"/>
            <w:hideMark/>
          </w:tcPr>
          <w:p w:rsidR="00BE6EEE" w:rsidRPr="00BE6EEE" w:rsidRDefault="00BE6EEE">
            <w:pPr>
              <w:rPr>
                <w:rFonts w:ascii="Arial CYR" w:hAnsi="Arial CYR" w:cs="Arial CYR"/>
                <w:sz w:val="22"/>
                <w:szCs w:val="22"/>
              </w:rPr>
            </w:pPr>
            <w:r w:rsidRPr="00BE6EEE">
              <w:rPr>
                <w:rFonts w:ascii="Arial CYR" w:hAnsi="Arial CYR" w:cs="Arial CYR"/>
                <w:sz w:val="22"/>
                <w:szCs w:val="22"/>
              </w:rPr>
              <w:t> </w:t>
            </w:r>
          </w:p>
        </w:tc>
        <w:tc>
          <w:tcPr>
            <w:tcW w:w="3045" w:type="dxa"/>
            <w:tcBorders>
              <w:top w:val="nil"/>
              <w:left w:val="nil"/>
              <w:bottom w:val="single" w:sz="8" w:space="0" w:color="auto"/>
              <w:right w:val="single" w:sz="8" w:space="0" w:color="auto"/>
            </w:tcBorders>
            <w:hideMark/>
          </w:tcPr>
          <w:p w:rsidR="00BE6EEE" w:rsidRPr="00BE6EEE" w:rsidRDefault="00BE6EEE">
            <w:pPr>
              <w:rPr>
                <w:b/>
                <w:bCs/>
                <w:color w:val="000000"/>
                <w:sz w:val="22"/>
                <w:szCs w:val="22"/>
              </w:rPr>
            </w:pPr>
            <w:r w:rsidRPr="00BE6EEE">
              <w:rPr>
                <w:b/>
                <w:bCs/>
                <w:color w:val="000000"/>
                <w:sz w:val="22"/>
                <w:szCs w:val="22"/>
              </w:rPr>
              <w:t>Всего по договору:</w:t>
            </w:r>
          </w:p>
        </w:tc>
        <w:tc>
          <w:tcPr>
            <w:tcW w:w="900" w:type="dxa"/>
            <w:tcBorders>
              <w:top w:val="nil"/>
              <w:left w:val="nil"/>
              <w:bottom w:val="single" w:sz="8" w:space="0" w:color="auto"/>
              <w:right w:val="single" w:sz="8" w:space="0" w:color="auto"/>
            </w:tcBorders>
            <w:vAlign w:val="bottom"/>
            <w:hideMark/>
          </w:tcPr>
          <w:p w:rsidR="00BE6EEE" w:rsidRPr="00BE6EEE" w:rsidRDefault="00BE6EEE">
            <w:pPr>
              <w:jc w:val="center"/>
              <w:rPr>
                <w:b/>
                <w:bCs/>
                <w:sz w:val="22"/>
                <w:szCs w:val="22"/>
              </w:rPr>
            </w:pPr>
            <w:r w:rsidRPr="00BE6EEE">
              <w:rPr>
                <w:b/>
                <w:bCs/>
                <w:sz w:val="22"/>
                <w:szCs w:val="22"/>
              </w:rPr>
              <w:t>Сумма</w:t>
            </w:r>
          </w:p>
        </w:tc>
        <w:tc>
          <w:tcPr>
            <w:tcW w:w="960" w:type="dxa"/>
            <w:noWrap/>
            <w:vAlign w:val="bottom"/>
          </w:tcPr>
          <w:p w:rsidR="00BE6EEE" w:rsidRPr="00BE6EEE" w:rsidRDefault="00BE6EEE">
            <w:pPr>
              <w:rPr>
                <w:rFonts w:ascii="Arial CYR" w:hAnsi="Arial CYR" w:cs="Arial CYR"/>
                <w:sz w:val="22"/>
                <w:szCs w:val="22"/>
              </w:rPr>
            </w:pPr>
          </w:p>
        </w:tc>
        <w:tc>
          <w:tcPr>
            <w:tcW w:w="880" w:type="dxa"/>
            <w:noWrap/>
            <w:vAlign w:val="bottom"/>
          </w:tcPr>
          <w:p w:rsidR="00BE6EEE" w:rsidRPr="00BE6EEE" w:rsidRDefault="00BE6EEE">
            <w:pPr>
              <w:rPr>
                <w:rFonts w:ascii="Arial CYR" w:hAnsi="Arial CYR" w:cs="Arial CYR"/>
                <w:sz w:val="22"/>
                <w:szCs w:val="22"/>
              </w:rPr>
            </w:pPr>
          </w:p>
        </w:tc>
        <w:tc>
          <w:tcPr>
            <w:tcW w:w="880" w:type="dxa"/>
            <w:noWrap/>
            <w:vAlign w:val="bottom"/>
          </w:tcPr>
          <w:p w:rsidR="00BE6EEE" w:rsidRPr="00BE6EEE" w:rsidRDefault="00BE6EEE">
            <w:pPr>
              <w:rPr>
                <w:rFonts w:ascii="Arial CYR" w:hAnsi="Arial CYR" w:cs="Arial CYR"/>
                <w:sz w:val="22"/>
                <w:szCs w:val="22"/>
              </w:rPr>
            </w:pPr>
          </w:p>
        </w:tc>
        <w:tc>
          <w:tcPr>
            <w:tcW w:w="960" w:type="dxa"/>
            <w:noWrap/>
            <w:vAlign w:val="bottom"/>
          </w:tcPr>
          <w:p w:rsidR="00BE6EEE" w:rsidRPr="00BE6EEE" w:rsidRDefault="00BE6EEE">
            <w:pPr>
              <w:rPr>
                <w:rFonts w:ascii="Arial CYR" w:hAnsi="Arial CYR" w:cs="Arial CYR"/>
                <w:sz w:val="22"/>
                <w:szCs w:val="22"/>
              </w:rPr>
            </w:pPr>
          </w:p>
        </w:tc>
        <w:tc>
          <w:tcPr>
            <w:tcW w:w="1060" w:type="dxa"/>
            <w:noWrap/>
            <w:vAlign w:val="bottom"/>
          </w:tcPr>
          <w:p w:rsidR="00BE6EEE" w:rsidRPr="00BE6EEE" w:rsidRDefault="00BE6EEE">
            <w:pPr>
              <w:rPr>
                <w:rFonts w:ascii="Arial CYR" w:hAnsi="Arial CYR" w:cs="Arial CYR"/>
                <w:sz w:val="22"/>
                <w:szCs w:val="22"/>
              </w:rPr>
            </w:pPr>
          </w:p>
        </w:tc>
      </w:tr>
    </w:tbl>
    <w:p w:rsidR="00BE6EEE" w:rsidRPr="00BE6EEE" w:rsidRDefault="00BE6EEE" w:rsidP="00BE6EEE">
      <w:pPr>
        <w:pStyle w:val="1"/>
        <w:tabs>
          <w:tab w:val="left" w:pos="703"/>
        </w:tabs>
        <w:spacing w:before="0" w:after="0"/>
        <w:ind w:firstLine="709"/>
        <w:rPr>
          <w:b/>
          <w:i/>
          <w:sz w:val="22"/>
          <w:szCs w:val="22"/>
        </w:rPr>
      </w:pPr>
    </w:p>
    <w:p w:rsidR="00BE6EEE" w:rsidRPr="00BE6EEE" w:rsidRDefault="00BE6EEE" w:rsidP="00BE6EEE">
      <w:pPr>
        <w:pStyle w:val="1"/>
        <w:tabs>
          <w:tab w:val="left" w:pos="703"/>
        </w:tabs>
        <w:spacing w:before="0" w:after="0"/>
        <w:ind w:firstLine="709"/>
        <w:rPr>
          <w:b/>
          <w:i/>
          <w:sz w:val="22"/>
          <w:szCs w:val="22"/>
        </w:rPr>
      </w:pPr>
    </w:p>
    <w:p w:rsidR="00BE6EEE" w:rsidRPr="00BE6EEE" w:rsidRDefault="00BE6EEE" w:rsidP="00BE6EEE">
      <w:pPr>
        <w:pStyle w:val="1"/>
        <w:tabs>
          <w:tab w:val="left" w:pos="703"/>
        </w:tabs>
        <w:spacing w:before="0" w:after="0"/>
        <w:ind w:firstLine="709"/>
        <w:rPr>
          <w:b/>
          <w:i/>
          <w:sz w:val="22"/>
          <w:szCs w:val="22"/>
        </w:rPr>
      </w:pPr>
    </w:p>
    <w:p w:rsidR="00BE6EEE" w:rsidRPr="00BE6EEE" w:rsidRDefault="00BE6EEE" w:rsidP="00BE6EEE">
      <w:pPr>
        <w:pStyle w:val="1"/>
        <w:tabs>
          <w:tab w:val="left" w:pos="703"/>
        </w:tabs>
        <w:spacing w:before="0" w:after="0"/>
        <w:ind w:firstLine="709"/>
        <w:rPr>
          <w:b/>
          <w:i/>
          <w:sz w:val="22"/>
          <w:szCs w:val="22"/>
        </w:rPr>
      </w:pPr>
    </w:p>
    <w:p w:rsidR="00BE6EEE" w:rsidRPr="00BE6EEE" w:rsidRDefault="00BE6EEE" w:rsidP="00BE6EEE">
      <w:pPr>
        <w:pStyle w:val="1"/>
        <w:tabs>
          <w:tab w:val="left" w:pos="703"/>
        </w:tabs>
        <w:spacing w:before="0" w:after="0"/>
        <w:ind w:firstLine="709"/>
        <w:rPr>
          <w:b/>
          <w:i/>
          <w:sz w:val="22"/>
          <w:szCs w:val="22"/>
        </w:rPr>
      </w:pPr>
    </w:p>
    <w:tbl>
      <w:tblPr>
        <w:tblW w:w="0" w:type="auto"/>
        <w:tblLook w:val="01E0" w:firstRow="1" w:lastRow="1" w:firstColumn="1" w:lastColumn="1" w:noHBand="0" w:noVBand="0"/>
      </w:tblPr>
      <w:tblGrid>
        <w:gridCol w:w="4785"/>
        <w:gridCol w:w="4786"/>
      </w:tblGrid>
      <w:tr w:rsidR="00BE6EEE" w:rsidRPr="00BE6EEE" w:rsidTr="00BE6EEE">
        <w:tc>
          <w:tcPr>
            <w:tcW w:w="4785" w:type="dxa"/>
            <w:hideMark/>
          </w:tcPr>
          <w:p w:rsidR="00BE6EEE" w:rsidRPr="00BE6EEE" w:rsidRDefault="00BE6EEE">
            <w:pPr>
              <w:rPr>
                <w:bCs/>
                <w:sz w:val="22"/>
                <w:szCs w:val="22"/>
              </w:rPr>
            </w:pPr>
            <w:r w:rsidRPr="00BE6EEE">
              <w:rPr>
                <w:b/>
                <w:bCs/>
                <w:sz w:val="22"/>
                <w:szCs w:val="22"/>
              </w:rPr>
              <w:t>Заказчик:</w:t>
            </w:r>
          </w:p>
        </w:tc>
        <w:tc>
          <w:tcPr>
            <w:tcW w:w="4786" w:type="dxa"/>
            <w:hideMark/>
          </w:tcPr>
          <w:p w:rsidR="00BE6EEE" w:rsidRPr="00BE6EEE" w:rsidRDefault="00BE6EEE">
            <w:pPr>
              <w:rPr>
                <w:bCs/>
                <w:sz w:val="22"/>
                <w:szCs w:val="22"/>
              </w:rPr>
            </w:pPr>
            <w:r w:rsidRPr="00BE6EEE">
              <w:rPr>
                <w:b/>
                <w:bCs/>
                <w:sz w:val="22"/>
                <w:szCs w:val="22"/>
              </w:rPr>
              <w:t xml:space="preserve"> Подрядчик: </w:t>
            </w:r>
          </w:p>
        </w:tc>
      </w:tr>
    </w:tbl>
    <w:p w:rsidR="00BE6EEE" w:rsidRPr="00BE6EEE" w:rsidRDefault="00BE6EEE" w:rsidP="00BE6EEE">
      <w:pPr>
        <w:pStyle w:val="1"/>
        <w:tabs>
          <w:tab w:val="left" w:pos="703"/>
        </w:tabs>
        <w:spacing w:before="0" w:after="0"/>
        <w:ind w:firstLine="709"/>
        <w:rPr>
          <w:b/>
          <w:i/>
          <w:sz w:val="22"/>
          <w:szCs w:val="22"/>
        </w:rPr>
      </w:pPr>
    </w:p>
    <w:p w:rsidR="00BE6EEE" w:rsidRDefault="00BE6EEE" w:rsidP="00BE6EEE">
      <w:pPr>
        <w:rPr>
          <w:b/>
          <w:i/>
          <w:sz w:val="26"/>
          <w:szCs w:val="26"/>
        </w:rPr>
        <w:sectPr w:rsidR="00BE6EEE">
          <w:pgSz w:w="11906" w:h="16838"/>
          <w:pgMar w:top="899" w:right="850" w:bottom="719" w:left="1701" w:header="708" w:footer="708" w:gutter="0"/>
          <w:cols w:space="720"/>
        </w:sectPr>
      </w:pPr>
    </w:p>
    <w:p w:rsidR="00BE6EEE" w:rsidRDefault="00BE6EEE" w:rsidP="00BE6EEE">
      <w:pPr>
        <w:tabs>
          <w:tab w:val="left" w:pos="3712"/>
        </w:tabs>
        <w:ind w:left="5760" w:firstLine="4163"/>
      </w:pPr>
      <w:r>
        <w:lastRenderedPageBreak/>
        <w:t xml:space="preserve">Приложение № ____ </w:t>
      </w:r>
    </w:p>
    <w:p w:rsidR="00BE6EEE" w:rsidRDefault="00BE6EEE" w:rsidP="00BE6EEE">
      <w:pPr>
        <w:tabs>
          <w:tab w:val="left" w:pos="3712"/>
        </w:tabs>
        <w:ind w:left="5760" w:firstLine="4163"/>
      </w:pPr>
      <w:r>
        <w:t>к  договору № _________</w:t>
      </w:r>
    </w:p>
    <w:p w:rsidR="00BE6EEE" w:rsidRDefault="00BE6EEE" w:rsidP="00BE6EEE">
      <w:pPr>
        <w:pStyle w:val="1"/>
        <w:tabs>
          <w:tab w:val="left" w:pos="703"/>
        </w:tabs>
        <w:spacing w:before="0" w:after="0"/>
        <w:ind w:left="5760" w:firstLine="4163"/>
        <w:rPr>
          <w:b/>
          <w:i/>
          <w:sz w:val="24"/>
          <w:szCs w:val="24"/>
        </w:rPr>
      </w:pPr>
      <w:r>
        <w:rPr>
          <w:sz w:val="24"/>
          <w:szCs w:val="24"/>
        </w:rPr>
        <w:t xml:space="preserve">от_____.__________20___г.    </w:t>
      </w:r>
    </w:p>
    <w:tbl>
      <w:tblPr>
        <w:tblW w:w="16005" w:type="dxa"/>
        <w:tblInd w:w="-318" w:type="dxa"/>
        <w:tblLayout w:type="fixed"/>
        <w:tblLook w:val="00A0" w:firstRow="1" w:lastRow="0" w:firstColumn="1" w:lastColumn="0" w:noHBand="0" w:noVBand="0"/>
      </w:tblPr>
      <w:tblGrid>
        <w:gridCol w:w="430"/>
        <w:gridCol w:w="1144"/>
        <w:gridCol w:w="1286"/>
        <w:gridCol w:w="1144"/>
        <w:gridCol w:w="858"/>
        <w:gridCol w:w="1000"/>
        <w:gridCol w:w="857"/>
        <w:gridCol w:w="572"/>
        <w:gridCol w:w="1285"/>
        <w:gridCol w:w="1429"/>
        <w:gridCol w:w="1284"/>
        <w:gridCol w:w="1285"/>
        <w:gridCol w:w="858"/>
        <w:gridCol w:w="1144"/>
        <w:gridCol w:w="1429"/>
      </w:tblGrid>
      <w:tr w:rsidR="00BE6EEE" w:rsidTr="00BE6EEE">
        <w:trPr>
          <w:trHeight w:val="264"/>
        </w:trPr>
        <w:tc>
          <w:tcPr>
            <w:tcW w:w="15997" w:type="dxa"/>
            <w:gridSpan w:val="15"/>
            <w:noWrap/>
            <w:vAlign w:val="bottom"/>
            <w:hideMark/>
          </w:tcPr>
          <w:p w:rsidR="00BE6EEE" w:rsidRDefault="00BE6EEE">
            <w:pPr>
              <w:jc w:val="center"/>
              <w:rPr>
                <w:b/>
                <w:bCs/>
              </w:rPr>
            </w:pPr>
            <w:r>
              <w:rPr>
                <w:b/>
                <w:bCs/>
              </w:rPr>
              <w:t>Информация о контрагенте</w:t>
            </w:r>
          </w:p>
        </w:tc>
      </w:tr>
      <w:tr w:rsidR="00BE6EEE" w:rsidTr="00BE6EEE">
        <w:trPr>
          <w:trHeight w:val="153"/>
        </w:trPr>
        <w:tc>
          <w:tcPr>
            <w:tcW w:w="15997" w:type="dxa"/>
            <w:gridSpan w:val="15"/>
            <w:tcBorders>
              <w:top w:val="nil"/>
              <w:left w:val="nil"/>
              <w:bottom w:val="single" w:sz="4" w:space="0" w:color="auto"/>
              <w:right w:val="nil"/>
            </w:tcBorders>
            <w:noWrap/>
            <w:vAlign w:val="bottom"/>
          </w:tcPr>
          <w:p w:rsidR="00BE6EEE" w:rsidRDefault="00BE6EEE">
            <w:pPr>
              <w:jc w:val="center"/>
              <w:rPr>
                <w:b/>
                <w:bCs/>
              </w:rPr>
            </w:pPr>
          </w:p>
        </w:tc>
      </w:tr>
      <w:tr w:rsidR="00BE6EEE" w:rsidTr="00BE6EEE">
        <w:trPr>
          <w:trHeight w:val="235"/>
        </w:trPr>
        <w:tc>
          <w:tcPr>
            <w:tcW w:w="15997" w:type="dxa"/>
            <w:gridSpan w:val="15"/>
            <w:tcBorders>
              <w:top w:val="nil"/>
              <w:left w:val="nil"/>
              <w:bottom w:val="single" w:sz="8" w:space="0" w:color="auto"/>
              <w:right w:val="nil"/>
            </w:tcBorders>
            <w:noWrap/>
            <w:hideMark/>
          </w:tcPr>
          <w:p w:rsidR="00BE6EEE" w:rsidRDefault="00BE6EEE">
            <w:pPr>
              <w:jc w:val="center"/>
            </w:pPr>
            <w:r>
              <w:t xml:space="preserve">(полное </w:t>
            </w:r>
            <w:r>
              <w:rPr>
                <w:i/>
                <w:iCs/>
              </w:rPr>
              <w:t>наименование организации, представляющей информацию)</w:t>
            </w:r>
          </w:p>
        </w:tc>
      </w:tr>
      <w:tr w:rsidR="00BE6EEE" w:rsidTr="00BE6EEE">
        <w:trPr>
          <w:trHeight w:val="303"/>
        </w:trPr>
        <w:tc>
          <w:tcPr>
            <w:tcW w:w="429" w:type="dxa"/>
            <w:vMerge w:val="restart"/>
            <w:tcBorders>
              <w:top w:val="nil"/>
              <w:left w:val="single" w:sz="8" w:space="0" w:color="auto"/>
              <w:bottom w:val="single" w:sz="8" w:space="0" w:color="000000"/>
              <w:right w:val="single" w:sz="4" w:space="0" w:color="auto"/>
            </w:tcBorders>
            <w:vAlign w:val="center"/>
            <w:hideMark/>
          </w:tcPr>
          <w:p w:rsidR="00BE6EEE" w:rsidRDefault="00BE6EEE">
            <w:pPr>
              <w:jc w:val="center"/>
              <w:rPr>
                <w:sz w:val="16"/>
                <w:szCs w:val="16"/>
              </w:rPr>
            </w:pPr>
            <w:r>
              <w:rPr>
                <w:sz w:val="16"/>
                <w:szCs w:val="16"/>
              </w:rPr>
              <w:t xml:space="preserve">№ </w:t>
            </w:r>
            <w:proofErr w:type="gramStart"/>
            <w:r>
              <w:rPr>
                <w:sz w:val="16"/>
                <w:szCs w:val="16"/>
              </w:rPr>
              <w:t>п</w:t>
            </w:r>
            <w:proofErr w:type="gramEnd"/>
            <w:r>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hideMark/>
          </w:tcPr>
          <w:p w:rsidR="00BE6EEE" w:rsidRDefault="00BE6EEE">
            <w:pPr>
              <w:jc w:val="center"/>
              <w:rPr>
                <w:sz w:val="16"/>
                <w:szCs w:val="16"/>
              </w:rPr>
            </w:pPr>
            <w:r>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hideMark/>
          </w:tcPr>
          <w:p w:rsidR="00BE6EEE" w:rsidRDefault="00BE6EEE">
            <w:pPr>
              <w:jc w:val="center"/>
              <w:rPr>
                <w:sz w:val="16"/>
                <w:szCs w:val="16"/>
              </w:rPr>
            </w:pPr>
            <w:r>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hideMark/>
          </w:tcPr>
          <w:p w:rsidR="00BE6EEE" w:rsidRDefault="00BE6EEE">
            <w:pPr>
              <w:jc w:val="center"/>
              <w:rPr>
                <w:sz w:val="16"/>
                <w:szCs w:val="16"/>
              </w:rPr>
            </w:pPr>
            <w:r>
              <w:rPr>
                <w:sz w:val="16"/>
                <w:szCs w:val="16"/>
              </w:rPr>
              <w:t xml:space="preserve">Информация о </w:t>
            </w:r>
            <w:proofErr w:type="spellStart"/>
            <w:proofErr w:type="gramStart"/>
            <w:r>
              <w:rPr>
                <w:sz w:val="16"/>
                <w:szCs w:val="16"/>
              </w:rPr>
              <w:t>подтвержда-ющих</w:t>
            </w:r>
            <w:proofErr w:type="spellEnd"/>
            <w:proofErr w:type="gramEnd"/>
            <w:r>
              <w:rPr>
                <w:sz w:val="16"/>
                <w:szCs w:val="16"/>
              </w:rPr>
              <w:t xml:space="preserve"> документах (</w:t>
            </w:r>
            <w:proofErr w:type="spellStart"/>
            <w:r>
              <w:rPr>
                <w:sz w:val="16"/>
                <w:szCs w:val="16"/>
              </w:rPr>
              <w:t>наименова-ние</w:t>
            </w:r>
            <w:proofErr w:type="spellEnd"/>
            <w:r>
              <w:rPr>
                <w:sz w:val="16"/>
                <w:szCs w:val="16"/>
              </w:rPr>
              <w:t>, реквизиты и т.д.)</w:t>
            </w:r>
          </w:p>
        </w:tc>
      </w:tr>
      <w:tr w:rsidR="00BE6EEE" w:rsidTr="00BE6EEE">
        <w:trPr>
          <w:trHeight w:val="1526"/>
        </w:trPr>
        <w:tc>
          <w:tcPr>
            <w:tcW w:w="300" w:type="dxa"/>
            <w:vMerge/>
            <w:tcBorders>
              <w:top w:val="nil"/>
              <w:left w:val="single" w:sz="8" w:space="0" w:color="auto"/>
              <w:bottom w:val="single" w:sz="8" w:space="0" w:color="000000"/>
              <w:right w:val="single" w:sz="4" w:space="0" w:color="auto"/>
            </w:tcBorders>
            <w:vAlign w:val="center"/>
            <w:hideMark/>
          </w:tcPr>
          <w:p w:rsidR="00BE6EEE" w:rsidRDefault="00BE6EEE">
            <w:pPr>
              <w:rPr>
                <w:sz w:val="16"/>
                <w:szCs w:val="16"/>
              </w:rPr>
            </w:pPr>
          </w:p>
        </w:tc>
        <w:tc>
          <w:tcPr>
            <w:tcW w:w="1143" w:type="dxa"/>
            <w:tcBorders>
              <w:top w:val="nil"/>
              <w:left w:val="nil"/>
              <w:bottom w:val="single" w:sz="8" w:space="0" w:color="auto"/>
              <w:right w:val="single" w:sz="4" w:space="0" w:color="auto"/>
            </w:tcBorders>
            <w:vAlign w:val="center"/>
            <w:hideMark/>
          </w:tcPr>
          <w:p w:rsidR="00BE6EEE" w:rsidRDefault="00BE6EEE">
            <w:pPr>
              <w:jc w:val="center"/>
              <w:rPr>
                <w:sz w:val="16"/>
                <w:szCs w:val="16"/>
              </w:rPr>
            </w:pPr>
            <w:r>
              <w:rPr>
                <w:sz w:val="16"/>
                <w:szCs w:val="16"/>
              </w:rPr>
              <w:t>ИНН</w:t>
            </w:r>
          </w:p>
        </w:tc>
        <w:tc>
          <w:tcPr>
            <w:tcW w:w="1285" w:type="dxa"/>
            <w:tcBorders>
              <w:top w:val="nil"/>
              <w:left w:val="nil"/>
              <w:bottom w:val="single" w:sz="8" w:space="0" w:color="auto"/>
              <w:right w:val="single" w:sz="4" w:space="0" w:color="auto"/>
            </w:tcBorders>
            <w:vAlign w:val="center"/>
            <w:hideMark/>
          </w:tcPr>
          <w:p w:rsidR="00BE6EEE" w:rsidRDefault="00BE6EEE">
            <w:pPr>
              <w:jc w:val="center"/>
              <w:rPr>
                <w:sz w:val="16"/>
                <w:szCs w:val="16"/>
              </w:rPr>
            </w:pPr>
            <w:r>
              <w:rPr>
                <w:sz w:val="16"/>
                <w:szCs w:val="16"/>
              </w:rPr>
              <w:t>ОГРН</w:t>
            </w:r>
          </w:p>
        </w:tc>
        <w:tc>
          <w:tcPr>
            <w:tcW w:w="1143" w:type="dxa"/>
            <w:tcBorders>
              <w:top w:val="nil"/>
              <w:left w:val="nil"/>
              <w:bottom w:val="single" w:sz="8" w:space="0" w:color="auto"/>
              <w:right w:val="single" w:sz="4" w:space="0" w:color="auto"/>
            </w:tcBorders>
            <w:vAlign w:val="center"/>
            <w:hideMark/>
          </w:tcPr>
          <w:p w:rsidR="00BE6EEE" w:rsidRDefault="00BE6EEE">
            <w:pPr>
              <w:jc w:val="center"/>
              <w:rPr>
                <w:sz w:val="16"/>
                <w:szCs w:val="16"/>
              </w:rPr>
            </w:pPr>
            <w:r>
              <w:rPr>
                <w:sz w:val="16"/>
                <w:szCs w:val="16"/>
              </w:rPr>
              <w:t>Наименование краткое</w:t>
            </w:r>
          </w:p>
        </w:tc>
        <w:tc>
          <w:tcPr>
            <w:tcW w:w="858" w:type="dxa"/>
            <w:tcBorders>
              <w:top w:val="nil"/>
              <w:left w:val="nil"/>
              <w:bottom w:val="single" w:sz="8" w:space="0" w:color="auto"/>
              <w:right w:val="single" w:sz="4" w:space="0" w:color="auto"/>
            </w:tcBorders>
            <w:vAlign w:val="center"/>
            <w:hideMark/>
          </w:tcPr>
          <w:p w:rsidR="00BE6EEE" w:rsidRDefault="00BE6EEE">
            <w:pPr>
              <w:jc w:val="center"/>
              <w:rPr>
                <w:sz w:val="16"/>
                <w:szCs w:val="16"/>
              </w:rPr>
            </w:pPr>
            <w:r>
              <w:rPr>
                <w:sz w:val="16"/>
                <w:szCs w:val="16"/>
              </w:rPr>
              <w:t>Код ОКВЭД</w:t>
            </w:r>
          </w:p>
        </w:tc>
        <w:tc>
          <w:tcPr>
            <w:tcW w:w="1000" w:type="dxa"/>
            <w:tcBorders>
              <w:top w:val="nil"/>
              <w:left w:val="nil"/>
              <w:bottom w:val="single" w:sz="8" w:space="0" w:color="auto"/>
              <w:right w:val="single" w:sz="4" w:space="0" w:color="auto"/>
            </w:tcBorders>
            <w:vAlign w:val="center"/>
            <w:hideMark/>
          </w:tcPr>
          <w:p w:rsidR="00BE6EEE" w:rsidRDefault="00BE6EEE">
            <w:pPr>
              <w:jc w:val="center"/>
              <w:rPr>
                <w:sz w:val="16"/>
                <w:szCs w:val="16"/>
              </w:rPr>
            </w:pPr>
            <w:r>
              <w:rPr>
                <w:sz w:val="16"/>
                <w:szCs w:val="16"/>
              </w:rPr>
              <w:t>Фамилия, Имя, Отчество руководи</w:t>
            </w:r>
          </w:p>
          <w:p w:rsidR="00BE6EEE" w:rsidRDefault="00BE6EEE">
            <w:pPr>
              <w:jc w:val="center"/>
              <w:rPr>
                <w:sz w:val="16"/>
                <w:szCs w:val="16"/>
              </w:rPr>
            </w:pPr>
            <w:r>
              <w:rPr>
                <w:sz w:val="16"/>
                <w:szCs w:val="16"/>
              </w:rPr>
              <w:t>теля</w:t>
            </w:r>
          </w:p>
        </w:tc>
        <w:tc>
          <w:tcPr>
            <w:tcW w:w="857" w:type="dxa"/>
            <w:tcBorders>
              <w:top w:val="nil"/>
              <w:left w:val="nil"/>
              <w:bottom w:val="single" w:sz="8" w:space="0" w:color="auto"/>
              <w:right w:val="single" w:sz="4" w:space="0" w:color="auto"/>
            </w:tcBorders>
            <w:vAlign w:val="center"/>
            <w:hideMark/>
          </w:tcPr>
          <w:p w:rsidR="00BE6EEE" w:rsidRDefault="00BE6EEE">
            <w:pPr>
              <w:jc w:val="center"/>
              <w:rPr>
                <w:sz w:val="16"/>
                <w:szCs w:val="16"/>
              </w:rPr>
            </w:pPr>
            <w:r>
              <w:rPr>
                <w:sz w:val="16"/>
                <w:szCs w:val="16"/>
              </w:rPr>
              <w:t xml:space="preserve">Серия и номер </w:t>
            </w:r>
            <w:proofErr w:type="spellStart"/>
            <w:proofErr w:type="gramStart"/>
            <w:r>
              <w:rPr>
                <w:sz w:val="16"/>
                <w:szCs w:val="16"/>
              </w:rPr>
              <w:t>докумен</w:t>
            </w:r>
            <w:proofErr w:type="spellEnd"/>
            <w:r>
              <w:rPr>
                <w:sz w:val="16"/>
                <w:szCs w:val="16"/>
              </w:rPr>
              <w:t>-та</w:t>
            </w:r>
            <w:proofErr w:type="gramEnd"/>
            <w:r>
              <w:rPr>
                <w:sz w:val="16"/>
                <w:szCs w:val="16"/>
              </w:rPr>
              <w:t xml:space="preserve">, </w:t>
            </w:r>
            <w:proofErr w:type="spellStart"/>
            <w:r>
              <w:rPr>
                <w:sz w:val="16"/>
                <w:szCs w:val="16"/>
              </w:rPr>
              <w:t>удосто-веряющего</w:t>
            </w:r>
            <w:proofErr w:type="spellEnd"/>
            <w:r>
              <w:rPr>
                <w:sz w:val="16"/>
                <w:szCs w:val="16"/>
              </w:rPr>
              <w:t xml:space="preserve"> личность </w:t>
            </w:r>
            <w:proofErr w:type="spellStart"/>
            <w:r>
              <w:rPr>
                <w:sz w:val="16"/>
                <w:szCs w:val="16"/>
              </w:rPr>
              <w:t>руково-дителя</w:t>
            </w:r>
            <w:proofErr w:type="spellEnd"/>
          </w:p>
        </w:tc>
        <w:tc>
          <w:tcPr>
            <w:tcW w:w="572" w:type="dxa"/>
            <w:tcBorders>
              <w:top w:val="nil"/>
              <w:left w:val="nil"/>
              <w:bottom w:val="single" w:sz="8" w:space="0" w:color="auto"/>
              <w:right w:val="single" w:sz="4" w:space="0" w:color="auto"/>
            </w:tcBorders>
            <w:vAlign w:val="center"/>
            <w:hideMark/>
          </w:tcPr>
          <w:p w:rsidR="00BE6EEE" w:rsidRDefault="00BE6EEE">
            <w:pPr>
              <w:jc w:val="center"/>
              <w:rPr>
                <w:sz w:val="16"/>
                <w:szCs w:val="16"/>
              </w:rPr>
            </w:pPr>
            <w:r>
              <w:rPr>
                <w:sz w:val="16"/>
                <w:szCs w:val="16"/>
              </w:rPr>
              <w:t xml:space="preserve">№ </w:t>
            </w:r>
          </w:p>
        </w:tc>
        <w:tc>
          <w:tcPr>
            <w:tcW w:w="1285" w:type="dxa"/>
            <w:tcBorders>
              <w:top w:val="nil"/>
              <w:left w:val="nil"/>
              <w:bottom w:val="single" w:sz="8" w:space="0" w:color="auto"/>
              <w:right w:val="single" w:sz="4" w:space="0" w:color="auto"/>
            </w:tcBorders>
            <w:vAlign w:val="center"/>
            <w:hideMark/>
          </w:tcPr>
          <w:p w:rsidR="00BE6EEE" w:rsidRDefault="00BE6EEE">
            <w:pPr>
              <w:jc w:val="center"/>
              <w:rPr>
                <w:sz w:val="16"/>
                <w:szCs w:val="16"/>
              </w:rPr>
            </w:pPr>
            <w:r>
              <w:rPr>
                <w:sz w:val="16"/>
                <w:szCs w:val="16"/>
              </w:rPr>
              <w:t xml:space="preserve">ИНН </w:t>
            </w:r>
          </w:p>
        </w:tc>
        <w:tc>
          <w:tcPr>
            <w:tcW w:w="1428" w:type="dxa"/>
            <w:tcBorders>
              <w:top w:val="nil"/>
              <w:left w:val="nil"/>
              <w:bottom w:val="single" w:sz="8" w:space="0" w:color="auto"/>
              <w:right w:val="single" w:sz="4" w:space="0" w:color="auto"/>
            </w:tcBorders>
            <w:vAlign w:val="center"/>
            <w:hideMark/>
          </w:tcPr>
          <w:p w:rsidR="00BE6EEE" w:rsidRDefault="00BE6EEE">
            <w:pPr>
              <w:jc w:val="center"/>
              <w:rPr>
                <w:sz w:val="16"/>
                <w:szCs w:val="16"/>
              </w:rPr>
            </w:pPr>
            <w:r>
              <w:rPr>
                <w:sz w:val="16"/>
                <w:szCs w:val="16"/>
              </w:rPr>
              <w:t>ОГРН</w:t>
            </w:r>
          </w:p>
        </w:tc>
        <w:tc>
          <w:tcPr>
            <w:tcW w:w="1284" w:type="dxa"/>
            <w:tcBorders>
              <w:top w:val="nil"/>
              <w:left w:val="nil"/>
              <w:bottom w:val="single" w:sz="8" w:space="0" w:color="auto"/>
              <w:right w:val="single" w:sz="4" w:space="0" w:color="auto"/>
            </w:tcBorders>
            <w:vAlign w:val="center"/>
            <w:hideMark/>
          </w:tcPr>
          <w:p w:rsidR="00BE6EEE" w:rsidRDefault="00BE6EEE">
            <w:pPr>
              <w:jc w:val="center"/>
              <w:rPr>
                <w:sz w:val="16"/>
                <w:szCs w:val="16"/>
              </w:rPr>
            </w:pPr>
            <w:r>
              <w:rPr>
                <w:sz w:val="16"/>
                <w:szCs w:val="16"/>
              </w:rPr>
              <w:t>Наименование / ФИО</w:t>
            </w:r>
          </w:p>
        </w:tc>
        <w:tc>
          <w:tcPr>
            <w:tcW w:w="1285" w:type="dxa"/>
            <w:tcBorders>
              <w:top w:val="nil"/>
              <w:left w:val="nil"/>
              <w:bottom w:val="single" w:sz="8" w:space="0" w:color="auto"/>
              <w:right w:val="single" w:sz="4" w:space="0" w:color="auto"/>
            </w:tcBorders>
            <w:vAlign w:val="center"/>
            <w:hideMark/>
          </w:tcPr>
          <w:p w:rsidR="00BE6EEE" w:rsidRDefault="00BE6EEE">
            <w:pPr>
              <w:jc w:val="center"/>
              <w:rPr>
                <w:sz w:val="16"/>
                <w:szCs w:val="16"/>
              </w:rPr>
            </w:pPr>
            <w:r>
              <w:rPr>
                <w:sz w:val="16"/>
                <w:szCs w:val="16"/>
              </w:rPr>
              <w:t>Адрес регистрации</w:t>
            </w:r>
          </w:p>
        </w:tc>
        <w:tc>
          <w:tcPr>
            <w:tcW w:w="858" w:type="dxa"/>
            <w:tcBorders>
              <w:top w:val="nil"/>
              <w:left w:val="nil"/>
              <w:bottom w:val="single" w:sz="8" w:space="0" w:color="auto"/>
              <w:right w:val="single" w:sz="4" w:space="0" w:color="auto"/>
            </w:tcBorders>
            <w:vAlign w:val="center"/>
            <w:hideMark/>
          </w:tcPr>
          <w:p w:rsidR="00BE6EEE" w:rsidRDefault="00BE6EEE">
            <w:pPr>
              <w:jc w:val="center"/>
              <w:rPr>
                <w:sz w:val="16"/>
                <w:szCs w:val="16"/>
              </w:rPr>
            </w:pPr>
            <w:proofErr w:type="gramStart"/>
            <w:r>
              <w:rPr>
                <w:sz w:val="16"/>
                <w:szCs w:val="16"/>
              </w:rPr>
              <w:t xml:space="preserve">Серия и номер </w:t>
            </w:r>
            <w:proofErr w:type="spellStart"/>
            <w:r>
              <w:rPr>
                <w:sz w:val="16"/>
                <w:szCs w:val="16"/>
              </w:rPr>
              <w:t>докумен</w:t>
            </w:r>
            <w:proofErr w:type="spellEnd"/>
            <w:r>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hideMark/>
          </w:tcPr>
          <w:p w:rsidR="00BE6EEE" w:rsidRDefault="00BE6EEE">
            <w:pPr>
              <w:jc w:val="center"/>
              <w:rPr>
                <w:sz w:val="16"/>
                <w:szCs w:val="16"/>
              </w:rPr>
            </w:pPr>
            <w:r>
              <w:rPr>
                <w:sz w:val="16"/>
                <w:szCs w:val="16"/>
              </w:rPr>
              <w:t>Руководи-</w:t>
            </w:r>
          </w:p>
          <w:p w:rsidR="00BE6EEE" w:rsidRDefault="00BE6EEE">
            <w:pPr>
              <w:jc w:val="center"/>
              <w:rPr>
                <w:sz w:val="16"/>
                <w:szCs w:val="16"/>
              </w:rPr>
            </w:pPr>
            <w:proofErr w:type="spellStart"/>
            <w:r>
              <w:rPr>
                <w:sz w:val="16"/>
                <w:szCs w:val="16"/>
              </w:rPr>
              <w:t>тель</w:t>
            </w:r>
            <w:proofErr w:type="spellEnd"/>
            <w:r>
              <w:rPr>
                <w:sz w:val="16"/>
                <w:szCs w:val="16"/>
              </w:rPr>
              <w:t xml:space="preserve"> / участник / акционер / </w:t>
            </w:r>
            <w:proofErr w:type="spellStart"/>
            <w:r>
              <w:rPr>
                <w:sz w:val="16"/>
                <w:szCs w:val="16"/>
              </w:rPr>
              <w:t>бенефици</w:t>
            </w:r>
            <w:proofErr w:type="spellEnd"/>
          </w:p>
          <w:p w:rsidR="00BE6EEE" w:rsidRDefault="00BE6EEE">
            <w:pPr>
              <w:jc w:val="center"/>
              <w:rPr>
                <w:sz w:val="16"/>
                <w:szCs w:val="16"/>
              </w:rPr>
            </w:pPr>
            <w:r>
              <w:rPr>
                <w:sz w:val="16"/>
                <w:szCs w:val="16"/>
              </w:rPr>
              <w:t>ар</w:t>
            </w:r>
          </w:p>
        </w:tc>
        <w:tc>
          <w:tcPr>
            <w:tcW w:w="1428" w:type="dxa"/>
            <w:vMerge/>
            <w:tcBorders>
              <w:top w:val="nil"/>
              <w:left w:val="single" w:sz="4" w:space="0" w:color="auto"/>
              <w:bottom w:val="single" w:sz="8" w:space="0" w:color="000000"/>
              <w:right w:val="single" w:sz="8" w:space="0" w:color="auto"/>
            </w:tcBorders>
            <w:vAlign w:val="center"/>
            <w:hideMark/>
          </w:tcPr>
          <w:p w:rsidR="00BE6EEE" w:rsidRDefault="00BE6EEE">
            <w:pPr>
              <w:rPr>
                <w:sz w:val="16"/>
                <w:szCs w:val="16"/>
              </w:rPr>
            </w:pPr>
          </w:p>
        </w:tc>
      </w:tr>
      <w:tr w:rsidR="00BE6EEE" w:rsidTr="00BE6EEE">
        <w:trPr>
          <w:trHeight w:val="649"/>
        </w:trPr>
        <w:tc>
          <w:tcPr>
            <w:tcW w:w="429" w:type="dxa"/>
            <w:tcBorders>
              <w:top w:val="nil"/>
              <w:left w:val="single" w:sz="4" w:space="0" w:color="auto"/>
              <w:bottom w:val="single" w:sz="4" w:space="0" w:color="auto"/>
              <w:right w:val="single" w:sz="4" w:space="0" w:color="auto"/>
            </w:tcBorders>
            <w:noWrap/>
            <w:vAlign w:val="bottom"/>
            <w:hideMark/>
          </w:tcPr>
          <w:p w:rsidR="00BE6EEE" w:rsidRDefault="00BE6EEE">
            <w:pPr>
              <w:jc w:val="right"/>
              <w:rPr>
                <w:rFonts w:ascii="Book Antiqua" w:hAnsi="Book Antiqua"/>
                <w:i/>
                <w:iCs/>
                <w:color w:val="31869B"/>
                <w:sz w:val="16"/>
                <w:szCs w:val="16"/>
              </w:rPr>
            </w:pPr>
            <w:r>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hideMark/>
          </w:tcPr>
          <w:p w:rsidR="00BE6EEE" w:rsidRDefault="00BE6EEE">
            <w:pPr>
              <w:jc w:val="right"/>
              <w:rPr>
                <w:rFonts w:ascii="Book Antiqua" w:hAnsi="Book Antiqua"/>
                <w:i/>
                <w:iCs/>
                <w:color w:val="31869B"/>
                <w:sz w:val="16"/>
                <w:szCs w:val="16"/>
              </w:rPr>
            </w:pPr>
            <w:r>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hideMark/>
          </w:tcPr>
          <w:p w:rsidR="00BE6EEE" w:rsidRDefault="00BE6EEE">
            <w:pPr>
              <w:jc w:val="right"/>
              <w:rPr>
                <w:rFonts w:ascii="Book Antiqua" w:hAnsi="Book Antiqua"/>
                <w:i/>
                <w:iCs/>
                <w:color w:val="31869B"/>
                <w:sz w:val="16"/>
                <w:szCs w:val="16"/>
              </w:rPr>
            </w:pPr>
            <w:r>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hideMark/>
          </w:tcPr>
          <w:p w:rsidR="00BE6EEE" w:rsidRDefault="00BE6EEE">
            <w:pPr>
              <w:jc w:val="right"/>
              <w:rPr>
                <w:rFonts w:ascii="Book Antiqua" w:hAnsi="Book Antiqua"/>
                <w:i/>
                <w:iCs/>
                <w:color w:val="31869B"/>
                <w:sz w:val="16"/>
                <w:szCs w:val="16"/>
              </w:rPr>
            </w:pPr>
            <w:r>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hideMark/>
          </w:tcPr>
          <w:p w:rsidR="00BE6EEE" w:rsidRDefault="00BE6EEE">
            <w:pPr>
              <w:jc w:val="right"/>
              <w:rPr>
                <w:rFonts w:ascii="Book Antiqua" w:hAnsi="Book Antiqua"/>
                <w:i/>
                <w:iCs/>
                <w:color w:val="31869B"/>
                <w:sz w:val="16"/>
                <w:szCs w:val="16"/>
              </w:rPr>
            </w:pPr>
            <w:r>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xml:space="preserve">Москва, </w:t>
            </w:r>
            <w:proofErr w:type="spellStart"/>
            <w:r>
              <w:rPr>
                <w:rFonts w:ascii="Book Antiqua" w:hAnsi="Book Antiqua"/>
                <w:i/>
                <w:iCs/>
                <w:color w:val="31869B"/>
                <w:sz w:val="16"/>
                <w:szCs w:val="16"/>
              </w:rPr>
              <w:t>ул</w:t>
            </w:r>
            <w:proofErr w:type="gramStart"/>
            <w:r>
              <w:rPr>
                <w:rFonts w:ascii="Book Antiqua" w:hAnsi="Book Antiqua"/>
                <w:i/>
                <w:iCs/>
                <w:color w:val="31869B"/>
                <w:sz w:val="16"/>
                <w:szCs w:val="16"/>
              </w:rPr>
              <w:t>.Л</w:t>
            </w:r>
            <w:proofErr w:type="gramEnd"/>
            <w:r>
              <w:rPr>
                <w:rFonts w:ascii="Book Antiqua" w:hAnsi="Book Antiqua"/>
                <w:i/>
                <w:iCs/>
                <w:color w:val="31869B"/>
                <w:sz w:val="16"/>
                <w:szCs w:val="16"/>
              </w:rPr>
              <w:t>убянка</w:t>
            </w:r>
            <w:proofErr w:type="spellEnd"/>
            <w:r>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hideMark/>
          </w:tcPr>
          <w:p w:rsidR="00BE6EEE" w:rsidRDefault="00BE6EEE">
            <w:pPr>
              <w:rPr>
                <w:rFonts w:ascii="Book Antiqua" w:hAnsi="Book Antiqua"/>
                <w:i/>
                <w:iCs/>
                <w:color w:val="31869B"/>
                <w:sz w:val="16"/>
                <w:szCs w:val="16"/>
              </w:rPr>
            </w:pPr>
            <w:proofErr w:type="gramStart"/>
            <w:r>
              <w:rPr>
                <w:rFonts w:ascii="Book Antiqua" w:hAnsi="Book Antiqua"/>
                <w:i/>
                <w:iCs/>
                <w:color w:val="31869B"/>
                <w:sz w:val="16"/>
                <w:szCs w:val="16"/>
              </w:rPr>
              <w:t>Учредитель-</w:t>
            </w:r>
            <w:proofErr w:type="spellStart"/>
            <w:r>
              <w:rPr>
                <w:rFonts w:ascii="Book Antiqua" w:hAnsi="Book Antiqua"/>
                <w:i/>
                <w:iCs/>
                <w:color w:val="31869B"/>
                <w:sz w:val="16"/>
                <w:szCs w:val="16"/>
              </w:rPr>
              <w:t>ный</w:t>
            </w:r>
            <w:proofErr w:type="spellEnd"/>
            <w:proofErr w:type="gramEnd"/>
            <w:r>
              <w:rPr>
                <w:rFonts w:ascii="Book Antiqua" w:hAnsi="Book Antiqua"/>
                <w:i/>
                <w:iCs/>
                <w:color w:val="31869B"/>
                <w:sz w:val="16"/>
                <w:szCs w:val="16"/>
              </w:rPr>
              <w:t xml:space="preserve"> договор от 23.01.2008</w:t>
            </w:r>
          </w:p>
        </w:tc>
      </w:tr>
      <w:tr w:rsidR="00BE6EEE" w:rsidTr="00BE6EEE">
        <w:trPr>
          <w:trHeight w:val="550"/>
        </w:trPr>
        <w:tc>
          <w:tcPr>
            <w:tcW w:w="429" w:type="dxa"/>
            <w:tcBorders>
              <w:top w:val="nil"/>
              <w:left w:val="single" w:sz="4" w:space="0" w:color="auto"/>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hideMark/>
          </w:tcPr>
          <w:p w:rsidR="00BE6EEE" w:rsidRDefault="00BE6EEE">
            <w:pPr>
              <w:jc w:val="right"/>
              <w:rPr>
                <w:rFonts w:ascii="Book Antiqua" w:hAnsi="Book Antiqua"/>
                <w:i/>
                <w:iCs/>
                <w:color w:val="31869B"/>
                <w:sz w:val="16"/>
                <w:szCs w:val="16"/>
              </w:rPr>
            </w:pPr>
            <w:r>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xml:space="preserve">Москва, </w:t>
            </w:r>
            <w:proofErr w:type="spellStart"/>
            <w:r>
              <w:rPr>
                <w:rFonts w:ascii="Book Antiqua" w:hAnsi="Book Antiqua"/>
                <w:i/>
                <w:iCs/>
                <w:color w:val="31869B"/>
                <w:sz w:val="16"/>
                <w:szCs w:val="16"/>
              </w:rPr>
              <w:t>ул</w:t>
            </w:r>
            <w:proofErr w:type="gramStart"/>
            <w:r>
              <w:rPr>
                <w:rFonts w:ascii="Book Antiqua" w:hAnsi="Book Antiqua"/>
                <w:i/>
                <w:iCs/>
                <w:color w:val="31869B"/>
                <w:sz w:val="16"/>
                <w:szCs w:val="16"/>
              </w:rPr>
              <w:t>.Щ</w:t>
            </w:r>
            <w:proofErr w:type="gramEnd"/>
            <w:r>
              <w:rPr>
                <w:rFonts w:ascii="Book Antiqua" w:hAnsi="Book Antiqua"/>
                <w:i/>
                <w:iCs/>
                <w:color w:val="31869B"/>
                <w:sz w:val="16"/>
                <w:szCs w:val="16"/>
              </w:rPr>
              <w:t>епкина</w:t>
            </w:r>
            <w:proofErr w:type="spellEnd"/>
            <w:r>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Руководи</w:t>
            </w:r>
          </w:p>
          <w:p w:rsidR="00BE6EEE" w:rsidRDefault="00BE6EEE">
            <w:pPr>
              <w:rPr>
                <w:rFonts w:ascii="Book Antiqua" w:hAnsi="Book Antiqua"/>
                <w:i/>
                <w:iCs/>
                <w:color w:val="31869B"/>
                <w:sz w:val="16"/>
                <w:szCs w:val="16"/>
              </w:rPr>
            </w:pPr>
            <w:proofErr w:type="spellStart"/>
            <w:r>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устав, приказ №45-л/</w:t>
            </w:r>
            <w:proofErr w:type="gramStart"/>
            <w:r>
              <w:rPr>
                <w:rFonts w:ascii="Book Antiqua" w:hAnsi="Book Antiqua"/>
                <w:i/>
                <w:iCs/>
                <w:color w:val="31869B"/>
                <w:sz w:val="16"/>
                <w:szCs w:val="16"/>
              </w:rPr>
              <w:t>с</w:t>
            </w:r>
            <w:proofErr w:type="gramEnd"/>
            <w:r>
              <w:rPr>
                <w:rFonts w:ascii="Book Antiqua" w:hAnsi="Book Antiqua"/>
                <w:i/>
                <w:iCs/>
                <w:color w:val="31869B"/>
                <w:sz w:val="16"/>
                <w:szCs w:val="16"/>
              </w:rPr>
              <w:t xml:space="preserve"> от 22.03.10</w:t>
            </w:r>
          </w:p>
        </w:tc>
      </w:tr>
      <w:tr w:rsidR="00BE6EEE" w:rsidTr="00BE6EEE">
        <w:trPr>
          <w:trHeight w:val="396"/>
        </w:trPr>
        <w:tc>
          <w:tcPr>
            <w:tcW w:w="429" w:type="dxa"/>
            <w:tcBorders>
              <w:top w:val="nil"/>
              <w:left w:val="single" w:sz="4" w:space="0" w:color="auto"/>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hideMark/>
          </w:tcPr>
          <w:p w:rsidR="00BE6EEE" w:rsidRDefault="00BE6EEE">
            <w:pPr>
              <w:jc w:val="right"/>
              <w:rPr>
                <w:rFonts w:ascii="Book Antiqua" w:hAnsi="Book Antiqua"/>
                <w:i/>
                <w:iCs/>
                <w:color w:val="31869B"/>
                <w:sz w:val="16"/>
                <w:szCs w:val="16"/>
              </w:rPr>
            </w:pPr>
            <w:r>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hideMark/>
          </w:tcPr>
          <w:p w:rsidR="00BE6EEE" w:rsidRDefault="00BE6EEE">
            <w:pPr>
              <w:rPr>
                <w:rFonts w:ascii="Book Antiqua" w:hAnsi="Book Antiqua"/>
                <w:i/>
                <w:iCs/>
                <w:color w:val="31869B"/>
                <w:sz w:val="16"/>
                <w:szCs w:val="16"/>
              </w:rPr>
            </w:pPr>
            <w:proofErr w:type="gramStart"/>
            <w:r>
              <w:rPr>
                <w:rFonts w:ascii="Book Antiqua" w:hAnsi="Book Antiqua"/>
                <w:i/>
                <w:iCs/>
                <w:color w:val="31869B"/>
                <w:sz w:val="16"/>
                <w:szCs w:val="16"/>
              </w:rPr>
              <w:t>Учредитель-</w:t>
            </w:r>
            <w:proofErr w:type="spellStart"/>
            <w:r>
              <w:rPr>
                <w:rFonts w:ascii="Book Antiqua" w:hAnsi="Book Antiqua"/>
                <w:i/>
                <w:iCs/>
                <w:color w:val="31869B"/>
                <w:sz w:val="16"/>
                <w:szCs w:val="16"/>
              </w:rPr>
              <w:t>ный</w:t>
            </w:r>
            <w:proofErr w:type="spellEnd"/>
            <w:proofErr w:type="gramEnd"/>
            <w:r>
              <w:rPr>
                <w:rFonts w:ascii="Book Antiqua" w:hAnsi="Book Antiqua"/>
                <w:i/>
                <w:iCs/>
                <w:color w:val="31869B"/>
                <w:sz w:val="16"/>
                <w:szCs w:val="16"/>
              </w:rPr>
              <w:t xml:space="preserve"> договор от 12.03.2004</w:t>
            </w:r>
          </w:p>
        </w:tc>
      </w:tr>
      <w:tr w:rsidR="00BE6EEE" w:rsidTr="00BE6EEE">
        <w:trPr>
          <w:trHeight w:val="247"/>
        </w:trPr>
        <w:tc>
          <w:tcPr>
            <w:tcW w:w="429" w:type="dxa"/>
            <w:tcBorders>
              <w:top w:val="nil"/>
              <w:left w:val="single" w:sz="4" w:space="0" w:color="auto"/>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r>
      <w:tr w:rsidR="00BE6EEE" w:rsidTr="00BE6EEE">
        <w:trPr>
          <w:trHeight w:val="500"/>
        </w:trPr>
        <w:tc>
          <w:tcPr>
            <w:tcW w:w="429" w:type="dxa"/>
            <w:tcBorders>
              <w:top w:val="nil"/>
              <w:left w:val="single" w:sz="4" w:space="0" w:color="auto"/>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hideMark/>
          </w:tcPr>
          <w:p w:rsidR="00BE6EEE" w:rsidRDefault="00BE6EEE">
            <w:pPr>
              <w:jc w:val="right"/>
              <w:rPr>
                <w:rFonts w:ascii="Book Antiqua" w:hAnsi="Book Antiqua"/>
                <w:i/>
                <w:iCs/>
                <w:color w:val="31869B"/>
                <w:sz w:val="16"/>
                <w:szCs w:val="16"/>
              </w:rPr>
            </w:pPr>
            <w:r>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hideMark/>
          </w:tcPr>
          <w:p w:rsidR="00BE6EEE" w:rsidRDefault="00BE6EEE">
            <w:pPr>
              <w:jc w:val="right"/>
              <w:rPr>
                <w:rFonts w:ascii="Book Antiqua" w:hAnsi="Book Antiqua"/>
                <w:i/>
                <w:iCs/>
                <w:color w:val="31869B"/>
                <w:sz w:val="16"/>
                <w:szCs w:val="16"/>
              </w:rPr>
            </w:pPr>
            <w:r>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hideMark/>
          </w:tcPr>
          <w:p w:rsidR="00BE6EEE" w:rsidRDefault="00BE6EEE">
            <w:pPr>
              <w:rPr>
                <w:rFonts w:ascii="Book Antiqua" w:hAnsi="Book Antiqua"/>
                <w:i/>
                <w:iCs/>
                <w:color w:val="31869B"/>
                <w:sz w:val="16"/>
                <w:szCs w:val="16"/>
              </w:rPr>
            </w:pPr>
            <w:proofErr w:type="spellStart"/>
            <w:proofErr w:type="gramStart"/>
            <w:r>
              <w:rPr>
                <w:rFonts w:ascii="Book Antiqua" w:hAnsi="Book Antiqua"/>
                <w:i/>
                <w:iCs/>
                <w:color w:val="31869B"/>
                <w:sz w:val="16"/>
                <w:szCs w:val="16"/>
              </w:rPr>
              <w:t>Учредител-ьный</w:t>
            </w:r>
            <w:proofErr w:type="spellEnd"/>
            <w:proofErr w:type="gramEnd"/>
            <w:r>
              <w:rPr>
                <w:rFonts w:ascii="Book Antiqua" w:hAnsi="Book Antiqua"/>
                <w:i/>
                <w:iCs/>
                <w:color w:val="31869B"/>
                <w:sz w:val="16"/>
                <w:szCs w:val="16"/>
              </w:rPr>
              <w:t xml:space="preserve"> договор от 23.01.2008</w:t>
            </w:r>
          </w:p>
        </w:tc>
      </w:tr>
      <w:tr w:rsidR="00BE6EEE" w:rsidTr="00BE6EEE">
        <w:trPr>
          <w:trHeight w:val="684"/>
        </w:trPr>
        <w:tc>
          <w:tcPr>
            <w:tcW w:w="429" w:type="dxa"/>
            <w:tcBorders>
              <w:top w:val="nil"/>
              <w:left w:val="single" w:sz="4" w:space="0" w:color="auto"/>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hideMark/>
          </w:tcPr>
          <w:p w:rsidR="00BE6EEE" w:rsidRDefault="00BE6EEE">
            <w:pPr>
              <w:jc w:val="right"/>
              <w:rPr>
                <w:rFonts w:ascii="Book Antiqua" w:hAnsi="Book Antiqua"/>
                <w:i/>
                <w:iCs/>
                <w:color w:val="31869B"/>
                <w:sz w:val="16"/>
                <w:szCs w:val="16"/>
              </w:rPr>
            </w:pPr>
            <w:r>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Руководи</w:t>
            </w:r>
          </w:p>
          <w:p w:rsidR="00BE6EEE" w:rsidRDefault="00BE6EEE">
            <w:pPr>
              <w:rPr>
                <w:rFonts w:ascii="Book Antiqua" w:hAnsi="Book Antiqua"/>
                <w:i/>
                <w:iCs/>
                <w:color w:val="31869B"/>
                <w:sz w:val="16"/>
                <w:szCs w:val="16"/>
              </w:rPr>
            </w:pPr>
            <w:proofErr w:type="spellStart"/>
            <w:r>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устав, приказ №56-л/</w:t>
            </w:r>
            <w:proofErr w:type="gramStart"/>
            <w:r>
              <w:rPr>
                <w:rFonts w:ascii="Book Antiqua" w:hAnsi="Book Antiqua"/>
                <w:i/>
                <w:iCs/>
                <w:color w:val="31869B"/>
                <w:sz w:val="16"/>
                <w:szCs w:val="16"/>
              </w:rPr>
              <w:t>с</w:t>
            </w:r>
            <w:proofErr w:type="gramEnd"/>
            <w:r>
              <w:rPr>
                <w:rFonts w:ascii="Book Antiqua" w:hAnsi="Book Antiqua"/>
                <w:i/>
                <w:iCs/>
                <w:color w:val="31869B"/>
                <w:sz w:val="16"/>
                <w:szCs w:val="16"/>
              </w:rPr>
              <w:t xml:space="preserve"> от 22.05.09</w:t>
            </w:r>
          </w:p>
        </w:tc>
      </w:tr>
      <w:tr w:rsidR="00BE6EEE" w:rsidTr="00BE6EEE">
        <w:trPr>
          <w:trHeight w:val="529"/>
        </w:trPr>
        <w:tc>
          <w:tcPr>
            <w:tcW w:w="429" w:type="dxa"/>
            <w:tcBorders>
              <w:top w:val="nil"/>
              <w:left w:val="single" w:sz="4" w:space="0" w:color="auto"/>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hideMark/>
          </w:tcPr>
          <w:p w:rsidR="00BE6EEE" w:rsidRDefault="00BE6EEE">
            <w:pPr>
              <w:jc w:val="right"/>
              <w:rPr>
                <w:rFonts w:ascii="Book Antiqua" w:hAnsi="Book Antiqua"/>
                <w:i/>
                <w:iCs/>
                <w:color w:val="31869B"/>
                <w:sz w:val="16"/>
                <w:szCs w:val="16"/>
              </w:rPr>
            </w:pPr>
            <w:r>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hideMark/>
          </w:tcPr>
          <w:p w:rsidR="00BE6EEE" w:rsidRDefault="00BE6EEE">
            <w:pPr>
              <w:rPr>
                <w:rFonts w:ascii="Book Antiqua" w:hAnsi="Book Antiqua"/>
                <w:i/>
                <w:iCs/>
                <w:color w:val="31869B"/>
                <w:sz w:val="16"/>
                <w:szCs w:val="16"/>
              </w:rPr>
            </w:pPr>
            <w:proofErr w:type="gramStart"/>
            <w:r>
              <w:rPr>
                <w:rFonts w:ascii="Book Antiqua" w:hAnsi="Book Antiqua"/>
                <w:i/>
                <w:iCs/>
                <w:color w:val="31869B"/>
                <w:sz w:val="16"/>
                <w:szCs w:val="16"/>
              </w:rPr>
              <w:t>Учредитель-</w:t>
            </w:r>
            <w:proofErr w:type="spellStart"/>
            <w:r>
              <w:rPr>
                <w:rFonts w:ascii="Book Antiqua" w:hAnsi="Book Antiqua"/>
                <w:i/>
                <w:iCs/>
                <w:color w:val="31869B"/>
                <w:sz w:val="16"/>
                <w:szCs w:val="16"/>
              </w:rPr>
              <w:t>ный</w:t>
            </w:r>
            <w:proofErr w:type="spellEnd"/>
            <w:proofErr w:type="gramEnd"/>
            <w:r>
              <w:rPr>
                <w:rFonts w:ascii="Book Antiqua" w:hAnsi="Book Antiqua"/>
                <w:i/>
                <w:iCs/>
                <w:color w:val="31869B"/>
                <w:sz w:val="16"/>
                <w:szCs w:val="16"/>
              </w:rPr>
              <w:t xml:space="preserve"> договор от 23.01.2006</w:t>
            </w:r>
          </w:p>
        </w:tc>
      </w:tr>
      <w:tr w:rsidR="00BE6EEE" w:rsidTr="00BE6EEE">
        <w:trPr>
          <w:trHeight w:val="106"/>
        </w:trPr>
        <w:tc>
          <w:tcPr>
            <w:tcW w:w="429" w:type="dxa"/>
            <w:tcBorders>
              <w:top w:val="nil"/>
              <w:left w:val="single" w:sz="4" w:space="0" w:color="auto"/>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r>
      <w:tr w:rsidR="00BE6EEE" w:rsidTr="00BE6EEE">
        <w:trPr>
          <w:trHeight w:val="486"/>
        </w:trPr>
        <w:tc>
          <w:tcPr>
            <w:tcW w:w="429" w:type="dxa"/>
            <w:tcBorders>
              <w:top w:val="nil"/>
              <w:left w:val="single" w:sz="4" w:space="0" w:color="auto"/>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hideMark/>
          </w:tcPr>
          <w:p w:rsidR="00BE6EEE" w:rsidRDefault="00BE6EEE">
            <w:pPr>
              <w:jc w:val="right"/>
              <w:rPr>
                <w:rFonts w:ascii="Book Antiqua" w:hAnsi="Book Antiqua"/>
                <w:i/>
                <w:iCs/>
                <w:color w:val="31869B"/>
                <w:sz w:val="16"/>
                <w:szCs w:val="16"/>
              </w:rPr>
            </w:pPr>
            <w:r>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hideMark/>
          </w:tcPr>
          <w:p w:rsidR="00BE6EEE" w:rsidRDefault="00BE6EEE">
            <w:pPr>
              <w:jc w:val="right"/>
              <w:rPr>
                <w:rFonts w:ascii="Book Antiqua" w:hAnsi="Book Antiqua"/>
                <w:i/>
                <w:iCs/>
                <w:color w:val="31869B"/>
                <w:sz w:val="16"/>
                <w:szCs w:val="16"/>
              </w:rPr>
            </w:pPr>
            <w:r>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xml:space="preserve">Игуана </w:t>
            </w:r>
            <w:proofErr w:type="spellStart"/>
            <w:r>
              <w:rPr>
                <w:rFonts w:ascii="Book Antiqua" w:hAnsi="Book Antiqua"/>
                <w:i/>
                <w:iCs/>
                <w:color w:val="31869B"/>
                <w:sz w:val="16"/>
                <w:szCs w:val="16"/>
              </w:rPr>
              <w:t>лтд</w:t>
            </w:r>
            <w:proofErr w:type="spellEnd"/>
            <w:r>
              <w:rPr>
                <w:rFonts w:ascii="Book Antiqua" w:hAnsi="Book Antiqua"/>
                <w:i/>
                <w:iCs/>
                <w:color w:val="31869B"/>
                <w:sz w:val="16"/>
                <w:szCs w:val="16"/>
              </w:rPr>
              <w:t xml:space="preserve"> (</w:t>
            </w:r>
            <w:proofErr w:type="spellStart"/>
            <w:r>
              <w:rPr>
                <w:rFonts w:ascii="Book Antiqua" w:hAnsi="Book Antiqua"/>
                <w:i/>
                <w:iCs/>
                <w:color w:val="31869B"/>
                <w:sz w:val="16"/>
                <w:szCs w:val="16"/>
              </w:rPr>
              <w:t>Iguana</w:t>
            </w:r>
            <w:proofErr w:type="spellEnd"/>
            <w:r>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xml:space="preserve">США, штат </w:t>
            </w:r>
            <w:proofErr w:type="spellStart"/>
            <w:r>
              <w:rPr>
                <w:rFonts w:ascii="Book Antiqua" w:hAnsi="Book Antiqua"/>
                <w:i/>
                <w:iCs/>
                <w:color w:val="31869B"/>
                <w:sz w:val="16"/>
                <w:szCs w:val="16"/>
              </w:rPr>
              <w:t>Виржиния</w:t>
            </w:r>
            <w:proofErr w:type="spellEnd"/>
            <w:r>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hideMark/>
          </w:tcPr>
          <w:p w:rsidR="00BE6EEE" w:rsidRDefault="00BE6EEE">
            <w:pPr>
              <w:rPr>
                <w:rFonts w:ascii="Book Antiqua" w:hAnsi="Book Antiqua"/>
                <w:i/>
                <w:iCs/>
                <w:color w:val="31869B"/>
                <w:sz w:val="16"/>
                <w:szCs w:val="16"/>
              </w:rPr>
            </w:pPr>
            <w:r>
              <w:rPr>
                <w:rFonts w:ascii="Book Antiqua" w:hAnsi="Book Antiqua"/>
                <w:i/>
                <w:iCs/>
                <w:color w:val="31869B"/>
                <w:sz w:val="16"/>
                <w:szCs w:val="16"/>
              </w:rPr>
              <w:t>учредительный договор от 23.01.2008</w:t>
            </w:r>
          </w:p>
        </w:tc>
      </w:tr>
      <w:tr w:rsidR="00BE6EEE" w:rsidTr="00BE6EEE">
        <w:trPr>
          <w:trHeight w:val="303"/>
        </w:trPr>
        <w:tc>
          <w:tcPr>
            <w:tcW w:w="429" w:type="dxa"/>
            <w:noWrap/>
            <w:vAlign w:val="bottom"/>
          </w:tcPr>
          <w:p w:rsidR="00BE6EEE" w:rsidRDefault="00BE6EEE">
            <w:pPr>
              <w:rPr>
                <w:rFonts w:ascii="Book Antiqua" w:hAnsi="Book Antiqua"/>
                <w:sz w:val="16"/>
                <w:szCs w:val="16"/>
              </w:rPr>
            </w:pPr>
          </w:p>
        </w:tc>
        <w:tc>
          <w:tcPr>
            <w:tcW w:w="1143" w:type="dxa"/>
            <w:noWrap/>
            <w:vAlign w:val="bottom"/>
          </w:tcPr>
          <w:p w:rsidR="00BE6EEE" w:rsidRDefault="00BE6EEE">
            <w:pPr>
              <w:rPr>
                <w:rFonts w:ascii="Book Antiqua" w:hAnsi="Book Antiqua"/>
                <w:sz w:val="16"/>
                <w:szCs w:val="16"/>
              </w:rPr>
            </w:pPr>
          </w:p>
        </w:tc>
        <w:tc>
          <w:tcPr>
            <w:tcW w:w="1285" w:type="dxa"/>
            <w:noWrap/>
            <w:vAlign w:val="bottom"/>
          </w:tcPr>
          <w:p w:rsidR="00BE6EEE" w:rsidRDefault="00BE6EEE">
            <w:pPr>
              <w:rPr>
                <w:rFonts w:ascii="Book Antiqua" w:hAnsi="Book Antiqua"/>
                <w:sz w:val="16"/>
                <w:szCs w:val="16"/>
              </w:rPr>
            </w:pPr>
          </w:p>
        </w:tc>
        <w:tc>
          <w:tcPr>
            <w:tcW w:w="1143" w:type="dxa"/>
            <w:noWrap/>
            <w:vAlign w:val="bottom"/>
          </w:tcPr>
          <w:p w:rsidR="00BE6EEE" w:rsidRDefault="00BE6EEE">
            <w:pPr>
              <w:rPr>
                <w:rFonts w:ascii="Book Antiqua" w:hAnsi="Book Antiqua"/>
                <w:sz w:val="16"/>
                <w:szCs w:val="16"/>
              </w:rPr>
            </w:pPr>
          </w:p>
        </w:tc>
        <w:tc>
          <w:tcPr>
            <w:tcW w:w="858" w:type="dxa"/>
            <w:noWrap/>
            <w:vAlign w:val="bottom"/>
          </w:tcPr>
          <w:p w:rsidR="00BE6EEE" w:rsidRDefault="00BE6EEE">
            <w:pPr>
              <w:rPr>
                <w:rFonts w:ascii="Book Antiqua" w:hAnsi="Book Antiqua"/>
                <w:sz w:val="16"/>
                <w:szCs w:val="16"/>
              </w:rPr>
            </w:pPr>
          </w:p>
        </w:tc>
        <w:tc>
          <w:tcPr>
            <w:tcW w:w="1000" w:type="dxa"/>
            <w:noWrap/>
            <w:vAlign w:val="bottom"/>
          </w:tcPr>
          <w:p w:rsidR="00BE6EEE" w:rsidRDefault="00BE6EEE">
            <w:pPr>
              <w:rPr>
                <w:rFonts w:ascii="Book Antiqua" w:hAnsi="Book Antiqua"/>
                <w:sz w:val="16"/>
                <w:szCs w:val="16"/>
              </w:rPr>
            </w:pPr>
          </w:p>
        </w:tc>
        <w:tc>
          <w:tcPr>
            <w:tcW w:w="857" w:type="dxa"/>
            <w:noWrap/>
            <w:vAlign w:val="bottom"/>
          </w:tcPr>
          <w:p w:rsidR="00BE6EEE" w:rsidRDefault="00BE6EEE">
            <w:pPr>
              <w:rPr>
                <w:rFonts w:ascii="Book Antiqua" w:hAnsi="Book Antiqua"/>
                <w:sz w:val="16"/>
                <w:szCs w:val="16"/>
              </w:rPr>
            </w:pPr>
          </w:p>
        </w:tc>
        <w:tc>
          <w:tcPr>
            <w:tcW w:w="572" w:type="dxa"/>
            <w:noWrap/>
            <w:vAlign w:val="bottom"/>
          </w:tcPr>
          <w:p w:rsidR="00BE6EEE" w:rsidRDefault="00BE6EEE">
            <w:pPr>
              <w:rPr>
                <w:rFonts w:ascii="Book Antiqua" w:hAnsi="Book Antiqua"/>
                <w:sz w:val="16"/>
                <w:szCs w:val="16"/>
              </w:rPr>
            </w:pPr>
          </w:p>
        </w:tc>
        <w:tc>
          <w:tcPr>
            <w:tcW w:w="1285" w:type="dxa"/>
            <w:noWrap/>
            <w:vAlign w:val="bottom"/>
          </w:tcPr>
          <w:p w:rsidR="00BE6EEE" w:rsidRDefault="00BE6EEE">
            <w:pPr>
              <w:rPr>
                <w:rFonts w:ascii="Book Antiqua" w:hAnsi="Book Antiqua"/>
                <w:sz w:val="16"/>
                <w:szCs w:val="16"/>
              </w:rPr>
            </w:pPr>
          </w:p>
        </w:tc>
        <w:tc>
          <w:tcPr>
            <w:tcW w:w="1428" w:type="dxa"/>
            <w:noWrap/>
            <w:vAlign w:val="bottom"/>
          </w:tcPr>
          <w:p w:rsidR="00BE6EEE" w:rsidRDefault="00BE6EEE">
            <w:pPr>
              <w:rPr>
                <w:rFonts w:ascii="Book Antiqua" w:hAnsi="Book Antiqua"/>
                <w:sz w:val="16"/>
                <w:szCs w:val="16"/>
              </w:rPr>
            </w:pPr>
          </w:p>
        </w:tc>
        <w:tc>
          <w:tcPr>
            <w:tcW w:w="1284" w:type="dxa"/>
            <w:noWrap/>
            <w:vAlign w:val="bottom"/>
          </w:tcPr>
          <w:p w:rsidR="00BE6EEE" w:rsidRDefault="00BE6EEE">
            <w:pPr>
              <w:rPr>
                <w:rFonts w:ascii="Book Antiqua" w:hAnsi="Book Antiqua"/>
                <w:sz w:val="16"/>
                <w:szCs w:val="16"/>
              </w:rPr>
            </w:pPr>
          </w:p>
        </w:tc>
        <w:tc>
          <w:tcPr>
            <w:tcW w:w="1285" w:type="dxa"/>
            <w:noWrap/>
            <w:vAlign w:val="bottom"/>
          </w:tcPr>
          <w:p w:rsidR="00BE6EEE" w:rsidRDefault="00BE6EEE">
            <w:pPr>
              <w:rPr>
                <w:rFonts w:ascii="Book Antiqua" w:hAnsi="Book Antiqua"/>
                <w:sz w:val="16"/>
                <w:szCs w:val="16"/>
              </w:rPr>
            </w:pPr>
          </w:p>
        </w:tc>
        <w:tc>
          <w:tcPr>
            <w:tcW w:w="858" w:type="dxa"/>
            <w:noWrap/>
            <w:vAlign w:val="bottom"/>
          </w:tcPr>
          <w:p w:rsidR="00BE6EEE" w:rsidRDefault="00BE6EEE">
            <w:pPr>
              <w:rPr>
                <w:rFonts w:ascii="Book Antiqua" w:hAnsi="Book Antiqua"/>
                <w:sz w:val="16"/>
                <w:szCs w:val="16"/>
              </w:rPr>
            </w:pPr>
          </w:p>
        </w:tc>
        <w:tc>
          <w:tcPr>
            <w:tcW w:w="1143" w:type="dxa"/>
            <w:noWrap/>
            <w:vAlign w:val="bottom"/>
          </w:tcPr>
          <w:p w:rsidR="00BE6EEE" w:rsidRDefault="00BE6EEE">
            <w:pPr>
              <w:rPr>
                <w:rFonts w:ascii="Book Antiqua" w:hAnsi="Book Antiqua"/>
                <w:sz w:val="16"/>
                <w:szCs w:val="16"/>
              </w:rPr>
            </w:pPr>
          </w:p>
        </w:tc>
        <w:tc>
          <w:tcPr>
            <w:tcW w:w="1428" w:type="dxa"/>
            <w:noWrap/>
            <w:vAlign w:val="bottom"/>
          </w:tcPr>
          <w:p w:rsidR="00BE6EEE" w:rsidRDefault="00BE6EEE">
            <w:pPr>
              <w:rPr>
                <w:rFonts w:ascii="Book Antiqua" w:hAnsi="Book Antiqua"/>
                <w:sz w:val="16"/>
                <w:szCs w:val="16"/>
              </w:rPr>
            </w:pPr>
          </w:p>
        </w:tc>
      </w:tr>
      <w:tr w:rsidR="00BE6EEE" w:rsidTr="00BE6EEE">
        <w:trPr>
          <w:trHeight w:val="303"/>
        </w:trPr>
        <w:tc>
          <w:tcPr>
            <w:tcW w:w="15997" w:type="dxa"/>
            <w:gridSpan w:val="15"/>
            <w:noWrap/>
            <w:vAlign w:val="bottom"/>
            <w:hideMark/>
          </w:tcPr>
          <w:p w:rsidR="00BE6EEE" w:rsidRDefault="00BE6EEE">
            <w:pPr>
              <w:rPr>
                <w:rFonts w:ascii="Book Antiqua" w:hAnsi="Book Antiqua"/>
                <w:sz w:val="20"/>
                <w:szCs w:val="20"/>
              </w:rPr>
            </w:pPr>
            <w:r>
              <w:rPr>
                <w:rFonts w:ascii="Book Antiqua" w:hAnsi="Book Antiqua"/>
                <w:sz w:val="20"/>
                <w:szCs w:val="20"/>
              </w:rPr>
              <w:t xml:space="preserve">*  </w:t>
            </w:r>
            <w:r>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BE6EEE" w:rsidRDefault="00BE6EEE" w:rsidP="00BE6EEE"/>
    <w:tbl>
      <w:tblPr>
        <w:tblW w:w="15716" w:type="dxa"/>
        <w:tblLook w:val="01E0" w:firstRow="1" w:lastRow="1" w:firstColumn="1" w:lastColumn="1" w:noHBand="0" w:noVBand="0"/>
      </w:tblPr>
      <w:tblGrid>
        <w:gridCol w:w="7857"/>
        <w:gridCol w:w="7859"/>
      </w:tblGrid>
      <w:tr w:rsidR="00BE6EEE" w:rsidTr="00BE6EEE">
        <w:trPr>
          <w:trHeight w:val="385"/>
        </w:trPr>
        <w:tc>
          <w:tcPr>
            <w:tcW w:w="7857" w:type="dxa"/>
            <w:hideMark/>
          </w:tcPr>
          <w:p w:rsidR="00BE6EEE" w:rsidRDefault="00BE6EEE">
            <w:pPr>
              <w:rPr>
                <w:bCs/>
              </w:rPr>
            </w:pPr>
            <w:r>
              <w:rPr>
                <w:b/>
                <w:bCs/>
              </w:rPr>
              <w:t>Подрядчик:</w:t>
            </w:r>
          </w:p>
        </w:tc>
        <w:tc>
          <w:tcPr>
            <w:tcW w:w="7859" w:type="dxa"/>
            <w:hideMark/>
          </w:tcPr>
          <w:p w:rsidR="00BE6EEE" w:rsidRDefault="00BE6EEE">
            <w:pPr>
              <w:rPr>
                <w:bCs/>
              </w:rPr>
            </w:pPr>
            <w:r>
              <w:rPr>
                <w:b/>
                <w:bCs/>
              </w:rPr>
              <w:t xml:space="preserve"> </w:t>
            </w:r>
          </w:p>
        </w:tc>
      </w:tr>
      <w:tr w:rsidR="00BE6EEE" w:rsidTr="00BE6EEE">
        <w:trPr>
          <w:trHeight w:val="354"/>
        </w:trPr>
        <w:tc>
          <w:tcPr>
            <w:tcW w:w="7857" w:type="dxa"/>
          </w:tcPr>
          <w:p w:rsidR="00BE6EEE" w:rsidRDefault="00BE6EEE">
            <w:pPr>
              <w:rPr>
                <w:bCs/>
              </w:rPr>
            </w:pPr>
          </w:p>
        </w:tc>
        <w:tc>
          <w:tcPr>
            <w:tcW w:w="7859" w:type="dxa"/>
          </w:tcPr>
          <w:p w:rsidR="00BE6EEE" w:rsidRDefault="00BE6EEE">
            <w:pPr>
              <w:ind w:firstLine="709"/>
              <w:jc w:val="center"/>
              <w:rPr>
                <w:bCs/>
              </w:rPr>
            </w:pPr>
          </w:p>
        </w:tc>
      </w:tr>
    </w:tbl>
    <w:p w:rsidR="00BE6EEE" w:rsidRDefault="00BE6EEE" w:rsidP="00BE6EEE">
      <w:pPr>
        <w:pStyle w:val="1"/>
        <w:tabs>
          <w:tab w:val="left" w:pos="703"/>
        </w:tabs>
        <w:spacing w:before="0" w:after="0"/>
        <w:ind w:firstLine="709"/>
        <w:rPr>
          <w:b/>
          <w:i/>
          <w:sz w:val="26"/>
          <w:szCs w:val="26"/>
        </w:rPr>
      </w:pPr>
    </w:p>
    <w:p w:rsidR="00BE6EEE" w:rsidRDefault="00BE6EEE" w:rsidP="00BE6EEE">
      <w:pPr>
        <w:pStyle w:val="1"/>
        <w:tabs>
          <w:tab w:val="left" w:pos="703"/>
        </w:tabs>
        <w:spacing w:before="0" w:after="0"/>
        <w:ind w:firstLine="709"/>
        <w:rPr>
          <w:b/>
          <w:i/>
          <w:sz w:val="26"/>
          <w:szCs w:val="26"/>
        </w:rPr>
      </w:pPr>
    </w:p>
    <w:p w:rsidR="00BE6EEE" w:rsidRDefault="00BE6EEE" w:rsidP="00BE6EEE">
      <w:pPr>
        <w:rPr>
          <w:b/>
          <w:i/>
          <w:sz w:val="26"/>
          <w:szCs w:val="26"/>
        </w:rPr>
        <w:sectPr w:rsidR="00BE6EEE">
          <w:pgSz w:w="16838" w:h="11906" w:orient="landscape"/>
          <w:pgMar w:top="284" w:right="899" w:bottom="284" w:left="719" w:header="708" w:footer="708" w:gutter="0"/>
          <w:cols w:space="720"/>
        </w:sectPr>
      </w:pPr>
    </w:p>
    <w:p w:rsidR="00BE6EEE" w:rsidRDefault="00BE6EEE" w:rsidP="00BE6EEE">
      <w:pPr>
        <w:tabs>
          <w:tab w:val="left" w:pos="3712"/>
        </w:tabs>
        <w:ind w:left="5760"/>
        <w:rPr>
          <w:sz w:val="26"/>
          <w:szCs w:val="26"/>
        </w:rPr>
      </w:pPr>
      <w:r>
        <w:rPr>
          <w:sz w:val="26"/>
          <w:szCs w:val="26"/>
        </w:rPr>
        <w:lastRenderedPageBreak/>
        <w:t xml:space="preserve">Приложение № ____ </w:t>
      </w:r>
    </w:p>
    <w:p w:rsidR="00BE6EEE" w:rsidRDefault="00BE6EEE" w:rsidP="00BE6EEE">
      <w:pPr>
        <w:tabs>
          <w:tab w:val="left" w:pos="3712"/>
        </w:tabs>
        <w:ind w:left="5760"/>
        <w:rPr>
          <w:sz w:val="26"/>
          <w:szCs w:val="26"/>
        </w:rPr>
      </w:pPr>
      <w:r>
        <w:rPr>
          <w:sz w:val="26"/>
          <w:szCs w:val="26"/>
        </w:rPr>
        <w:t xml:space="preserve">к  договору № от_____.__________20___г.    </w:t>
      </w:r>
    </w:p>
    <w:p w:rsidR="00393B6F" w:rsidRPr="009F2799" w:rsidRDefault="00393B6F" w:rsidP="00393B6F">
      <w:pPr>
        <w:ind w:firstLine="720"/>
        <w:jc w:val="center"/>
        <w:rPr>
          <w:b/>
          <w:bCs/>
          <w:sz w:val="26"/>
          <w:szCs w:val="26"/>
        </w:rPr>
      </w:pPr>
    </w:p>
    <w:p w:rsidR="00393B6F" w:rsidRPr="00F87F61" w:rsidRDefault="00393B6F" w:rsidP="00393B6F">
      <w:pPr>
        <w:ind w:firstLine="720"/>
        <w:jc w:val="center"/>
        <w:rPr>
          <w:b/>
          <w:bCs/>
          <w:sz w:val="26"/>
          <w:szCs w:val="26"/>
        </w:rPr>
      </w:pPr>
      <w:r w:rsidRPr="00F87F61">
        <w:rPr>
          <w:b/>
          <w:bCs/>
          <w:sz w:val="26"/>
          <w:szCs w:val="26"/>
        </w:rPr>
        <w:t>Гарантийное письмо</w:t>
      </w:r>
    </w:p>
    <w:p w:rsidR="00393B6F" w:rsidRDefault="00393B6F" w:rsidP="00393B6F">
      <w:pPr>
        <w:jc w:val="both"/>
        <w:rPr>
          <w:lang w:eastAsia="en-US"/>
        </w:rPr>
      </w:pPr>
      <w:r>
        <w:rPr>
          <w:bCs/>
          <w:lang w:eastAsia="en-US"/>
        </w:rPr>
        <w:t xml:space="preserve">г. ______________             </w:t>
      </w:r>
      <w:r>
        <w:rPr>
          <w:bCs/>
          <w:lang w:eastAsia="en-US"/>
        </w:rPr>
        <w:tab/>
      </w:r>
      <w:r>
        <w:rPr>
          <w:bCs/>
          <w:lang w:eastAsia="en-US"/>
        </w:rPr>
        <w:tab/>
      </w:r>
      <w:r>
        <w:rPr>
          <w:bCs/>
          <w:lang w:eastAsia="en-US"/>
        </w:rPr>
        <w:tab/>
      </w:r>
      <w:r>
        <w:rPr>
          <w:bCs/>
          <w:lang w:eastAsia="en-US"/>
        </w:rPr>
        <w:tab/>
      </w:r>
      <w:r>
        <w:rPr>
          <w:bCs/>
          <w:lang w:eastAsia="en-US"/>
        </w:rPr>
        <w:tab/>
        <w:t xml:space="preserve">  </w:t>
      </w:r>
      <w:r>
        <w:rPr>
          <w:bCs/>
          <w:lang w:eastAsia="en-US"/>
        </w:rPr>
        <w:tab/>
        <w:t xml:space="preserve">           «___» ________ 201__</w:t>
      </w:r>
    </w:p>
    <w:p w:rsidR="00393B6F" w:rsidRDefault="00393B6F" w:rsidP="00393B6F">
      <w:pPr>
        <w:ind w:firstLine="720"/>
        <w:jc w:val="center"/>
        <w:rPr>
          <w:lang w:eastAsia="en-US"/>
        </w:rPr>
      </w:pPr>
    </w:p>
    <w:p w:rsidR="00393B6F" w:rsidRDefault="00393B6F" w:rsidP="00393B6F">
      <w:pPr>
        <w:jc w:val="both"/>
        <w:rPr>
          <w:lang w:eastAsia="en-US"/>
        </w:rPr>
      </w:pPr>
      <w:r>
        <w:rPr>
          <w:spacing w:val="-1"/>
          <w:lang w:eastAsia="en-US"/>
        </w:rPr>
        <w:t xml:space="preserve">__________________________________ </w:t>
      </w:r>
      <w:r>
        <w:rPr>
          <w:lang w:eastAsia="en-US"/>
        </w:rPr>
        <w:t xml:space="preserve">в лице _______________________, действующего на основании ___________, именуемое в дальнейшем _________ </w:t>
      </w:r>
      <w:r>
        <w:rPr>
          <w:i/>
          <w:lang w:eastAsia="en-US"/>
        </w:rPr>
        <w:t>[Подрядчик/Поставщик/ Исполнитель]</w:t>
      </w:r>
      <w:r>
        <w:rPr>
          <w:lang w:eastAsia="en-US"/>
        </w:rPr>
        <w:t>, в рамках Договор</w:t>
      </w:r>
      <w:proofErr w:type="gramStart"/>
      <w:r>
        <w:rPr>
          <w:lang w:eastAsia="en-US"/>
        </w:rPr>
        <w:t>а(</w:t>
      </w:r>
      <w:proofErr w:type="gramEnd"/>
      <w:r>
        <w:rPr>
          <w:lang w:eastAsia="en-US"/>
        </w:rPr>
        <w:t>-</w:t>
      </w:r>
      <w:proofErr w:type="spellStart"/>
      <w:r>
        <w:rPr>
          <w:lang w:eastAsia="en-US"/>
        </w:rPr>
        <w:t>ов</w:t>
      </w:r>
      <w:proofErr w:type="spellEnd"/>
      <w:r>
        <w:rPr>
          <w:lang w:eastAsia="en-US"/>
        </w:rPr>
        <w:t>) от_________ № ______; от_________ № _______(далее – Договор/Договоры) , принимает на себя следующие обязательства:</w:t>
      </w:r>
    </w:p>
    <w:p w:rsidR="00393B6F" w:rsidRDefault="00393B6F" w:rsidP="00393B6F">
      <w:pPr>
        <w:autoSpaceDE w:val="0"/>
        <w:autoSpaceDN w:val="0"/>
        <w:adjustRightInd w:val="0"/>
        <w:jc w:val="both"/>
        <w:rPr>
          <w:lang w:eastAsia="en-US"/>
        </w:rPr>
      </w:pPr>
    </w:p>
    <w:p w:rsidR="00393B6F" w:rsidRDefault="00393B6F" w:rsidP="00393B6F">
      <w:pPr>
        <w:numPr>
          <w:ilvl w:val="0"/>
          <w:numId w:val="19"/>
        </w:numPr>
        <w:tabs>
          <w:tab w:val="left" w:pos="851"/>
        </w:tabs>
        <w:autoSpaceDE w:val="0"/>
        <w:autoSpaceDN w:val="0"/>
        <w:adjustRightInd w:val="0"/>
        <w:ind w:left="0" w:firstLine="567"/>
        <w:jc w:val="both"/>
        <w:rPr>
          <w:lang w:eastAsia="en-US"/>
        </w:rPr>
      </w:pPr>
      <w:r>
        <w:rPr>
          <w:lang w:eastAsia="en-US"/>
        </w:rPr>
        <w:t xml:space="preserve"> </w:t>
      </w:r>
      <w:proofErr w:type="gramStart"/>
      <w:r>
        <w:rPr>
          <w:lang w:eastAsia="en-US"/>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Pr>
            <w:rStyle w:val="af4"/>
            <w:lang w:eastAsia="en-US"/>
          </w:rPr>
          <w:t>№ 18162/09</w:t>
        </w:r>
      </w:hyperlink>
      <w:r>
        <w:rPr>
          <w:lang w:eastAsia="en-US"/>
        </w:rPr>
        <w:t xml:space="preserve"> и от 25.05.2010 </w:t>
      </w:r>
      <w:hyperlink r:id="rId8" w:history="1">
        <w:r>
          <w:rPr>
            <w:rStyle w:val="af4"/>
            <w:lang w:eastAsia="en-US"/>
          </w:rPr>
          <w:t>№ 15658/09</w:t>
        </w:r>
      </w:hyperlink>
      <w:r>
        <w:rPr>
          <w:lang w:eastAsia="en-US"/>
        </w:rPr>
        <w:t>, согласно которым при оценке необоснованной налоговой</w:t>
      </w:r>
      <w:proofErr w:type="gramEnd"/>
      <w:r>
        <w:rPr>
          <w:lang w:eastAsia="en-US"/>
        </w:rPr>
        <w:t xml:space="preserve"> выгоды необходимо учитывать не только реальность совершения хозяйственных операций, но также и деловую </w:t>
      </w:r>
      <w:proofErr w:type="gramStart"/>
      <w:r>
        <w:rPr>
          <w:lang w:eastAsia="en-US"/>
        </w:rPr>
        <w:t>репутацию</w:t>
      </w:r>
      <w:proofErr w:type="gramEnd"/>
      <w:r>
        <w:rPr>
          <w:lang w:eastAsia="en-US"/>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к</w:t>
      </w:r>
      <w:hyperlink r:id="rId9" w:history="1">
        <w:r>
          <w:rPr>
            <w:rStyle w:val="af4"/>
            <w:rFonts w:eastAsia="Calibri"/>
            <w:lang w:eastAsia="en-US"/>
          </w:rPr>
          <w:t>ритери</w:t>
        </w:r>
      </w:hyperlink>
      <w:r>
        <w:rPr>
          <w:rFonts w:eastAsia="Calibri"/>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lang w:eastAsia="en-US"/>
        </w:rPr>
        <w:t xml:space="preserve"> или заменяющий его документ). </w:t>
      </w:r>
    </w:p>
    <w:p w:rsidR="00393B6F" w:rsidRDefault="00393B6F" w:rsidP="00393B6F">
      <w:pPr>
        <w:numPr>
          <w:ilvl w:val="0"/>
          <w:numId w:val="19"/>
        </w:numPr>
        <w:tabs>
          <w:tab w:val="left" w:pos="851"/>
        </w:tabs>
        <w:autoSpaceDE w:val="0"/>
        <w:autoSpaceDN w:val="0"/>
        <w:adjustRightInd w:val="0"/>
        <w:ind w:left="0" w:firstLine="567"/>
        <w:jc w:val="both"/>
        <w:rPr>
          <w:lang w:eastAsia="en-US"/>
        </w:rPr>
      </w:pPr>
      <w:r>
        <w:rPr>
          <w:lang w:eastAsia="en-US"/>
        </w:rPr>
        <w:t xml:space="preserve">Незамедлительно уведомить </w:t>
      </w:r>
      <w:r>
        <w:rPr>
          <w:i/>
          <w:lang w:eastAsia="en-US"/>
        </w:rPr>
        <w:t>[Заказчика/Покупателя]</w:t>
      </w:r>
      <w:r>
        <w:rPr>
          <w:lang w:eastAsia="en-US"/>
        </w:rPr>
        <w:t xml:space="preserve"> о появлении в ходе исполнения Договора</w:t>
      </w:r>
      <w:proofErr w:type="gramStart"/>
      <w:r>
        <w:rPr>
          <w:lang w:eastAsia="en-US"/>
        </w:rPr>
        <w:t xml:space="preserve"> (-</w:t>
      </w:r>
      <w:proofErr w:type="spellStart"/>
      <w:proofErr w:type="gramEnd"/>
      <w:r>
        <w:rPr>
          <w:lang w:eastAsia="en-US"/>
        </w:rPr>
        <w:t>ов</w:t>
      </w:r>
      <w:proofErr w:type="spellEnd"/>
      <w:r>
        <w:rPr>
          <w:lang w:eastAsia="en-US"/>
        </w:rPr>
        <w:t>)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roofErr w:type="spellStart"/>
      <w:r>
        <w:rPr>
          <w:lang w:eastAsia="en-US"/>
        </w:rPr>
        <w:t>ов</w:t>
      </w:r>
      <w:proofErr w:type="spellEnd"/>
      <w:r>
        <w:rPr>
          <w:lang w:eastAsia="en-US"/>
        </w:rPr>
        <w:t xml:space="preserve">). </w:t>
      </w:r>
    </w:p>
    <w:p w:rsidR="00393B6F" w:rsidRDefault="00393B6F" w:rsidP="00393B6F">
      <w:pPr>
        <w:numPr>
          <w:ilvl w:val="0"/>
          <w:numId w:val="19"/>
        </w:numPr>
        <w:tabs>
          <w:tab w:val="left" w:pos="851"/>
        </w:tabs>
        <w:autoSpaceDE w:val="0"/>
        <w:autoSpaceDN w:val="0"/>
        <w:adjustRightInd w:val="0"/>
        <w:ind w:left="0" w:firstLine="567"/>
        <w:jc w:val="both"/>
        <w:rPr>
          <w:lang w:eastAsia="en-US"/>
        </w:rPr>
      </w:pPr>
      <w:r>
        <w:rPr>
          <w:lang w:eastAsia="en-US"/>
        </w:rPr>
        <w:t xml:space="preserve">Настоящим </w:t>
      </w:r>
      <w:r>
        <w:rPr>
          <w:i/>
          <w:lang w:eastAsia="en-US"/>
        </w:rPr>
        <w:t>[Подрядчик/Поставщик/Исполнитель]</w:t>
      </w:r>
      <w:r>
        <w:rPr>
          <w:lang w:eastAsia="en-US"/>
        </w:rPr>
        <w:t xml:space="preserve"> подтверждает и признает, что содержащиеся в данном письме гарантии могут рассматриваться как существенные условия Договора</w:t>
      </w:r>
      <w:proofErr w:type="gramStart"/>
      <w:r>
        <w:rPr>
          <w:lang w:eastAsia="en-US"/>
        </w:rPr>
        <w:t xml:space="preserve"> (-</w:t>
      </w:r>
      <w:proofErr w:type="spellStart"/>
      <w:proofErr w:type="gramEnd"/>
      <w:r>
        <w:rPr>
          <w:lang w:eastAsia="en-US"/>
        </w:rPr>
        <w:t>ов</w:t>
      </w:r>
      <w:proofErr w:type="spellEnd"/>
      <w:r>
        <w:rPr>
          <w:lang w:eastAsia="en-US"/>
        </w:rPr>
        <w:t xml:space="preserve">) со стороны </w:t>
      </w:r>
      <w:r>
        <w:rPr>
          <w:i/>
          <w:lang w:eastAsia="en-US"/>
        </w:rPr>
        <w:t>[Заказчика/Покупателя]</w:t>
      </w:r>
      <w:r>
        <w:rPr>
          <w:lang w:eastAsia="en-US"/>
        </w:rPr>
        <w:t xml:space="preserve"> и </w:t>
      </w:r>
      <w:r>
        <w:rPr>
          <w:i/>
          <w:lang w:eastAsia="en-US"/>
        </w:rPr>
        <w:t>[Заказчик/Покупатель]</w:t>
      </w:r>
      <w:r>
        <w:rPr>
          <w:lang w:eastAsia="en-US"/>
        </w:rPr>
        <w:t xml:space="preserve"> вправе исходить из них при исполнении Договора (-</w:t>
      </w:r>
      <w:proofErr w:type="spellStart"/>
      <w:r>
        <w:rPr>
          <w:lang w:eastAsia="en-US"/>
        </w:rPr>
        <w:t>ов</w:t>
      </w:r>
      <w:proofErr w:type="spellEnd"/>
      <w:r>
        <w:rPr>
          <w:lang w:eastAsia="en-US"/>
        </w:rPr>
        <w:t xml:space="preserve">).  </w:t>
      </w:r>
    </w:p>
    <w:p w:rsidR="00393B6F" w:rsidRDefault="00393B6F" w:rsidP="00393B6F">
      <w:pPr>
        <w:numPr>
          <w:ilvl w:val="0"/>
          <w:numId w:val="19"/>
        </w:numPr>
        <w:tabs>
          <w:tab w:val="left" w:pos="851"/>
        </w:tabs>
        <w:autoSpaceDE w:val="0"/>
        <w:autoSpaceDN w:val="0"/>
        <w:adjustRightInd w:val="0"/>
        <w:ind w:left="0" w:firstLine="567"/>
        <w:jc w:val="both"/>
        <w:rPr>
          <w:lang w:eastAsia="en-US"/>
        </w:rPr>
      </w:pPr>
      <w:r>
        <w:rPr>
          <w:lang w:eastAsia="en-US"/>
        </w:rPr>
        <w:t xml:space="preserve">В случае нарушения </w:t>
      </w:r>
      <w:r>
        <w:rPr>
          <w:i/>
          <w:lang w:eastAsia="en-US"/>
        </w:rPr>
        <w:t>[Подрядчиком/Поставщиком/Исполнителем]</w:t>
      </w:r>
      <w:r>
        <w:rPr>
          <w:lang w:eastAsia="en-US"/>
        </w:rPr>
        <w:t xml:space="preserve"> обязательств, установленных в </w:t>
      </w:r>
      <w:proofErr w:type="spellStart"/>
      <w:r>
        <w:rPr>
          <w:lang w:eastAsia="en-US"/>
        </w:rPr>
        <w:t>п.п</w:t>
      </w:r>
      <w:proofErr w:type="spellEnd"/>
      <w:r>
        <w:rPr>
          <w:lang w:eastAsia="en-US"/>
        </w:rPr>
        <w:t xml:space="preserve">. 1, 2 настоящего Гарантийного письма, </w:t>
      </w:r>
      <w:r>
        <w:rPr>
          <w:i/>
          <w:lang w:eastAsia="en-US"/>
        </w:rPr>
        <w:t>[Заказчик/Покупатель]</w:t>
      </w:r>
      <w:r>
        <w:rPr>
          <w:lang w:eastAsia="en-US"/>
        </w:rPr>
        <w:t xml:space="preserve"> в дополнение к основаниям, предусмотренным Договором</w:t>
      </w:r>
      <w:proofErr w:type="gramStart"/>
      <w:r>
        <w:rPr>
          <w:lang w:eastAsia="en-US"/>
        </w:rPr>
        <w:t xml:space="preserve"> (-</w:t>
      </w:r>
      <w:proofErr w:type="spellStart"/>
      <w:proofErr w:type="gramEnd"/>
      <w:r>
        <w:rPr>
          <w:lang w:eastAsia="en-US"/>
        </w:rPr>
        <w:t>ами</w:t>
      </w:r>
      <w:proofErr w:type="spellEnd"/>
      <w:r>
        <w:rPr>
          <w:lang w:eastAsia="en-US"/>
        </w:rPr>
        <w:t>), вправе заявить отказ от Договора (-</w:t>
      </w:r>
      <w:proofErr w:type="spellStart"/>
      <w:r>
        <w:rPr>
          <w:lang w:eastAsia="en-US"/>
        </w:rPr>
        <w:t>ов</w:t>
      </w:r>
      <w:proofErr w:type="spellEnd"/>
      <w:r>
        <w:rPr>
          <w:lang w:eastAsia="en-US"/>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Pr>
          <w:lang w:eastAsia="en-US"/>
        </w:rPr>
        <w:t>с даты получения</w:t>
      </w:r>
      <w:proofErr w:type="gramEnd"/>
      <w:r>
        <w:rPr>
          <w:lang w:eastAsia="en-US"/>
        </w:rPr>
        <w:t xml:space="preserve"> Уведомления </w:t>
      </w:r>
      <w:r>
        <w:rPr>
          <w:i/>
          <w:lang w:eastAsia="en-US"/>
        </w:rPr>
        <w:t>[Подрядчиком/Поставщиком/Исполнителем]</w:t>
      </w:r>
      <w:r>
        <w:rPr>
          <w:lang w:eastAsia="en-US"/>
        </w:rPr>
        <w:t>.</w:t>
      </w:r>
    </w:p>
    <w:p w:rsidR="00393B6F" w:rsidRDefault="00393B6F" w:rsidP="00393B6F">
      <w:pPr>
        <w:numPr>
          <w:ilvl w:val="0"/>
          <w:numId w:val="19"/>
        </w:numPr>
        <w:tabs>
          <w:tab w:val="left" w:pos="851"/>
        </w:tabs>
        <w:autoSpaceDE w:val="0"/>
        <w:autoSpaceDN w:val="0"/>
        <w:adjustRightInd w:val="0"/>
        <w:ind w:left="0" w:firstLine="567"/>
        <w:jc w:val="both"/>
        <w:rPr>
          <w:lang w:eastAsia="en-US"/>
        </w:rPr>
      </w:pPr>
      <w:r>
        <w:rPr>
          <w:lang w:eastAsia="en-US"/>
        </w:rPr>
        <w:t xml:space="preserve">Договор будет считаться расторгнутым с даты, указанной в Уведомлении при условии, что </w:t>
      </w:r>
      <w:r>
        <w:rPr>
          <w:i/>
          <w:lang w:eastAsia="en-US"/>
        </w:rPr>
        <w:t>[Заказчик/Покупатель]</w:t>
      </w:r>
      <w:r>
        <w:rPr>
          <w:lang w:eastAsia="en-US"/>
        </w:rPr>
        <w:t xml:space="preserve"> не отзовет указанное Уведомление по итогам рассмотрения мотивированных возражений </w:t>
      </w:r>
      <w:r>
        <w:rPr>
          <w:i/>
          <w:lang w:eastAsia="en-US"/>
        </w:rPr>
        <w:t>[Подрядчика/Поставщика/</w:t>
      </w:r>
      <w:r>
        <w:rPr>
          <w:lang w:eastAsia="en-US"/>
        </w:rPr>
        <w:t xml:space="preserve"> </w:t>
      </w:r>
      <w:r>
        <w:rPr>
          <w:i/>
          <w:lang w:eastAsia="en-US"/>
        </w:rPr>
        <w:t xml:space="preserve">Исполнителя] </w:t>
      </w:r>
      <w:r>
        <w:rPr>
          <w:lang w:eastAsia="en-US"/>
        </w:rPr>
        <w:t>до указанной даты расторжения.</w:t>
      </w:r>
    </w:p>
    <w:p w:rsidR="00393B6F" w:rsidRDefault="00393B6F" w:rsidP="00393B6F">
      <w:pPr>
        <w:numPr>
          <w:ilvl w:val="0"/>
          <w:numId w:val="19"/>
        </w:numPr>
        <w:tabs>
          <w:tab w:val="left" w:pos="851"/>
        </w:tabs>
        <w:autoSpaceDE w:val="0"/>
        <w:autoSpaceDN w:val="0"/>
        <w:adjustRightInd w:val="0"/>
        <w:ind w:left="0" w:firstLine="567"/>
        <w:jc w:val="both"/>
        <w:rPr>
          <w:lang w:eastAsia="en-US"/>
        </w:rPr>
      </w:pPr>
      <w:proofErr w:type="gramStart"/>
      <w:r>
        <w:rPr>
          <w:lang w:eastAsia="en-US"/>
        </w:rPr>
        <w:t xml:space="preserve">Настоящим  </w:t>
      </w:r>
      <w:r>
        <w:rPr>
          <w:i/>
          <w:lang w:eastAsia="en-US"/>
        </w:rPr>
        <w:t xml:space="preserve">[Подрядчик/Поставщик/Исполнитель] </w:t>
      </w:r>
      <w:r>
        <w:rPr>
          <w:lang w:eastAsia="en-US"/>
        </w:rPr>
        <w:t xml:space="preserve">принимает обязательство уплатить  </w:t>
      </w:r>
      <w:r>
        <w:rPr>
          <w:i/>
          <w:lang w:eastAsia="en-US"/>
        </w:rPr>
        <w:t>[Заказчику/ Покупателю]</w:t>
      </w:r>
      <w:r>
        <w:rPr>
          <w:lang w:eastAsia="en-US"/>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Pr>
          <w:i/>
          <w:lang w:eastAsia="en-US"/>
        </w:rPr>
        <w:t>[Заказчику/ Покупателю]</w:t>
      </w:r>
      <w:r>
        <w:rPr>
          <w:lang w:eastAsia="en-US"/>
        </w:rPr>
        <w:t xml:space="preserve"> в результате нарушения обязательств, установленных в </w:t>
      </w:r>
      <w:proofErr w:type="spellStart"/>
      <w:r>
        <w:rPr>
          <w:lang w:eastAsia="en-US"/>
        </w:rPr>
        <w:t>п.п</w:t>
      </w:r>
      <w:proofErr w:type="spellEnd"/>
      <w:r>
        <w:rPr>
          <w:lang w:eastAsia="en-US"/>
        </w:rPr>
        <w:t>. 1, 2  настоящего Гарантийного письма, сверх суммы штрафа.</w:t>
      </w:r>
      <w:proofErr w:type="gramEnd"/>
    </w:p>
    <w:p w:rsidR="00393B6F" w:rsidRDefault="00393B6F" w:rsidP="00393B6F">
      <w:pPr>
        <w:numPr>
          <w:ilvl w:val="0"/>
          <w:numId w:val="19"/>
        </w:numPr>
        <w:tabs>
          <w:tab w:val="left" w:pos="851"/>
        </w:tabs>
        <w:autoSpaceDE w:val="0"/>
        <w:autoSpaceDN w:val="0"/>
        <w:adjustRightInd w:val="0"/>
        <w:ind w:left="0" w:firstLine="567"/>
        <w:jc w:val="both"/>
        <w:rPr>
          <w:lang w:eastAsia="en-US"/>
        </w:rPr>
      </w:pPr>
      <w:r>
        <w:rPr>
          <w:lang w:eastAsia="en-US"/>
        </w:rPr>
        <w:t xml:space="preserve">Штраф, предусмотренный п. 6 настоящего Гарантийного письма, оплачивается в течение 10 (десяти) дней </w:t>
      </w:r>
      <w:proofErr w:type="gramStart"/>
      <w:r>
        <w:rPr>
          <w:lang w:eastAsia="en-US"/>
        </w:rPr>
        <w:t>с даты получения</w:t>
      </w:r>
      <w:proofErr w:type="gramEnd"/>
      <w:r>
        <w:rPr>
          <w:lang w:eastAsia="en-US"/>
        </w:rPr>
        <w:t xml:space="preserve"> соответствующего требования. </w:t>
      </w:r>
      <w:r>
        <w:rPr>
          <w:i/>
          <w:lang w:eastAsia="en-US"/>
        </w:rPr>
        <w:t>[Заказчик/Покупатель]</w:t>
      </w:r>
      <w:r>
        <w:rPr>
          <w:lang w:eastAsia="en-US"/>
        </w:rPr>
        <w:t xml:space="preserve"> вправе предъявить требование об уплате штрафа независимо от расторжения Договора</w:t>
      </w:r>
      <w:proofErr w:type="gramStart"/>
      <w:r>
        <w:rPr>
          <w:lang w:eastAsia="en-US"/>
        </w:rPr>
        <w:t xml:space="preserve"> (-</w:t>
      </w:r>
      <w:proofErr w:type="spellStart"/>
      <w:proofErr w:type="gramEnd"/>
      <w:r>
        <w:rPr>
          <w:lang w:eastAsia="en-US"/>
        </w:rPr>
        <w:t>ов</w:t>
      </w:r>
      <w:proofErr w:type="spellEnd"/>
      <w:r>
        <w:rPr>
          <w:lang w:eastAsia="en-US"/>
        </w:rPr>
        <w:t>) в соответствии с п. 4 настоящего Гарантийного письма.</w:t>
      </w:r>
    </w:p>
    <w:p w:rsidR="00393B6F" w:rsidRDefault="00393B6F" w:rsidP="00393B6F">
      <w:pPr>
        <w:numPr>
          <w:ilvl w:val="0"/>
          <w:numId w:val="19"/>
        </w:numPr>
        <w:tabs>
          <w:tab w:val="left" w:pos="567"/>
          <w:tab w:val="left" w:pos="851"/>
        </w:tabs>
        <w:autoSpaceDE w:val="0"/>
        <w:autoSpaceDN w:val="0"/>
        <w:adjustRightInd w:val="0"/>
        <w:ind w:left="0" w:firstLine="567"/>
        <w:jc w:val="both"/>
        <w:rPr>
          <w:lang w:eastAsia="en-US"/>
        </w:rPr>
      </w:pPr>
      <w:r>
        <w:rPr>
          <w:i/>
          <w:lang w:eastAsia="en-US"/>
        </w:rPr>
        <w:t xml:space="preserve">[Заказчик/Покупатель] </w:t>
      </w:r>
      <w:r>
        <w:rPr>
          <w:lang w:eastAsia="en-US"/>
        </w:rPr>
        <w:t xml:space="preserve">вправе приостановить осуществление платежей, причитающихся  </w:t>
      </w:r>
      <w:r>
        <w:rPr>
          <w:i/>
          <w:lang w:eastAsia="en-US"/>
        </w:rPr>
        <w:t>[Подрядчику/Поставщику/Исполнителю],</w:t>
      </w:r>
      <w:r>
        <w:rPr>
          <w:lang w:eastAsia="en-US"/>
        </w:rPr>
        <w:t xml:space="preserve"> независимо от наличия </w:t>
      </w:r>
      <w:r>
        <w:rPr>
          <w:lang w:eastAsia="en-US"/>
        </w:rPr>
        <w:lastRenderedPageBreak/>
        <w:t xml:space="preserve">оснований и наступления сроков таких платежей, до уплаты штрафа, предусмотренного п. 7 настоящего Гарантийного письма, при этом  </w:t>
      </w:r>
      <w:r>
        <w:rPr>
          <w:i/>
          <w:lang w:eastAsia="en-US"/>
        </w:rPr>
        <w:t>[Заказчик/Покупатель]</w:t>
      </w:r>
      <w:r>
        <w:rPr>
          <w:lang w:eastAsia="en-US"/>
        </w:rPr>
        <w:t xml:space="preserve"> не будет считаться просрочившим и/или нарушившим свои обязательства по Договор</w:t>
      </w:r>
      <w:proofErr w:type="gramStart"/>
      <w:r>
        <w:rPr>
          <w:lang w:eastAsia="en-US"/>
        </w:rPr>
        <w:t>у(</w:t>
      </w:r>
      <w:proofErr w:type="gramEnd"/>
      <w:r>
        <w:rPr>
          <w:lang w:eastAsia="en-US"/>
        </w:rPr>
        <w:t>-</w:t>
      </w:r>
      <w:proofErr w:type="spellStart"/>
      <w:r>
        <w:rPr>
          <w:lang w:eastAsia="en-US"/>
        </w:rPr>
        <w:t>ам</w:t>
      </w:r>
      <w:proofErr w:type="spellEnd"/>
      <w:r>
        <w:rPr>
          <w:lang w:eastAsia="en-US"/>
        </w:rPr>
        <w:t>).</w:t>
      </w:r>
    </w:p>
    <w:p w:rsidR="00393B6F" w:rsidRDefault="00393B6F" w:rsidP="00393B6F">
      <w:pPr>
        <w:numPr>
          <w:ilvl w:val="0"/>
          <w:numId w:val="19"/>
        </w:numPr>
        <w:tabs>
          <w:tab w:val="left" w:pos="567"/>
          <w:tab w:val="left" w:pos="851"/>
        </w:tabs>
        <w:autoSpaceDE w:val="0"/>
        <w:autoSpaceDN w:val="0"/>
        <w:adjustRightInd w:val="0"/>
        <w:ind w:left="0" w:firstLine="567"/>
        <w:jc w:val="both"/>
        <w:rPr>
          <w:lang w:eastAsia="en-US"/>
        </w:rPr>
      </w:pPr>
      <w:r>
        <w:rPr>
          <w:lang w:eastAsia="en-US"/>
        </w:rPr>
        <w:t xml:space="preserve">Обязательства </w:t>
      </w:r>
      <w:r>
        <w:rPr>
          <w:i/>
          <w:lang w:eastAsia="en-US"/>
        </w:rPr>
        <w:t xml:space="preserve">[Подрядчика/Поставщика/Исполнителя] </w:t>
      </w:r>
      <w:r>
        <w:rPr>
          <w:lang w:eastAsia="en-US"/>
        </w:rPr>
        <w:t xml:space="preserve">по настоящему Гарантийному письму вступают в силу с даты его </w:t>
      </w:r>
      <w:proofErr w:type="gramStart"/>
      <w:r>
        <w:rPr>
          <w:lang w:eastAsia="en-US"/>
        </w:rPr>
        <w:t>подписании</w:t>
      </w:r>
      <w:proofErr w:type="gramEnd"/>
      <w:r>
        <w:rPr>
          <w:lang w:eastAsia="en-US"/>
        </w:rPr>
        <w:t>, действуют до полного исполнения Договора            (-</w:t>
      </w:r>
      <w:proofErr w:type="spellStart"/>
      <w:r>
        <w:rPr>
          <w:lang w:eastAsia="en-US"/>
        </w:rPr>
        <w:t>ов</w:t>
      </w:r>
      <w:proofErr w:type="spellEnd"/>
      <w:r>
        <w:rPr>
          <w:lang w:eastAsia="en-US"/>
        </w:rPr>
        <w:t>)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w:t>
      </w:r>
      <w:proofErr w:type="gramStart"/>
      <w:r>
        <w:rPr>
          <w:lang w:eastAsia="en-US"/>
        </w:rPr>
        <w:t xml:space="preserve"> (-</w:t>
      </w:r>
      <w:proofErr w:type="spellStart"/>
      <w:proofErr w:type="gramEnd"/>
      <w:r>
        <w:rPr>
          <w:lang w:eastAsia="en-US"/>
        </w:rPr>
        <w:t>ов</w:t>
      </w:r>
      <w:proofErr w:type="spellEnd"/>
      <w:r>
        <w:rPr>
          <w:lang w:eastAsia="en-US"/>
        </w:rPr>
        <w:t xml:space="preserve">).  </w:t>
      </w:r>
    </w:p>
    <w:p w:rsidR="00393B6F" w:rsidRDefault="00393B6F" w:rsidP="00393B6F">
      <w:pPr>
        <w:numPr>
          <w:ilvl w:val="0"/>
          <w:numId w:val="19"/>
        </w:numPr>
        <w:tabs>
          <w:tab w:val="left" w:pos="567"/>
          <w:tab w:val="left" w:pos="993"/>
        </w:tabs>
        <w:autoSpaceDE w:val="0"/>
        <w:autoSpaceDN w:val="0"/>
        <w:adjustRightInd w:val="0"/>
        <w:ind w:left="0" w:firstLine="567"/>
        <w:jc w:val="both"/>
        <w:rPr>
          <w:lang w:eastAsia="en-US"/>
        </w:rPr>
      </w:pPr>
      <w:r>
        <w:rPr>
          <w:lang w:eastAsia="en-US"/>
        </w:rPr>
        <w:t xml:space="preserve">Настоящее Гарантийное письмо составлено в одном оригинальном экземпляре, </w:t>
      </w:r>
      <w:proofErr w:type="gramStart"/>
      <w:r>
        <w:rPr>
          <w:lang w:eastAsia="en-US"/>
        </w:rPr>
        <w:t>передаваемым</w:t>
      </w:r>
      <w:proofErr w:type="gramEnd"/>
      <w:r>
        <w:rPr>
          <w:lang w:eastAsia="en-US"/>
        </w:rPr>
        <w:t xml:space="preserve"> </w:t>
      </w:r>
      <w:r>
        <w:rPr>
          <w:i/>
          <w:lang w:eastAsia="en-US"/>
        </w:rPr>
        <w:t>[Заказчику/Покупателю]</w:t>
      </w:r>
      <w:r>
        <w:rPr>
          <w:lang w:eastAsia="en-US"/>
        </w:rPr>
        <w:t xml:space="preserve">. Копия такого экземпляра с отметкой </w:t>
      </w:r>
      <w:r>
        <w:rPr>
          <w:i/>
          <w:lang w:eastAsia="en-US"/>
        </w:rPr>
        <w:t>[Заказчика/Покупателя]</w:t>
      </w:r>
      <w:r>
        <w:rPr>
          <w:lang w:eastAsia="en-US"/>
        </w:rPr>
        <w:t xml:space="preserve"> в получении имеет равную с оригиналом юридическую силу. </w:t>
      </w:r>
    </w:p>
    <w:p w:rsidR="00393B6F" w:rsidRDefault="00393B6F" w:rsidP="00393B6F">
      <w:pPr>
        <w:keepNext/>
        <w:spacing w:before="240" w:after="60"/>
        <w:jc w:val="both"/>
        <w:outlineLvl w:val="3"/>
        <w:rPr>
          <w:b/>
          <w:bCs/>
        </w:rPr>
      </w:pPr>
    </w:p>
    <w:p w:rsidR="00393B6F" w:rsidRDefault="00393B6F" w:rsidP="00393B6F">
      <w:pPr>
        <w:rPr>
          <w:lang w:eastAsia="en-US"/>
        </w:rPr>
      </w:pPr>
    </w:p>
    <w:p w:rsidR="00393B6F" w:rsidRDefault="00393B6F" w:rsidP="00393B6F">
      <w:pPr>
        <w:rPr>
          <w:lang w:eastAsia="en-US"/>
        </w:rPr>
      </w:pPr>
      <w:r>
        <w:rPr>
          <w:lang w:eastAsia="en-US"/>
        </w:rPr>
        <w:t xml:space="preserve">_______________ </w:t>
      </w:r>
      <w:r>
        <w:rPr>
          <w:i/>
          <w:lang w:eastAsia="en-US"/>
        </w:rPr>
        <w:t>[наименование Подрядчика/Поставщика/Исполнителя]</w:t>
      </w:r>
    </w:p>
    <w:p w:rsidR="00393B6F" w:rsidRDefault="00393B6F" w:rsidP="00393B6F">
      <w:pPr>
        <w:jc w:val="both"/>
        <w:rPr>
          <w:lang w:eastAsia="en-US"/>
        </w:rPr>
      </w:pPr>
    </w:p>
    <w:p w:rsidR="00393B6F" w:rsidRDefault="00393B6F" w:rsidP="00393B6F">
      <w:pPr>
        <w:jc w:val="both"/>
        <w:rPr>
          <w:lang w:eastAsia="en-US"/>
        </w:rPr>
      </w:pPr>
    </w:p>
    <w:p w:rsidR="00393B6F" w:rsidRDefault="00393B6F" w:rsidP="00393B6F">
      <w:pPr>
        <w:jc w:val="both"/>
        <w:rPr>
          <w:lang w:eastAsia="en-US"/>
        </w:rPr>
      </w:pPr>
    </w:p>
    <w:p w:rsidR="00393B6F" w:rsidRDefault="00393B6F" w:rsidP="00393B6F">
      <w:pPr>
        <w:jc w:val="both"/>
        <w:rPr>
          <w:lang w:eastAsia="en-US"/>
        </w:rPr>
      </w:pPr>
      <w:r>
        <w:rPr>
          <w:lang w:eastAsia="en-US"/>
        </w:rPr>
        <w:t>_______________ / _______________ /</w:t>
      </w:r>
    </w:p>
    <w:p w:rsidR="00393B6F" w:rsidRDefault="00393B6F" w:rsidP="00393B6F">
      <w:pPr>
        <w:rPr>
          <w:lang w:eastAsia="en-US"/>
        </w:rPr>
      </w:pPr>
      <w:proofErr w:type="spellStart"/>
      <w:r>
        <w:rPr>
          <w:lang w:eastAsia="en-US"/>
        </w:rPr>
        <w:t>м.п</w:t>
      </w:r>
      <w:proofErr w:type="spellEnd"/>
      <w:r>
        <w:rPr>
          <w:lang w:eastAsia="en-US"/>
        </w:rPr>
        <w:t>.</w:t>
      </w:r>
    </w:p>
    <w:p w:rsidR="00393B6F" w:rsidRDefault="00393B6F" w:rsidP="00393B6F">
      <w:pPr>
        <w:rPr>
          <w:sz w:val="16"/>
          <w:szCs w:val="16"/>
          <w:lang w:eastAsia="en-US"/>
        </w:rPr>
      </w:pPr>
    </w:p>
    <w:p w:rsidR="00393B6F" w:rsidRDefault="00393B6F" w:rsidP="00393B6F">
      <w:pPr>
        <w:pStyle w:val="1"/>
        <w:tabs>
          <w:tab w:val="left" w:pos="703"/>
        </w:tabs>
        <w:spacing w:before="0" w:after="0"/>
        <w:ind w:firstLine="709"/>
        <w:rPr>
          <w:color w:val="FF0000"/>
        </w:rPr>
      </w:pPr>
    </w:p>
    <w:p w:rsidR="009E5381" w:rsidRPr="00C54917" w:rsidRDefault="009E5381" w:rsidP="00393B6F">
      <w:pPr>
        <w:jc w:val="both"/>
        <w:rPr>
          <w:color w:val="FF0000"/>
        </w:rPr>
      </w:pPr>
    </w:p>
    <w:sectPr w:rsidR="009E5381" w:rsidRPr="00C54917" w:rsidSect="00D677BE">
      <w:pgSz w:w="11906" w:h="16838"/>
      <w:pgMar w:top="540" w:right="849"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4">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6A35495"/>
    <w:multiLevelType w:val="multilevel"/>
    <w:tmpl w:val="0C8CD9AC"/>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8">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2">
    <w:nsid w:val="5DFB29B0"/>
    <w:multiLevelType w:val="multilevel"/>
    <w:tmpl w:val="735AB8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lvl>
    <w:lvl w:ilvl="2">
      <w:start w:val="1"/>
      <w:numFmt w:val="decimal"/>
      <w:isLgl/>
      <w:lvlText w:val="%1.%2.%3."/>
      <w:lvlJc w:val="left"/>
      <w:pPr>
        <w:tabs>
          <w:tab w:val="num" w:pos="2445"/>
        </w:tabs>
        <w:ind w:left="2445" w:hanging="1245"/>
      </w:pPr>
    </w:lvl>
    <w:lvl w:ilvl="3">
      <w:start w:val="1"/>
      <w:numFmt w:val="decimal"/>
      <w:isLgl/>
      <w:lvlText w:val="%1.%2.%3.%4."/>
      <w:lvlJc w:val="left"/>
      <w:pPr>
        <w:tabs>
          <w:tab w:val="num" w:pos="2865"/>
        </w:tabs>
        <w:ind w:left="2865" w:hanging="1245"/>
      </w:pPr>
    </w:lvl>
    <w:lvl w:ilvl="4">
      <w:start w:val="1"/>
      <w:numFmt w:val="decimal"/>
      <w:isLgl/>
      <w:lvlText w:val="%1.%2.%3.%4.%5."/>
      <w:lvlJc w:val="left"/>
      <w:pPr>
        <w:tabs>
          <w:tab w:val="num" w:pos="3285"/>
        </w:tabs>
        <w:ind w:left="3285" w:hanging="1245"/>
      </w:pPr>
    </w:lvl>
    <w:lvl w:ilvl="5">
      <w:start w:val="1"/>
      <w:numFmt w:val="decimal"/>
      <w:isLgl/>
      <w:lvlText w:val="%1.%2.%3.%4.%5.%6."/>
      <w:lvlJc w:val="left"/>
      <w:pPr>
        <w:tabs>
          <w:tab w:val="num" w:pos="3900"/>
        </w:tabs>
        <w:ind w:left="3900" w:hanging="1440"/>
      </w:pPr>
    </w:lvl>
    <w:lvl w:ilvl="6">
      <w:start w:val="1"/>
      <w:numFmt w:val="decimal"/>
      <w:isLgl/>
      <w:lvlText w:val="%1.%2.%3.%4.%5.%6.%7."/>
      <w:lvlJc w:val="left"/>
      <w:pPr>
        <w:tabs>
          <w:tab w:val="num" w:pos="4320"/>
        </w:tabs>
        <w:ind w:left="4320" w:hanging="1440"/>
      </w:pPr>
    </w:lvl>
    <w:lvl w:ilvl="7">
      <w:start w:val="1"/>
      <w:numFmt w:val="decimal"/>
      <w:isLgl/>
      <w:lvlText w:val="%1.%2.%3.%4.%5.%6.%7.%8."/>
      <w:lvlJc w:val="left"/>
      <w:pPr>
        <w:tabs>
          <w:tab w:val="num" w:pos="5100"/>
        </w:tabs>
        <w:ind w:left="5100" w:hanging="1800"/>
      </w:pPr>
    </w:lvl>
    <w:lvl w:ilvl="8">
      <w:start w:val="1"/>
      <w:numFmt w:val="decimal"/>
      <w:isLgl/>
      <w:lvlText w:val="%1.%2.%3.%4.%5.%6.%7.%8.%9."/>
      <w:lvlJc w:val="left"/>
      <w:pPr>
        <w:tabs>
          <w:tab w:val="num" w:pos="5520"/>
        </w:tabs>
        <w:ind w:left="5520" w:hanging="1800"/>
      </w:pPr>
    </w:lvl>
  </w:abstractNum>
  <w:abstractNum w:abstractNumId="13">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733C0306"/>
    <w:multiLevelType w:val="multilevel"/>
    <w:tmpl w:val="74C4053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76DA51C9"/>
    <w:multiLevelType w:val="multilevel"/>
    <w:tmpl w:val="FC4CB232"/>
    <w:lvl w:ilvl="0">
      <w:start w:val="11"/>
      <w:numFmt w:val="decimal"/>
      <w:lvlText w:val="%1."/>
      <w:lvlJc w:val="left"/>
      <w:pPr>
        <w:tabs>
          <w:tab w:val="num" w:pos="420"/>
        </w:tabs>
        <w:ind w:left="420" w:hanging="420"/>
      </w:pPr>
      <w:rPr>
        <w:b/>
      </w:rPr>
    </w:lvl>
    <w:lvl w:ilvl="1">
      <w:start w:val="1"/>
      <w:numFmt w:val="decimal"/>
      <w:lvlText w:val="%1.%2."/>
      <w:lvlJc w:val="left"/>
      <w:pPr>
        <w:tabs>
          <w:tab w:val="num" w:pos="1260"/>
        </w:tabs>
        <w:ind w:left="1260" w:hanging="720"/>
      </w:pPr>
      <w:rPr>
        <w:b w:val="0"/>
        <w:i w:val="0"/>
        <w:iCs w:val="0"/>
        <w:strike w:val="0"/>
        <w:dstrike w:val="0"/>
        <w:color w:val="auto"/>
        <w:u w:val="none"/>
        <w:effect w:val="none"/>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2">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2"/>
  </w:num>
  <w:num w:numId="2">
    <w:abstractNumId w:val="16"/>
  </w:num>
  <w:num w:numId="3">
    <w:abstractNumId w:val="7"/>
  </w:num>
  <w:num w:numId="4">
    <w:abstractNumId w:val="17"/>
  </w:num>
  <w:num w:numId="5">
    <w:abstractNumId w:val="6"/>
  </w:num>
  <w:num w:numId="6">
    <w:abstractNumId w:val="4"/>
  </w:num>
  <w:num w:numId="7">
    <w:abstractNumId w:val="19"/>
  </w:num>
  <w:num w:numId="8">
    <w:abstractNumId w:val="15"/>
  </w:num>
  <w:num w:numId="9">
    <w:abstractNumId w:val="9"/>
  </w:num>
  <w:num w:numId="10">
    <w:abstractNumId w:val="3"/>
  </w:num>
  <w:num w:numId="11">
    <w:abstractNumId w:val="0"/>
  </w:num>
  <w:num w:numId="12">
    <w:abstractNumId w:val="11"/>
  </w:num>
  <w:num w:numId="13">
    <w:abstractNumId w:val="10"/>
  </w:num>
  <w:num w:numId="14">
    <w:abstractNumId w:val="14"/>
  </w:num>
  <w:num w:numId="15">
    <w:abstractNumId w:val="8"/>
  </w:num>
  <w:num w:numId="16">
    <w:abstractNumId w:val="22"/>
  </w:num>
  <w:num w:numId="17">
    <w:abstractNumId w:val="5"/>
  </w:num>
  <w:num w:numId="18">
    <w:abstractNumId w:val="1"/>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lvlOverride w:ilvl="1"/>
    <w:lvlOverride w:ilvl="2"/>
    <w:lvlOverride w:ilvl="3"/>
    <w:lvlOverride w:ilvl="4"/>
    <w:lvlOverride w:ilvl="5"/>
    <w:lvlOverride w:ilvl="6"/>
    <w:lvlOverride w:ilvl="7"/>
    <w:lvlOverride w:ilvl="8"/>
  </w:num>
  <w:num w:numId="24">
    <w:abstractNumId w:val="13"/>
    <w:lvlOverride w:ilvl="0"/>
    <w:lvlOverride w:ilvl="1"/>
    <w:lvlOverride w:ilvl="2"/>
    <w:lvlOverride w:ilvl="3"/>
    <w:lvlOverride w:ilvl="4"/>
    <w:lvlOverride w:ilvl="5"/>
    <w:lvlOverride w:ilvl="6"/>
    <w:lvlOverride w:ilvl="7"/>
    <w:lvlOverride w:ilvl="8"/>
  </w:num>
  <w:num w:numId="25">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lvlOverride w:ilvl="1"/>
    <w:lvlOverride w:ilvl="2"/>
    <w:lvlOverride w:ilvl="3"/>
    <w:lvlOverride w:ilvl="4"/>
    <w:lvlOverride w:ilvl="5"/>
    <w:lvlOverride w:ilvl="6"/>
    <w:lvlOverride w:ilvl="7"/>
    <w:lvlOverride w:ilv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D17"/>
    <w:rsid w:val="00003B10"/>
    <w:rsid w:val="0000752A"/>
    <w:rsid w:val="00017EB3"/>
    <w:rsid w:val="00024691"/>
    <w:rsid w:val="000252D2"/>
    <w:rsid w:val="0003779F"/>
    <w:rsid w:val="0004702A"/>
    <w:rsid w:val="00063BBC"/>
    <w:rsid w:val="00085757"/>
    <w:rsid w:val="000918C5"/>
    <w:rsid w:val="000A5BBF"/>
    <w:rsid w:val="000A7FB3"/>
    <w:rsid w:val="000C0348"/>
    <w:rsid w:val="000D5B77"/>
    <w:rsid w:val="000E054F"/>
    <w:rsid w:val="000F2E5B"/>
    <w:rsid w:val="00111284"/>
    <w:rsid w:val="001153BB"/>
    <w:rsid w:val="00116376"/>
    <w:rsid w:val="00122113"/>
    <w:rsid w:val="0012211F"/>
    <w:rsid w:val="00124039"/>
    <w:rsid w:val="0012678E"/>
    <w:rsid w:val="00126954"/>
    <w:rsid w:val="0013085A"/>
    <w:rsid w:val="001313A1"/>
    <w:rsid w:val="0016038A"/>
    <w:rsid w:val="00163302"/>
    <w:rsid w:val="001710FE"/>
    <w:rsid w:val="00181205"/>
    <w:rsid w:val="001854D4"/>
    <w:rsid w:val="001D09CA"/>
    <w:rsid w:val="001E077C"/>
    <w:rsid w:val="001E4418"/>
    <w:rsid w:val="001E5F39"/>
    <w:rsid w:val="001F2344"/>
    <w:rsid w:val="001F6AE7"/>
    <w:rsid w:val="00213692"/>
    <w:rsid w:val="00226109"/>
    <w:rsid w:val="002337BB"/>
    <w:rsid w:val="00236F00"/>
    <w:rsid w:val="00240542"/>
    <w:rsid w:val="00240DAC"/>
    <w:rsid w:val="00244D28"/>
    <w:rsid w:val="002652D2"/>
    <w:rsid w:val="00266CBF"/>
    <w:rsid w:val="0026774D"/>
    <w:rsid w:val="0028390C"/>
    <w:rsid w:val="00294431"/>
    <w:rsid w:val="00297121"/>
    <w:rsid w:val="002A0896"/>
    <w:rsid w:val="002A20D7"/>
    <w:rsid w:val="002A5416"/>
    <w:rsid w:val="002B2140"/>
    <w:rsid w:val="002B7E61"/>
    <w:rsid w:val="002C315F"/>
    <w:rsid w:val="002C6E7E"/>
    <w:rsid w:val="002D43B6"/>
    <w:rsid w:val="002E1F77"/>
    <w:rsid w:val="003045E1"/>
    <w:rsid w:val="00307B8A"/>
    <w:rsid w:val="00311731"/>
    <w:rsid w:val="00324C95"/>
    <w:rsid w:val="00332F98"/>
    <w:rsid w:val="003354B8"/>
    <w:rsid w:val="00340E97"/>
    <w:rsid w:val="00351F4B"/>
    <w:rsid w:val="003524A8"/>
    <w:rsid w:val="00376BCE"/>
    <w:rsid w:val="00385A17"/>
    <w:rsid w:val="00393250"/>
    <w:rsid w:val="00393B6F"/>
    <w:rsid w:val="003952C5"/>
    <w:rsid w:val="003B0BE0"/>
    <w:rsid w:val="003C009B"/>
    <w:rsid w:val="003E6A38"/>
    <w:rsid w:val="003F2E42"/>
    <w:rsid w:val="003F5BDD"/>
    <w:rsid w:val="00402826"/>
    <w:rsid w:val="00407A88"/>
    <w:rsid w:val="0042534A"/>
    <w:rsid w:val="004276BD"/>
    <w:rsid w:val="00437555"/>
    <w:rsid w:val="00441909"/>
    <w:rsid w:val="00452FF8"/>
    <w:rsid w:val="004629C4"/>
    <w:rsid w:val="00470B7A"/>
    <w:rsid w:val="00470DDD"/>
    <w:rsid w:val="004721E8"/>
    <w:rsid w:val="00476077"/>
    <w:rsid w:val="00490594"/>
    <w:rsid w:val="004B155D"/>
    <w:rsid w:val="004B4F1C"/>
    <w:rsid w:val="004C0997"/>
    <w:rsid w:val="004D5B67"/>
    <w:rsid w:val="004D7444"/>
    <w:rsid w:val="004D766A"/>
    <w:rsid w:val="004E6EA8"/>
    <w:rsid w:val="004F2AA7"/>
    <w:rsid w:val="004F7629"/>
    <w:rsid w:val="005139B0"/>
    <w:rsid w:val="00521997"/>
    <w:rsid w:val="005256C8"/>
    <w:rsid w:val="00534401"/>
    <w:rsid w:val="00561A2E"/>
    <w:rsid w:val="00570D92"/>
    <w:rsid w:val="005A565C"/>
    <w:rsid w:val="005B7B34"/>
    <w:rsid w:val="005C0E33"/>
    <w:rsid w:val="005D5F2C"/>
    <w:rsid w:val="005E667E"/>
    <w:rsid w:val="005F465A"/>
    <w:rsid w:val="006111CB"/>
    <w:rsid w:val="00614939"/>
    <w:rsid w:val="00617300"/>
    <w:rsid w:val="00621DE4"/>
    <w:rsid w:val="00630F50"/>
    <w:rsid w:val="00636DCD"/>
    <w:rsid w:val="00637103"/>
    <w:rsid w:val="00643575"/>
    <w:rsid w:val="006439C2"/>
    <w:rsid w:val="0065554D"/>
    <w:rsid w:val="0066505D"/>
    <w:rsid w:val="00672835"/>
    <w:rsid w:val="00673C98"/>
    <w:rsid w:val="00676875"/>
    <w:rsid w:val="0068144B"/>
    <w:rsid w:val="00686181"/>
    <w:rsid w:val="006A5DE0"/>
    <w:rsid w:val="006B49FA"/>
    <w:rsid w:val="006D16B9"/>
    <w:rsid w:val="006D307A"/>
    <w:rsid w:val="006E3D94"/>
    <w:rsid w:val="006E4A4B"/>
    <w:rsid w:val="006E5AD9"/>
    <w:rsid w:val="006F4460"/>
    <w:rsid w:val="00700515"/>
    <w:rsid w:val="00705124"/>
    <w:rsid w:val="00710465"/>
    <w:rsid w:val="00716D2D"/>
    <w:rsid w:val="0072079C"/>
    <w:rsid w:val="00726837"/>
    <w:rsid w:val="00727B86"/>
    <w:rsid w:val="00730101"/>
    <w:rsid w:val="0073073D"/>
    <w:rsid w:val="007345FA"/>
    <w:rsid w:val="00741DEC"/>
    <w:rsid w:val="00761E20"/>
    <w:rsid w:val="00775F6E"/>
    <w:rsid w:val="0078232F"/>
    <w:rsid w:val="00794187"/>
    <w:rsid w:val="007A5A17"/>
    <w:rsid w:val="007B47EC"/>
    <w:rsid w:val="007B5E12"/>
    <w:rsid w:val="007C4A9D"/>
    <w:rsid w:val="007C56DA"/>
    <w:rsid w:val="007D17FD"/>
    <w:rsid w:val="007D5388"/>
    <w:rsid w:val="007E0320"/>
    <w:rsid w:val="007E3FE8"/>
    <w:rsid w:val="00805633"/>
    <w:rsid w:val="008064D2"/>
    <w:rsid w:val="00807559"/>
    <w:rsid w:val="00821227"/>
    <w:rsid w:val="00821445"/>
    <w:rsid w:val="00822143"/>
    <w:rsid w:val="00870806"/>
    <w:rsid w:val="00871F16"/>
    <w:rsid w:val="00880075"/>
    <w:rsid w:val="008807C0"/>
    <w:rsid w:val="00884ED3"/>
    <w:rsid w:val="00893EC5"/>
    <w:rsid w:val="008B1F54"/>
    <w:rsid w:val="008B3518"/>
    <w:rsid w:val="008C10BE"/>
    <w:rsid w:val="008C1A27"/>
    <w:rsid w:val="008D0379"/>
    <w:rsid w:val="008D1EB4"/>
    <w:rsid w:val="008D41A0"/>
    <w:rsid w:val="008D47FA"/>
    <w:rsid w:val="008E4778"/>
    <w:rsid w:val="008E701E"/>
    <w:rsid w:val="00900235"/>
    <w:rsid w:val="00905FE8"/>
    <w:rsid w:val="0091153C"/>
    <w:rsid w:val="009215D6"/>
    <w:rsid w:val="00924EE7"/>
    <w:rsid w:val="00935846"/>
    <w:rsid w:val="00937030"/>
    <w:rsid w:val="00944C1C"/>
    <w:rsid w:val="009517E4"/>
    <w:rsid w:val="009729F2"/>
    <w:rsid w:val="00982C9A"/>
    <w:rsid w:val="009870DB"/>
    <w:rsid w:val="00995917"/>
    <w:rsid w:val="009979CE"/>
    <w:rsid w:val="009A5155"/>
    <w:rsid w:val="009C27BA"/>
    <w:rsid w:val="009E5381"/>
    <w:rsid w:val="009F152C"/>
    <w:rsid w:val="00A03E60"/>
    <w:rsid w:val="00A1649B"/>
    <w:rsid w:val="00A36F25"/>
    <w:rsid w:val="00A404E3"/>
    <w:rsid w:val="00A457FA"/>
    <w:rsid w:val="00A4716B"/>
    <w:rsid w:val="00A513EB"/>
    <w:rsid w:val="00A63B74"/>
    <w:rsid w:val="00A67096"/>
    <w:rsid w:val="00A804AB"/>
    <w:rsid w:val="00A86FD3"/>
    <w:rsid w:val="00AA616F"/>
    <w:rsid w:val="00AA6EB8"/>
    <w:rsid w:val="00AB0DDD"/>
    <w:rsid w:val="00AB15C7"/>
    <w:rsid w:val="00AC11B2"/>
    <w:rsid w:val="00AC65D4"/>
    <w:rsid w:val="00AD3669"/>
    <w:rsid w:val="00AD4452"/>
    <w:rsid w:val="00AE1191"/>
    <w:rsid w:val="00AE4A18"/>
    <w:rsid w:val="00B06065"/>
    <w:rsid w:val="00B30497"/>
    <w:rsid w:val="00B334BE"/>
    <w:rsid w:val="00B47FA1"/>
    <w:rsid w:val="00B55FA7"/>
    <w:rsid w:val="00B60706"/>
    <w:rsid w:val="00B706A7"/>
    <w:rsid w:val="00B74DA2"/>
    <w:rsid w:val="00B83052"/>
    <w:rsid w:val="00B84736"/>
    <w:rsid w:val="00B94713"/>
    <w:rsid w:val="00BB31E3"/>
    <w:rsid w:val="00BB6E8E"/>
    <w:rsid w:val="00BC671F"/>
    <w:rsid w:val="00BD71CB"/>
    <w:rsid w:val="00BE25C2"/>
    <w:rsid w:val="00BE6EEE"/>
    <w:rsid w:val="00C004E5"/>
    <w:rsid w:val="00C374E5"/>
    <w:rsid w:val="00C52C5F"/>
    <w:rsid w:val="00C54917"/>
    <w:rsid w:val="00C560A4"/>
    <w:rsid w:val="00C6150E"/>
    <w:rsid w:val="00C63E82"/>
    <w:rsid w:val="00C646D0"/>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6C92"/>
    <w:rsid w:val="00CF1958"/>
    <w:rsid w:val="00D064D6"/>
    <w:rsid w:val="00D1781F"/>
    <w:rsid w:val="00D22C72"/>
    <w:rsid w:val="00D372B0"/>
    <w:rsid w:val="00D4083B"/>
    <w:rsid w:val="00D43BA7"/>
    <w:rsid w:val="00D4482E"/>
    <w:rsid w:val="00D47CB8"/>
    <w:rsid w:val="00D522A9"/>
    <w:rsid w:val="00D677BE"/>
    <w:rsid w:val="00D73F1E"/>
    <w:rsid w:val="00D85A05"/>
    <w:rsid w:val="00D955F0"/>
    <w:rsid w:val="00D97CBD"/>
    <w:rsid w:val="00DD1549"/>
    <w:rsid w:val="00DE2620"/>
    <w:rsid w:val="00DE3FE1"/>
    <w:rsid w:val="00E0007D"/>
    <w:rsid w:val="00E045CA"/>
    <w:rsid w:val="00E12D29"/>
    <w:rsid w:val="00E23780"/>
    <w:rsid w:val="00E2628E"/>
    <w:rsid w:val="00E26ACC"/>
    <w:rsid w:val="00E43152"/>
    <w:rsid w:val="00E4407D"/>
    <w:rsid w:val="00E4759C"/>
    <w:rsid w:val="00E527A6"/>
    <w:rsid w:val="00E738CB"/>
    <w:rsid w:val="00E7559F"/>
    <w:rsid w:val="00E77598"/>
    <w:rsid w:val="00E82D68"/>
    <w:rsid w:val="00E93302"/>
    <w:rsid w:val="00EA2DD8"/>
    <w:rsid w:val="00EA2E7D"/>
    <w:rsid w:val="00EC71EC"/>
    <w:rsid w:val="00EC76C2"/>
    <w:rsid w:val="00ED1B4A"/>
    <w:rsid w:val="00ED47FF"/>
    <w:rsid w:val="00ED4E29"/>
    <w:rsid w:val="00EE32DC"/>
    <w:rsid w:val="00EE759E"/>
    <w:rsid w:val="00EF3EB6"/>
    <w:rsid w:val="00F06E3A"/>
    <w:rsid w:val="00F17992"/>
    <w:rsid w:val="00F261F1"/>
    <w:rsid w:val="00F3257A"/>
    <w:rsid w:val="00F36B38"/>
    <w:rsid w:val="00F40AE0"/>
    <w:rsid w:val="00F410B7"/>
    <w:rsid w:val="00F46B99"/>
    <w:rsid w:val="00F529FF"/>
    <w:rsid w:val="00F637F6"/>
    <w:rsid w:val="00F659E4"/>
    <w:rsid w:val="00F714B5"/>
    <w:rsid w:val="00F76D41"/>
    <w:rsid w:val="00F76EBD"/>
    <w:rsid w:val="00F81E14"/>
    <w:rsid w:val="00F82514"/>
    <w:rsid w:val="00F85EF6"/>
    <w:rsid w:val="00F86928"/>
    <w:rsid w:val="00FA0B58"/>
    <w:rsid w:val="00FA7FFE"/>
    <w:rsid w:val="00FC3C00"/>
    <w:rsid w:val="00FD0C0B"/>
    <w:rsid w:val="00FD310D"/>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character" w:customStyle="1" w:styleId="21">
    <w:name w:val="Основной текст с отступом 2 Знак"/>
    <w:basedOn w:val="a0"/>
    <w:link w:val="20"/>
    <w:rsid w:val="00393B6F"/>
    <w:rPr>
      <w:sz w:val="28"/>
      <w:szCs w:val="28"/>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630F50"/>
    <w:rPr>
      <w:sz w:val="28"/>
      <w:szCs w:val="28"/>
    </w:rPr>
  </w:style>
  <w:style w:type="character" w:customStyle="1" w:styleId="30">
    <w:name w:val="Основной текст с отступом 3 Знак"/>
    <w:basedOn w:val="a0"/>
    <w:link w:val="3"/>
    <w:rsid w:val="00630F50"/>
    <w:rPr>
      <w:b/>
      <w:bCs/>
      <w:sz w:val="24"/>
      <w:szCs w:val="24"/>
    </w:rPr>
  </w:style>
  <w:style w:type="character" w:customStyle="1" w:styleId="aa">
    <w:name w:val="Название Знак"/>
    <w:basedOn w:val="a0"/>
    <w:link w:val="a9"/>
    <w:rsid w:val="00630F50"/>
    <w:rPr>
      <w:b/>
      <w:sz w:val="40"/>
    </w:rPr>
  </w:style>
  <w:style w:type="character" w:customStyle="1" w:styleId="af0">
    <w:name w:val="Текст примечания Знак"/>
    <w:basedOn w:val="a0"/>
    <w:link w:val="af"/>
    <w:semiHidden/>
    <w:rsid w:val="00630F50"/>
  </w:style>
  <w:style w:type="character" w:customStyle="1" w:styleId="af2">
    <w:name w:val="Текст выноски Знак"/>
    <w:basedOn w:val="a0"/>
    <w:link w:val="af1"/>
    <w:semiHidden/>
    <w:rsid w:val="00630F50"/>
    <w:rPr>
      <w:rFonts w:ascii="Tahoma" w:hAnsi="Tahoma" w:cs="Tahoma"/>
      <w:sz w:val="16"/>
      <w:szCs w:val="16"/>
    </w:rPr>
  </w:style>
  <w:style w:type="character" w:styleId="af6">
    <w:name w:val="FollowedHyperlink"/>
    <w:basedOn w:val="a0"/>
    <w:uiPriority w:val="99"/>
    <w:unhideWhenUsed/>
    <w:rsid w:val="00630F5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character" w:customStyle="1" w:styleId="21">
    <w:name w:val="Основной текст с отступом 2 Знак"/>
    <w:basedOn w:val="a0"/>
    <w:link w:val="20"/>
    <w:rsid w:val="00393B6F"/>
    <w:rPr>
      <w:sz w:val="28"/>
      <w:szCs w:val="28"/>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630F50"/>
    <w:rPr>
      <w:sz w:val="28"/>
      <w:szCs w:val="28"/>
    </w:rPr>
  </w:style>
  <w:style w:type="character" w:customStyle="1" w:styleId="30">
    <w:name w:val="Основной текст с отступом 3 Знак"/>
    <w:basedOn w:val="a0"/>
    <w:link w:val="3"/>
    <w:rsid w:val="00630F50"/>
    <w:rPr>
      <w:b/>
      <w:bCs/>
      <w:sz w:val="24"/>
      <w:szCs w:val="24"/>
    </w:rPr>
  </w:style>
  <w:style w:type="character" w:customStyle="1" w:styleId="aa">
    <w:name w:val="Название Знак"/>
    <w:basedOn w:val="a0"/>
    <w:link w:val="a9"/>
    <w:rsid w:val="00630F50"/>
    <w:rPr>
      <w:b/>
      <w:sz w:val="40"/>
    </w:rPr>
  </w:style>
  <w:style w:type="character" w:customStyle="1" w:styleId="af0">
    <w:name w:val="Текст примечания Знак"/>
    <w:basedOn w:val="a0"/>
    <w:link w:val="af"/>
    <w:semiHidden/>
    <w:rsid w:val="00630F50"/>
  </w:style>
  <w:style w:type="character" w:customStyle="1" w:styleId="af2">
    <w:name w:val="Текст выноски Знак"/>
    <w:basedOn w:val="a0"/>
    <w:link w:val="af1"/>
    <w:semiHidden/>
    <w:rsid w:val="00630F50"/>
    <w:rPr>
      <w:rFonts w:ascii="Tahoma" w:hAnsi="Tahoma" w:cs="Tahoma"/>
      <w:sz w:val="16"/>
      <w:szCs w:val="16"/>
    </w:rPr>
  </w:style>
  <w:style w:type="character" w:styleId="af6">
    <w:name w:val="FollowedHyperlink"/>
    <w:basedOn w:val="a0"/>
    <w:uiPriority w:val="99"/>
    <w:unhideWhenUsed/>
    <w:rsid w:val="00630F5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949969447">
      <w:bodyDiv w:val="1"/>
      <w:marLeft w:val="0"/>
      <w:marRight w:val="0"/>
      <w:marTop w:val="0"/>
      <w:marBottom w:val="0"/>
      <w:divBdr>
        <w:top w:val="none" w:sz="0" w:space="0" w:color="auto"/>
        <w:left w:val="none" w:sz="0" w:space="0" w:color="auto"/>
        <w:bottom w:val="none" w:sz="0" w:space="0" w:color="auto"/>
        <w:right w:val="none" w:sz="0" w:space="0" w:color="auto"/>
      </w:divBdr>
    </w:div>
    <w:div w:id="166319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79440D5123ABA6A25F43346AB59DBAAC7032C8E1556DA64FAED62E167F76889C2B7C475C32EFC59BJ8r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7C667-5965-4BA0-82C0-FDFB7B5EB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Pages>
  <Words>7297</Words>
  <Characters>41593</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48793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subject/>
  <dc:creator>orir1</dc:creator>
  <cp:keywords/>
  <dc:description/>
  <cp:lastModifiedBy>Коврижкина</cp:lastModifiedBy>
  <cp:revision>9</cp:revision>
  <cp:lastPrinted>2013-07-30T23:54:00Z</cp:lastPrinted>
  <dcterms:created xsi:type="dcterms:W3CDTF">2013-06-24T06:36:00Z</dcterms:created>
  <dcterms:modified xsi:type="dcterms:W3CDTF">2013-07-31T01:32:00Z</dcterms:modified>
</cp:coreProperties>
</file>