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2E42C8" w:rsidRDefault="00912F47" w:rsidP="00912F47">
      <w:pPr>
        <w:rPr>
          <w:b/>
        </w:rPr>
      </w:pPr>
      <w:r>
        <w:t xml:space="preserve">                                                  </w:t>
      </w:r>
      <w:r w:rsidR="00880075" w:rsidRPr="002E42C8">
        <w:rPr>
          <w:b/>
        </w:rPr>
        <w:t>ДОГОВОР ПОДРЯДА № _____</w:t>
      </w:r>
    </w:p>
    <w:p w:rsidR="00880075" w:rsidRPr="002E42C8" w:rsidRDefault="00880075" w:rsidP="00880075">
      <w:pPr>
        <w:shd w:val="clear" w:color="auto" w:fill="FFFFFF"/>
        <w:ind w:firstLine="720"/>
        <w:jc w:val="center"/>
        <w:rPr>
          <w:sz w:val="26"/>
          <w:szCs w:val="26"/>
        </w:rPr>
      </w:pPr>
    </w:p>
    <w:p w:rsidR="00880075" w:rsidRPr="002E42C8" w:rsidRDefault="00003B10" w:rsidP="00880075">
      <w:pPr>
        <w:shd w:val="clear" w:color="auto" w:fill="FFFFFF"/>
        <w:jc w:val="both"/>
        <w:rPr>
          <w:sz w:val="26"/>
          <w:szCs w:val="26"/>
        </w:rPr>
      </w:pPr>
      <w:r w:rsidRPr="002E42C8">
        <w:rPr>
          <w:sz w:val="26"/>
          <w:szCs w:val="26"/>
        </w:rPr>
        <w:t>г. _________</w:t>
      </w:r>
      <w:r w:rsidRPr="002E42C8">
        <w:rPr>
          <w:sz w:val="26"/>
          <w:szCs w:val="26"/>
        </w:rPr>
        <w:tab/>
      </w:r>
      <w:r w:rsidRPr="002E42C8">
        <w:rPr>
          <w:sz w:val="26"/>
          <w:szCs w:val="26"/>
        </w:rPr>
        <w:tab/>
      </w:r>
      <w:r w:rsidRPr="002E42C8">
        <w:rPr>
          <w:sz w:val="26"/>
          <w:szCs w:val="26"/>
        </w:rPr>
        <w:tab/>
      </w:r>
      <w:r w:rsidRPr="002E42C8">
        <w:rPr>
          <w:sz w:val="26"/>
          <w:szCs w:val="26"/>
        </w:rPr>
        <w:tab/>
      </w:r>
      <w:r w:rsidRPr="002E42C8">
        <w:rPr>
          <w:sz w:val="26"/>
          <w:szCs w:val="26"/>
        </w:rPr>
        <w:tab/>
      </w:r>
      <w:r w:rsidRPr="002E42C8">
        <w:rPr>
          <w:sz w:val="26"/>
          <w:szCs w:val="26"/>
        </w:rPr>
        <w:tab/>
      </w:r>
      <w:r w:rsidRPr="002E42C8">
        <w:rPr>
          <w:sz w:val="26"/>
          <w:szCs w:val="26"/>
        </w:rPr>
        <w:tab/>
      </w:r>
      <w:r w:rsidR="00880075" w:rsidRPr="002E42C8">
        <w:rPr>
          <w:sz w:val="26"/>
          <w:szCs w:val="26"/>
        </w:rPr>
        <w:t xml:space="preserve">  «___»____________20</w:t>
      </w:r>
      <w:r w:rsidR="00585369">
        <w:rPr>
          <w:sz w:val="26"/>
          <w:szCs w:val="26"/>
        </w:rPr>
        <w:t>13</w:t>
      </w:r>
      <w:r w:rsidR="00880075" w:rsidRPr="002E42C8">
        <w:rPr>
          <w:sz w:val="26"/>
          <w:szCs w:val="26"/>
        </w:rPr>
        <w:t xml:space="preserve"> г.</w:t>
      </w:r>
    </w:p>
    <w:p w:rsidR="001D7CAD" w:rsidRPr="00B2378C" w:rsidRDefault="00057140" w:rsidP="00B2378C">
      <w:pPr>
        <w:shd w:val="clear" w:color="auto" w:fill="FFFFFF"/>
        <w:tabs>
          <w:tab w:val="left" w:pos="709"/>
          <w:tab w:val="left" w:pos="1276"/>
          <w:tab w:val="left" w:pos="1418"/>
        </w:tabs>
        <w:jc w:val="both"/>
        <w:rPr>
          <w:sz w:val="26"/>
          <w:szCs w:val="26"/>
        </w:rPr>
      </w:pPr>
      <w:r w:rsidRPr="00B2378C">
        <w:rPr>
          <w:b/>
          <w:sz w:val="26"/>
          <w:szCs w:val="26"/>
        </w:rPr>
        <w:t>О</w:t>
      </w:r>
      <w:r w:rsidR="009E63CF" w:rsidRPr="00B2378C">
        <w:rPr>
          <w:b/>
          <w:sz w:val="26"/>
          <w:szCs w:val="26"/>
        </w:rPr>
        <w:t>ткрытое акционерное общество</w:t>
      </w:r>
      <w:r w:rsidRPr="00B2378C">
        <w:rPr>
          <w:b/>
          <w:sz w:val="26"/>
          <w:szCs w:val="26"/>
        </w:rPr>
        <w:t xml:space="preserve"> «Дальневосточная распределительная сетевая компания»</w:t>
      </w:r>
      <w:r w:rsidR="00C72B53" w:rsidRPr="00B2378C">
        <w:rPr>
          <w:b/>
          <w:sz w:val="26"/>
          <w:szCs w:val="26"/>
        </w:rPr>
        <w:t xml:space="preserve"> (ОАО «ДРСК»)</w:t>
      </w:r>
      <w:r w:rsidRPr="00B2378C">
        <w:rPr>
          <w:b/>
          <w:sz w:val="26"/>
          <w:szCs w:val="26"/>
        </w:rPr>
        <w:t>,</w:t>
      </w:r>
      <w:r w:rsidRPr="00B2378C">
        <w:rPr>
          <w:sz w:val="26"/>
          <w:szCs w:val="26"/>
        </w:rPr>
        <w:t xml:space="preserve"> именуемое в дальнейшем «Заказчик», в лице </w:t>
      </w:r>
      <w:r w:rsidR="003563B1" w:rsidRPr="00B2378C">
        <w:rPr>
          <w:sz w:val="26"/>
          <w:szCs w:val="26"/>
        </w:rPr>
        <w:t>_____________________________________________</w:t>
      </w:r>
      <w:r w:rsidRPr="00B2378C">
        <w:rPr>
          <w:sz w:val="26"/>
          <w:szCs w:val="26"/>
        </w:rPr>
        <w:t xml:space="preserve">, действующего на основании доверенности от </w:t>
      </w:r>
      <w:r w:rsidR="003563B1" w:rsidRPr="00B2378C">
        <w:rPr>
          <w:sz w:val="26"/>
          <w:szCs w:val="26"/>
        </w:rPr>
        <w:t>________________</w:t>
      </w:r>
      <w:r w:rsidRPr="00B2378C">
        <w:rPr>
          <w:sz w:val="26"/>
          <w:szCs w:val="26"/>
        </w:rPr>
        <w:t xml:space="preserve">г. № </w:t>
      </w:r>
      <w:r w:rsidR="003563B1" w:rsidRPr="00B2378C">
        <w:rPr>
          <w:sz w:val="26"/>
          <w:szCs w:val="26"/>
        </w:rPr>
        <w:t>____________</w:t>
      </w:r>
      <w:r w:rsidRPr="00B2378C">
        <w:rPr>
          <w:sz w:val="26"/>
          <w:szCs w:val="26"/>
        </w:rPr>
        <w:t>, с одной стороны</w:t>
      </w:r>
      <w:r w:rsidR="00880075" w:rsidRPr="00B2378C">
        <w:rPr>
          <w:sz w:val="26"/>
          <w:szCs w:val="26"/>
        </w:rPr>
        <w:t>,</w:t>
      </w:r>
    </w:p>
    <w:p w:rsidR="00880075" w:rsidRPr="00B2378C" w:rsidRDefault="00880075" w:rsidP="00B2378C">
      <w:pPr>
        <w:shd w:val="clear" w:color="auto" w:fill="FFFFFF"/>
        <w:tabs>
          <w:tab w:val="left" w:pos="709"/>
          <w:tab w:val="left" w:pos="1276"/>
          <w:tab w:val="left" w:pos="1418"/>
        </w:tabs>
        <w:jc w:val="both"/>
        <w:rPr>
          <w:sz w:val="26"/>
          <w:szCs w:val="26"/>
        </w:rPr>
      </w:pPr>
      <w:r w:rsidRPr="00B2378C">
        <w:rPr>
          <w:sz w:val="26"/>
          <w:szCs w:val="26"/>
        </w:rPr>
        <w:t xml:space="preserve"> </w:t>
      </w:r>
      <w:proofErr w:type="gramStart"/>
      <w:r w:rsidRPr="00B2378C">
        <w:rPr>
          <w:sz w:val="26"/>
          <w:szCs w:val="26"/>
        </w:rPr>
        <w:t>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w:t>
      </w:r>
      <w:r w:rsidR="00604758" w:rsidRPr="00B2378C">
        <w:rPr>
          <w:sz w:val="26"/>
          <w:szCs w:val="26"/>
        </w:rPr>
        <w:t xml:space="preserve"> в дальнейшем совместно именуемые «Стороны»,</w:t>
      </w:r>
      <w:r w:rsidRPr="00B2378C">
        <w:rPr>
          <w:sz w:val="26"/>
          <w:szCs w:val="26"/>
        </w:rPr>
        <w:t xml:space="preserve"> </w:t>
      </w:r>
      <w:r w:rsidRPr="00B2378C">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B2378C">
        <w:rPr>
          <w:sz w:val="26"/>
          <w:szCs w:val="26"/>
        </w:rPr>
        <w:t xml:space="preserve"> заключили настоящий Договор о нижеследующем:</w:t>
      </w:r>
      <w:proofErr w:type="gramEnd"/>
    </w:p>
    <w:p w:rsidR="00C22337" w:rsidRPr="00B2378C" w:rsidRDefault="00C22337" w:rsidP="00B2378C">
      <w:pPr>
        <w:widowControl w:val="0"/>
        <w:shd w:val="clear" w:color="auto" w:fill="FFFFFF"/>
        <w:tabs>
          <w:tab w:val="left" w:pos="709"/>
          <w:tab w:val="left" w:pos="1276"/>
          <w:tab w:val="left" w:pos="1418"/>
        </w:tabs>
        <w:autoSpaceDE w:val="0"/>
        <w:autoSpaceDN w:val="0"/>
        <w:adjustRightInd w:val="0"/>
        <w:jc w:val="center"/>
        <w:rPr>
          <w:b/>
          <w:bCs/>
          <w:sz w:val="26"/>
          <w:szCs w:val="26"/>
        </w:rPr>
      </w:pPr>
    </w:p>
    <w:p w:rsidR="00880075" w:rsidRPr="00B2378C" w:rsidRDefault="00880075" w:rsidP="00B2378C">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0"/>
        <w:jc w:val="center"/>
        <w:rPr>
          <w:b/>
          <w:bCs/>
          <w:sz w:val="26"/>
          <w:szCs w:val="26"/>
        </w:rPr>
      </w:pPr>
      <w:r w:rsidRPr="00B2378C">
        <w:rPr>
          <w:b/>
          <w:bCs/>
          <w:sz w:val="26"/>
          <w:szCs w:val="26"/>
        </w:rPr>
        <w:t>Предмет и объем Договора</w:t>
      </w:r>
    </w:p>
    <w:p w:rsidR="007D19A0" w:rsidRPr="00B2378C" w:rsidRDefault="007D19A0" w:rsidP="00B2378C">
      <w:pPr>
        <w:widowControl w:val="0"/>
        <w:shd w:val="clear" w:color="auto" w:fill="FFFFFF"/>
        <w:tabs>
          <w:tab w:val="left" w:pos="709"/>
          <w:tab w:val="left" w:pos="1276"/>
          <w:tab w:val="left" w:pos="1418"/>
        </w:tabs>
        <w:autoSpaceDE w:val="0"/>
        <w:autoSpaceDN w:val="0"/>
        <w:adjustRightInd w:val="0"/>
        <w:rPr>
          <w:b/>
          <w:bCs/>
          <w:sz w:val="26"/>
          <w:szCs w:val="26"/>
        </w:rPr>
      </w:pPr>
    </w:p>
    <w:p w:rsidR="00880075" w:rsidRPr="00B2378C" w:rsidRDefault="00880075" w:rsidP="00B2378C">
      <w:pPr>
        <w:numPr>
          <w:ilvl w:val="1"/>
          <w:numId w:val="5"/>
        </w:numPr>
        <w:shd w:val="clear" w:color="auto" w:fill="FFFFFF"/>
        <w:tabs>
          <w:tab w:val="left" w:pos="0"/>
          <w:tab w:val="left" w:pos="709"/>
          <w:tab w:val="left" w:pos="1276"/>
          <w:tab w:val="left" w:pos="1418"/>
        </w:tabs>
        <w:ind w:left="0" w:firstLine="0"/>
        <w:jc w:val="both"/>
        <w:rPr>
          <w:sz w:val="26"/>
          <w:szCs w:val="26"/>
        </w:rPr>
      </w:pPr>
      <w:r w:rsidRPr="00B2378C">
        <w:rPr>
          <w:sz w:val="26"/>
          <w:szCs w:val="26"/>
        </w:rPr>
        <w:t xml:space="preserve">По настоящему Договору Подрядчик обязуется по заданию Заказчика </w:t>
      </w:r>
      <w:r w:rsidR="00282FA6" w:rsidRPr="00B2378C">
        <w:rPr>
          <w:sz w:val="26"/>
          <w:szCs w:val="26"/>
        </w:rPr>
        <w:t>выполнить</w:t>
      </w:r>
      <w:r w:rsidRPr="00B2378C">
        <w:rPr>
          <w:sz w:val="26"/>
          <w:szCs w:val="26"/>
        </w:rPr>
        <w:t xml:space="preserve"> работы по (</w:t>
      </w:r>
      <w:r w:rsidRPr="00B2378C">
        <w:rPr>
          <w:i/>
          <w:iCs/>
          <w:sz w:val="26"/>
          <w:szCs w:val="26"/>
        </w:rPr>
        <w:t>указать нужное):</w:t>
      </w:r>
      <w:r w:rsidRPr="00B2378C">
        <w:rPr>
          <w:sz w:val="26"/>
          <w:szCs w:val="26"/>
        </w:rPr>
        <w:t xml:space="preserve"> </w:t>
      </w:r>
      <w:r w:rsidRPr="00B2378C">
        <w:rPr>
          <w:i/>
          <w:iCs/>
          <w:sz w:val="26"/>
          <w:szCs w:val="26"/>
        </w:rPr>
        <w:t>строительству, реконструкции, комплексному техническому перевооружению и реконструкции</w:t>
      </w:r>
      <w:r w:rsidRPr="00B2378C">
        <w:rPr>
          <w:sz w:val="26"/>
          <w:szCs w:val="26"/>
        </w:rPr>
        <w:t xml:space="preserve"> объекта (наименование и место нахождения объекта строительства по титулу инвестиционной программы) и сдать результат Заказчику, а Заказчик обязуется принять результат работ и оплатить его в порядке, предусмотренном Договором.</w:t>
      </w:r>
    </w:p>
    <w:p w:rsidR="00880075" w:rsidRPr="00B2378C" w:rsidRDefault="007D19A0" w:rsidP="00B2378C">
      <w:pPr>
        <w:numPr>
          <w:ilvl w:val="1"/>
          <w:numId w:val="5"/>
        </w:numPr>
        <w:shd w:val="clear" w:color="auto" w:fill="FFFFFF"/>
        <w:tabs>
          <w:tab w:val="left" w:pos="709"/>
          <w:tab w:val="left" w:pos="1142"/>
          <w:tab w:val="left" w:pos="1276"/>
          <w:tab w:val="left" w:pos="1418"/>
        </w:tabs>
        <w:ind w:left="0" w:firstLine="0"/>
        <w:jc w:val="both"/>
        <w:rPr>
          <w:sz w:val="26"/>
          <w:szCs w:val="26"/>
        </w:rPr>
      </w:pPr>
      <w:r w:rsidRPr="00B2378C">
        <w:rPr>
          <w:sz w:val="26"/>
          <w:szCs w:val="26"/>
        </w:rPr>
        <w:t xml:space="preserve"> </w:t>
      </w:r>
      <w:r w:rsidR="00C01574" w:rsidRPr="00B2378C">
        <w:rPr>
          <w:sz w:val="26"/>
          <w:szCs w:val="26"/>
        </w:rPr>
        <w:t>Конкретный п</w:t>
      </w:r>
      <w:r w:rsidR="009F3563" w:rsidRPr="00B2378C">
        <w:rPr>
          <w:sz w:val="26"/>
          <w:szCs w:val="26"/>
        </w:rPr>
        <w:t>еречень, объем работ и требования к их выполнению установлены Техническим заданием (приложение №</w:t>
      </w:r>
      <w:r w:rsidR="003E66F6" w:rsidRPr="00B2378C">
        <w:rPr>
          <w:sz w:val="26"/>
          <w:szCs w:val="26"/>
        </w:rPr>
        <w:t xml:space="preserve"> </w:t>
      </w:r>
      <w:r w:rsidR="00C25A11" w:rsidRPr="00B2378C">
        <w:rPr>
          <w:sz w:val="26"/>
          <w:szCs w:val="26"/>
        </w:rPr>
        <w:t>____</w:t>
      </w:r>
      <w:r w:rsidR="003E66F6" w:rsidRPr="00B2378C">
        <w:rPr>
          <w:sz w:val="26"/>
          <w:szCs w:val="26"/>
        </w:rPr>
        <w:t xml:space="preserve"> к настоящему договору).</w:t>
      </w:r>
      <w:r w:rsidR="003C70A5" w:rsidRPr="00B2378C">
        <w:rPr>
          <w:sz w:val="26"/>
          <w:szCs w:val="26"/>
        </w:rPr>
        <w:t xml:space="preserve">   </w:t>
      </w:r>
      <w:r w:rsidR="003E66F6" w:rsidRPr="00B2378C">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B2378C">
        <w:rPr>
          <w:sz w:val="26"/>
          <w:szCs w:val="26"/>
        </w:rPr>
        <w:t>на территории РФ</w:t>
      </w:r>
      <w:r w:rsidR="003E66F6" w:rsidRPr="00B2378C">
        <w:rPr>
          <w:sz w:val="26"/>
          <w:szCs w:val="26"/>
        </w:rPr>
        <w:t xml:space="preserve">, устанавливающей комплекс норм, правил, положений, требований, обязательных при выполнении данных работ. </w:t>
      </w:r>
    </w:p>
    <w:p w:rsidR="000B4ABA" w:rsidRPr="00B2378C" w:rsidRDefault="000B4ABA" w:rsidP="00B2378C">
      <w:pPr>
        <w:numPr>
          <w:ilvl w:val="1"/>
          <w:numId w:val="5"/>
        </w:numPr>
        <w:shd w:val="clear" w:color="auto" w:fill="FFFFFF"/>
        <w:tabs>
          <w:tab w:val="clear" w:pos="2145"/>
          <w:tab w:val="num" w:pos="0"/>
          <w:tab w:val="left" w:pos="709"/>
          <w:tab w:val="left" w:pos="900"/>
          <w:tab w:val="left" w:pos="1276"/>
          <w:tab w:val="left" w:pos="1418"/>
        </w:tabs>
        <w:ind w:left="0" w:firstLine="0"/>
        <w:jc w:val="both"/>
        <w:rPr>
          <w:sz w:val="26"/>
          <w:szCs w:val="26"/>
        </w:rPr>
      </w:pPr>
      <w:r w:rsidRPr="00B2378C">
        <w:rPr>
          <w:sz w:val="26"/>
          <w:szCs w:val="26"/>
        </w:rPr>
        <w:t>Настоящий Договор заключается в целях исполнения обязательств Заказчика по технологическому присоединению заявителя ______________________________________________________________________,</w:t>
      </w:r>
    </w:p>
    <w:p w:rsidR="000B4ABA" w:rsidRPr="00B2378C" w:rsidRDefault="000B4ABA" w:rsidP="00B2378C">
      <w:pPr>
        <w:shd w:val="clear" w:color="auto" w:fill="FFFFFF"/>
        <w:tabs>
          <w:tab w:val="left" w:pos="709"/>
          <w:tab w:val="left" w:pos="900"/>
          <w:tab w:val="num" w:pos="993"/>
          <w:tab w:val="left" w:pos="1276"/>
          <w:tab w:val="left" w:pos="1418"/>
        </w:tabs>
        <w:jc w:val="both"/>
        <w:rPr>
          <w:sz w:val="26"/>
          <w:szCs w:val="26"/>
        </w:rPr>
      </w:pPr>
      <w:r w:rsidRPr="00B2378C">
        <w:rPr>
          <w:sz w:val="26"/>
          <w:szCs w:val="26"/>
        </w:rPr>
        <w:t xml:space="preserve">                  (указывается  ФИО, наименование организации,  объект)</w:t>
      </w:r>
    </w:p>
    <w:p w:rsidR="000B4ABA" w:rsidRPr="00B2378C" w:rsidRDefault="000B4ABA" w:rsidP="00B2378C">
      <w:pPr>
        <w:shd w:val="clear" w:color="auto" w:fill="FFFFFF"/>
        <w:tabs>
          <w:tab w:val="left" w:pos="709"/>
          <w:tab w:val="left" w:pos="900"/>
          <w:tab w:val="num" w:pos="993"/>
          <w:tab w:val="left" w:pos="1276"/>
          <w:tab w:val="left" w:pos="1418"/>
        </w:tabs>
        <w:jc w:val="both"/>
        <w:rPr>
          <w:sz w:val="26"/>
          <w:szCs w:val="26"/>
        </w:rPr>
      </w:pPr>
      <w:r w:rsidRPr="00B2378C">
        <w:rPr>
          <w:sz w:val="26"/>
          <w:szCs w:val="26"/>
        </w:rPr>
        <w:t>к электрическим сетям Заказчика по договору  на ТП №____ от ________».</w:t>
      </w:r>
    </w:p>
    <w:p w:rsidR="00C22337" w:rsidRPr="00B2378C" w:rsidRDefault="00C22337" w:rsidP="00B2378C">
      <w:pPr>
        <w:shd w:val="clear" w:color="auto" w:fill="FFFFFF"/>
        <w:tabs>
          <w:tab w:val="left" w:pos="709"/>
          <w:tab w:val="left" w:pos="1276"/>
          <w:tab w:val="left" w:pos="1418"/>
        </w:tabs>
        <w:jc w:val="center"/>
        <w:rPr>
          <w:b/>
          <w:bCs/>
          <w:sz w:val="26"/>
          <w:szCs w:val="26"/>
        </w:rPr>
      </w:pPr>
    </w:p>
    <w:p w:rsidR="00880075" w:rsidRPr="00B2378C" w:rsidRDefault="00880075" w:rsidP="00B2378C">
      <w:pPr>
        <w:numPr>
          <w:ilvl w:val="0"/>
          <w:numId w:val="5"/>
        </w:numPr>
        <w:shd w:val="clear" w:color="auto" w:fill="FFFFFF"/>
        <w:tabs>
          <w:tab w:val="clear" w:pos="720"/>
          <w:tab w:val="left" w:pos="709"/>
          <w:tab w:val="left" w:pos="1276"/>
          <w:tab w:val="left" w:pos="1418"/>
        </w:tabs>
        <w:ind w:left="0" w:firstLine="0"/>
        <w:jc w:val="center"/>
        <w:rPr>
          <w:b/>
          <w:bCs/>
          <w:sz w:val="26"/>
          <w:szCs w:val="26"/>
        </w:rPr>
      </w:pPr>
      <w:r w:rsidRPr="00B2378C">
        <w:rPr>
          <w:b/>
          <w:bCs/>
          <w:sz w:val="26"/>
          <w:szCs w:val="26"/>
        </w:rPr>
        <w:t>Сроки выполнения работ</w:t>
      </w:r>
    </w:p>
    <w:p w:rsidR="007D19A0" w:rsidRPr="00B2378C" w:rsidRDefault="00880075" w:rsidP="00B2378C">
      <w:pPr>
        <w:numPr>
          <w:ilvl w:val="1"/>
          <w:numId w:val="5"/>
        </w:numPr>
        <w:shd w:val="clear" w:color="auto" w:fill="FFFFFF"/>
        <w:tabs>
          <w:tab w:val="clear" w:pos="2145"/>
          <w:tab w:val="num" w:pos="0"/>
          <w:tab w:val="left" w:pos="709"/>
          <w:tab w:val="left" w:pos="1080"/>
          <w:tab w:val="left" w:pos="1276"/>
          <w:tab w:val="left" w:pos="1418"/>
        </w:tabs>
        <w:ind w:left="0" w:firstLine="0"/>
        <w:jc w:val="both"/>
        <w:rPr>
          <w:b/>
          <w:i/>
          <w:sz w:val="26"/>
          <w:szCs w:val="26"/>
        </w:rPr>
      </w:pPr>
      <w:r w:rsidRPr="00B2378C">
        <w:rPr>
          <w:b/>
          <w:i/>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B2378C">
        <w:rPr>
          <w:b/>
          <w:i/>
          <w:sz w:val="26"/>
          <w:szCs w:val="26"/>
        </w:rPr>
        <w:t xml:space="preserve"> №</w:t>
      </w:r>
      <w:r w:rsidRPr="00B2378C">
        <w:rPr>
          <w:b/>
          <w:i/>
          <w:sz w:val="26"/>
          <w:szCs w:val="26"/>
        </w:rPr>
        <w:t xml:space="preserve"> </w:t>
      </w:r>
      <w:r w:rsidR="003952C5" w:rsidRPr="00B2378C">
        <w:rPr>
          <w:b/>
          <w:i/>
          <w:sz w:val="26"/>
          <w:szCs w:val="26"/>
        </w:rPr>
        <w:t>___</w:t>
      </w:r>
      <w:r w:rsidRPr="00B2378C">
        <w:rPr>
          <w:b/>
          <w:i/>
          <w:sz w:val="26"/>
          <w:szCs w:val="26"/>
        </w:rPr>
        <w:t xml:space="preserve"> к настоящему Договору</w:t>
      </w:r>
      <w:r w:rsidR="00ED1286" w:rsidRPr="00B2378C">
        <w:rPr>
          <w:b/>
          <w:i/>
          <w:sz w:val="26"/>
          <w:szCs w:val="26"/>
        </w:rPr>
        <w:t>)</w:t>
      </w:r>
      <w:r w:rsidRPr="00B2378C">
        <w:rPr>
          <w:b/>
          <w:i/>
          <w:sz w:val="26"/>
          <w:szCs w:val="26"/>
        </w:rPr>
        <w:t xml:space="preserve"> с указанными в нем мероприятиями</w:t>
      </w:r>
      <w:r w:rsidR="00C22337" w:rsidRPr="00B2378C">
        <w:rPr>
          <w:b/>
          <w:i/>
          <w:sz w:val="26"/>
          <w:szCs w:val="26"/>
        </w:rPr>
        <w:t>,</w:t>
      </w:r>
      <w:r w:rsidRPr="00B2378C">
        <w:rPr>
          <w:b/>
          <w:i/>
          <w:sz w:val="26"/>
          <w:szCs w:val="26"/>
        </w:rPr>
        <w:t xml:space="preserve"> сроками</w:t>
      </w:r>
      <w:r w:rsidR="00C22337" w:rsidRPr="00B2378C">
        <w:rPr>
          <w:b/>
          <w:i/>
          <w:sz w:val="26"/>
          <w:szCs w:val="26"/>
        </w:rPr>
        <w:t xml:space="preserve"> </w:t>
      </w:r>
      <w:r w:rsidR="0068673F" w:rsidRPr="00B2378C">
        <w:rPr>
          <w:b/>
          <w:i/>
          <w:sz w:val="26"/>
          <w:szCs w:val="26"/>
        </w:rPr>
        <w:t xml:space="preserve">(начальными, промежуточными и конечными) </w:t>
      </w:r>
      <w:r w:rsidR="00C22337" w:rsidRPr="00B2378C">
        <w:rPr>
          <w:b/>
          <w:i/>
          <w:sz w:val="26"/>
          <w:szCs w:val="26"/>
        </w:rPr>
        <w:t>и стоимост</w:t>
      </w:r>
      <w:r w:rsidR="00823985" w:rsidRPr="00B2378C">
        <w:rPr>
          <w:b/>
          <w:i/>
          <w:sz w:val="26"/>
          <w:szCs w:val="26"/>
        </w:rPr>
        <w:t>и работ</w:t>
      </w:r>
      <w:r w:rsidR="008B1F54" w:rsidRPr="00B2378C">
        <w:rPr>
          <w:b/>
          <w:i/>
          <w:sz w:val="26"/>
          <w:szCs w:val="26"/>
        </w:rPr>
        <w:t>.</w:t>
      </w:r>
    </w:p>
    <w:p w:rsidR="007D19A0" w:rsidRPr="00B2378C" w:rsidRDefault="00880075" w:rsidP="00B2378C">
      <w:pPr>
        <w:numPr>
          <w:ilvl w:val="1"/>
          <w:numId w:val="5"/>
        </w:numPr>
        <w:shd w:val="clear" w:color="auto" w:fill="FFFFFF"/>
        <w:tabs>
          <w:tab w:val="clear" w:pos="2145"/>
          <w:tab w:val="num" w:pos="0"/>
          <w:tab w:val="left" w:pos="709"/>
          <w:tab w:val="left" w:pos="1080"/>
          <w:tab w:val="left" w:pos="1276"/>
          <w:tab w:val="left" w:pos="1418"/>
        </w:tabs>
        <w:ind w:left="0" w:firstLine="0"/>
        <w:jc w:val="both"/>
        <w:rPr>
          <w:b/>
          <w:i/>
          <w:sz w:val="26"/>
          <w:szCs w:val="26"/>
        </w:rPr>
      </w:pPr>
      <w:r w:rsidRPr="00B2378C">
        <w:rPr>
          <w:b/>
          <w:i/>
          <w:sz w:val="26"/>
          <w:szCs w:val="26"/>
        </w:rPr>
        <w:t xml:space="preserve">Сроком завершения работ Подрядчиком на объекте является дата утверждения Заказчиком акта </w:t>
      </w:r>
      <w:r w:rsidR="00FD0C0B" w:rsidRPr="00B2378C">
        <w:rPr>
          <w:b/>
          <w:i/>
          <w:sz w:val="26"/>
          <w:szCs w:val="26"/>
        </w:rPr>
        <w:t xml:space="preserve">приемочной </w:t>
      </w:r>
      <w:r w:rsidRPr="00B2378C">
        <w:rPr>
          <w:b/>
          <w:i/>
          <w:sz w:val="26"/>
          <w:szCs w:val="26"/>
        </w:rPr>
        <w:t xml:space="preserve"> комиссии после проведения пусковых испытаний.</w:t>
      </w:r>
    </w:p>
    <w:p w:rsidR="00880075" w:rsidRPr="00B2378C" w:rsidRDefault="00880075" w:rsidP="00B2378C">
      <w:pPr>
        <w:numPr>
          <w:ilvl w:val="1"/>
          <w:numId w:val="5"/>
        </w:numPr>
        <w:shd w:val="clear" w:color="auto" w:fill="FFFFFF"/>
        <w:tabs>
          <w:tab w:val="clear" w:pos="2145"/>
          <w:tab w:val="num" w:pos="0"/>
          <w:tab w:val="left" w:pos="709"/>
          <w:tab w:val="left" w:pos="1080"/>
          <w:tab w:val="left" w:pos="1276"/>
          <w:tab w:val="left" w:pos="1418"/>
        </w:tabs>
        <w:ind w:left="0" w:firstLine="0"/>
        <w:jc w:val="both"/>
        <w:rPr>
          <w:b/>
          <w:i/>
          <w:sz w:val="26"/>
          <w:szCs w:val="26"/>
        </w:rPr>
      </w:pPr>
      <w:r w:rsidRPr="00B2378C">
        <w:rPr>
          <w:b/>
          <w:i/>
          <w:sz w:val="26"/>
          <w:szCs w:val="26"/>
        </w:rPr>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B2378C">
        <w:rPr>
          <w:b/>
          <w:i/>
          <w:sz w:val="26"/>
          <w:szCs w:val="26"/>
        </w:rPr>
        <w:t>г</w:t>
      </w:r>
      <w:proofErr w:type="gramEnd"/>
      <w:r w:rsidRPr="00B2378C">
        <w:rPr>
          <w:b/>
          <w:i/>
          <w:sz w:val="26"/>
          <w:szCs w:val="26"/>
        </w:rPr>
        <w:t>.</w:t>
      </w:r>
    </w:p>
    <w:p w:rsidR="00880075" w:rsidRPr="00B2378C" w:rsidRDefault="00880075" w:rsidP="00B2378C">
      <w:pPr>
        <w:widowControl w:val="0"/>
        <w:shd w:val="clear" w:color="auto" w:fill="FFFFFF"/>
        <w:tabs>
          <w:tab w:val="left" w:pos="709"/>
          <w:tab w:val="left" w:pos="1276"/>
          <w:tab w:val="left" w:pos="1418"/>
        </w:tabs>
        <w:autoSpaceDE w:val="0"/>
        <w:autoSpaceDN w:val="0"/>
        <w:adjustRightInd w:val="0"/>
        <w:jc w:val="both"/>
        <w:rPr>
          <w:b/>
          <w:bCs/>
          <w:i/>
          <w:sz w:val="26"/>
          <w:szCs w:val="26"/>
        </w:rPr>
      </w:pPr>
    </w:p>
    <w:p w:rsidR="00941813" w:rsidRPr="00B2378C" w:rsidRDefault="00880075" w:rsidP="00B2378C">
      <w:pPr>
        <w:numPr>
          <w:ilvl w:val="0"/>
          <w:numId w:val="6"/>
        </w:numPr>
        <w:shd w:val="clear" w:color="auto" w:fill="FFFFFF"/>
        <w:tabs>
          <w:tab w:val="left" w:pos="709"/>
          <w:tab w:val="left" w:pos="1276"/>
          <w:tab w:val="left" w:pos="1418"/>
        </w:tabs>
        <w:ind w:left="0" w:firstLine="0"/>
        <w:jc w:val="center"/>
        <w:rPr>
          <w:sz w:val="26"/>
          <w:szCs w:val="26"/>
        </w:rPr>
      </w:pPr>
      <w:r w:rsidRPr="00B2378C">
        <w:rPr>
          <w:b/>
          <w:bCs/>
          <w:sz w:val="26"/>
          <w:szCs w:val="26"/>
        </w:rPr>
        <w:lastRenderedPageBreak/>
        <w:t>Обязательства Подрядчика</w:t>
      </w:r>
    </w:p>
    <w:p w:rsidR="00941813" w:rsidRPr="00B2378C" w:rsidRDefault="00941813" w:rsidP="00B2378C">
      <w:pPr>
        <w:shd w:val="clear" w:color="auto" w:fill="FFFFFF"/>
        <w:tabs>
          <w:tab w:val="left" w:pos="709"/>
          <w:tab w:val="left" w:pos="1276"/>
          <w:tab w:val="left" w:pos="1418"/>
        </w:tabs>
        <w:rPr>
          <w:sz w:val="26"/>
          <w:szCs w:val="26"/>
        </w:rPr>
      </w:pPr>
      <w:r w:rsidRPr="00B2378C">
        <w:rPr>
          <w:sz w:val="26"/>
          <w:szCs w:val="26"/>
        </w:rPr>
        <w:t>По настоящему Договору Подрядчик обязуется:</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Выполнить все работы в объеме и сроки, предусмотренные Сводной таблицей стоимости работ</w:t>
      </w:r>
      <w:r w:rsidR="004B4F1C" w:rsidRPr="00B2378C">
        <w:rPr>
          <w:sz w:val="26"/>
          <w:szCs w:val="26"/>
        </w:rPr>
        <w:t xml:space="preserve"> </w:t>
      </w:r>
      <w:r w:rsidRPr="00B2378C">
        <w:rPr>
          <w:sz w:val="26"/>
          <w:szCs w:val="26"/>
        </w:rPr>
        <w:t xml:space="preserve">(приложение </w:t>
      </w:r>
      <w:r w:rsidR="003952C5" w:rsidRPr="00B2378C">
        <w:rPr>
          <w:sz w:val="26"/>
          <w:szCs w:val="26"/>
        </w:rPr>
        <w:t>____</w:t>
      </w:r>
      <w:r w:rsidRPr="00B2378C">
        <w:rPr>
          <w:sz w:val="26"/>
          <w:szCs w:val="26"/>
        </w:rPr>
        <w:t xml:space="preserve"> к настоящему Договору) и Графиком выполнения работ</w:t>
      </w:r>
      <w:r w:rsidR="004B4F1C" w:rsidRPr="00B2378C">
        <w:rPr>
          <w:sz w:val="26"/>
          <w:szCs w:val="26"/>
        </w:rPr>
        <w:t xml:space="preserve"> </w:t>
      </w:r>
      <w:r w:rsidRPr="00B2378C">
        <w:rPr>
          <w:sz w:val="26"/>
          <w:szCs w:val="26"/>
        </w:rPr>
        <w:t xml:space="preserve"> (приложение </w:t>
      </w:r>
      <w:r w:rsidR="003952C5" w:rsidRPr="00B2378C">
        <w:rPr>
          <w:sz w:val="26"/>
          <w:szCs w:val="26"/>
        </w:rPr>
        <w:t>_____</w:t>
      </w:r>
      <w:r w:rsidRPr="00B2378C">
        <w:rPr>
          <w:sz w:val="26"/>
          <w:szCs w:val="26"/>
        </w:rPr>
        <w:t xml:space="preserve"> к настоящему Договору) и с</w:t>
      </w:r>
      <w:r w:rsidR="00941813" w:rsidRPr="00B2378C">
        <w:rPr>
          <w:sz w:val="26"/>
          <w:szCs w:val="26"/>
        </w:rPr>
        <w:t>дать результат работы Заказчику.</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 xml:space="preserve">Перед началом работ обеспечить получение в уполномоченных органах государственной власти разрешения на строительство (указывается, в случае </w:t>
      </w:r>
      <w:r w:rsidR="002A0896" w:rsidRPr="00B2378C">
        <w:rPr>
          <w:sz w:val="26"/>
          <w:szCs w:val="26"/>
        </w:rPr>
        <w:t xml:space="preserve">работ по новому строительству, </w:t>
      </w:r>
      <w:r w:rsidRPr="00B2378C">
        <w:rPr>
          <w:sz w:val="26"/>
          <w:szCs w:val="26"/>
        </w:rPr>
        <w:t>если данная обязанность не возложена на Заказчика).</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 (указывается в случае, если данная обязанност</w:t>
      </w:r>
      <w:r w:rsidR="004B2684" w:rsidRPr="00B2378C">
        <w:rPr>
          <w:sz w:val="26"/>
          <w:szCs w:val="26"/>
        </w:rPr>
        <w:t xml:space="preserve">ь не возложена на Заказчика). </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 xml:space="preserve">Поставить на </w:t>
      </w:r>
      <w:proofErr w:type="spellStart"/>
      <w:r w:rsidRPr="00B2378C">
        <w:rPr>
          <w:sz w:val="26"/>
          <w:szCs w:val="26"/>
        </w:rPr>
        <w:t>приобъектный</w:t>
      </w:r>
      <w:proofErr w:type="spellEnd"/>
      <w:r w:rsidRPr="00B2378C">
        <w:rPr>
          <w:sz w:val="26"/>
          <w:szCs w:val="26"/>
        </w:rPr>
        <w:t xml:space="preserve"> склад </w:t>
      </w:r>
      <w:r w:rsidRPr="00970173">
        <w:rPr>
          <w:i/>
          <w:sz w:val="26"/>
          <w:szCs w:val="26"/>
        </w:rPr>
        <w:t>(склад расп</w:t>
      </w:r>
      <w:r w:rsidR="00811E95" w:rsidRPr="00970173">
        <w:rPr>
          <w:i/>
          <w:sz w:val="26"/>
          <w:szCs w:val="26"/>
        </w:rPr>
        <w:t>оложен___</w:t>
      </w:r>
      <w:r w:rsidRPr="00970173">
        <w:rPr>
          <w:i/>
          <w:sz w:val="26"/>
          <w:szCs w:val="26"/>
        </w:rPr>
        <w:t>)</w:t>
      </w:r>
      <w:r w:rsidRPr="00B2378C">
        <w:rPr>
          <w:sz w:val="26"/>
          <w:szCs w:val="26"/>
        </w:rPr>
        <w:t xml:space="preserve"> материалы и оборудование</w:t>
      </w:r>
      <w:r w:rsidR="00ED1286" w:rsidRPr="00B2378C">
        <w:rPr>
          <w:sz w:val="26"/>
          <w:szCs w:val="26"/>
        </w:rPr>
        <w:t>,</w:t>
      </w:r>
      <w:r w:rsidR="00E442FF" w:rsidRPr="00B2378C">
        <w:rPr>
          <w:sz w:val="26"/>
          <w:szCs w:val="26"/>
        </w:rPr>
        <w:t xml:space="preserve"> </w:t>
      </w:r>
      <w:r w:rsidRPr="00B2378C">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B2378C">
        <w:rPr>
          <w:sz w:val="26"/>
          <w:szCs w:val="26"/>
        </w:rPr>
        <w:t>8</w:t>
      </w:r>
      <w:r w:rsidRPr="00B2378C">
        <w:rPr>
          <w:sz w:val="26"/>
          <w:szCs w:val="26"/>
        </w:rPr>
        <w:t xml:space="preserve"> настоящего Договора. После окончания работы представить Заказчику отчет о расходовании материалов. </w:t>
      </w:r>
    </w:p>
    <w:p w:rsidR="004B2684" w:rsidRPr="00970173"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i/>
          <w:sz w:val="26"/>
          <w:szCs w:val="26"/>
        </w:rPr>
      </w:pPr>
      <w:r w:rsidRPr="00B2378C">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B2378C">
        <w:rPr>
          <w:sz w:val="26"/>
          <w:szCs w:val="26"/>
        </w:rPr>
        <w:t xml:space="preserve"> </w:t>
      </w:r>
      <w:r w:rsidR="00937030" w:rsidRPr="00970173">
        <w:rPr>
          <w:i/>
          <w:sz w:val="26"/>
          <w:szCs w:val="26"/>
        </w:rPr>
        <w:t xml:space="preserve">(Указывается </w:t>
      </w:r>
      <w:r w:rsidR="007B47EC" w:rsidRPr="00970173">
        <w:rPr>
          <w:i/>
          <w:sz w:val="26"/>
          <w:szCs w:val="26"/>
        </w:rPr>
        <w:t>в случае необходимости)</w:t>
      </w:r>
      <w:r w:rsidR="0068144B" w:rsidRPr="00970173">
        <w:rPr>
          <w:i/>
          <w:sz w:val="26"/>
          <w:szCs w:val="26"/>
        </w:rPr>
        <w:t>.</w:t>
      </w:r>
    </w:p>
    <w:p w:rsidR="004B2684" w:rsidRDefault="007F1E23"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Письменно с</w:t>
      </w:r>
      <w:r w:rsidR="00880075" w:rsidRPr="00B2378C">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B2378C">
        <w:rPr>
          <w:sz w:val="26"/>
          <w:szCs w:val="26"/>
        </w:rPr>
        <w:t>поставку по договору.</w:t>
      </w:r>
    </w:p>
    <w:p w:rsidR="008A1677" w:rsidRPr="008A1677" w:rsidRDefault="008A1677" w:rsidP="00B2378C">
      <w:pPr>
        <w:numPr>
          <w:ilvl w:val="1"/>
          <w:numId w:val="7"/>
        </w:numPr>
        <w:shd w:val="clear" w:color="auto" w:fill="FFFFFF"/>
        <w:tabs>
          <w:tab w:val="clear" w:pos="2130"/>
          <w:tab w:val="num" w:pos="0"/>
          <w:tab w:val="left" w:pos="709"/>
          <w:tab w:val="left" w:pos="1276"/>
          <w:tab w:val="left" w:pos="1418"/>
        </w:tabs>
        <w:ind w:left="0" w:firstLine="0"/>
        <w:jc w:val="both"/>
        <w:rPr>
          <w:i/>
          <w:sz w:val="26"/>
          <w:szCs w:val="26"/>
        </w:rPr>
      </w:pPr>
      <w:r w:rsidRPr="00CD6E0F">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CD6E0F">
        <w:rPr>
          <w:sz w:val="26"/>
          <w:szCs w:val="26"/>
        </w:rPr>
        <w:t>м-</w:t>
      </w:r>
      <w:proofErr w:type="gramEnd"/>
      <w:r w:rsidRPr="00CD6E0F">
        <w:rPr>
          <w:sz w:val="26"/>
          <w:szCs w:val="26"/>
        </w:rPr>
        <w:t xml:space="preserve"> однодневок», по форме согласно приложению №</w:t>
      </w:r>
      <w:r>
        <w:rPr>
          <w:sz w:val="26"/>
          <w:szCs w:val="26"/>
        </w:rPr>
        <w:t>____</w:t>
      </w:r>
      <w:r w:rsidRPr="00CD6E0F">
        <w:rPr>
          <w:sz w:val="26"/>
          <w:szCs w:val="26"/>
        </w:rPr>
        <w:t xml:space="preserve"> к договору </w:t>
      </w:r>
      <w:r w:rsidRPr="008A1677">
        <w:rPr>
          <w:i/>
          <w:sz w:val="26"/>
          <w:szCs w:val="26"/>
        </w:rPr>
        <w:t>(указывается, в договорах на сумму свыше 500 тыс. руб. без учета НДС и, одновременно, сроком более 3 (трех) месяцев).</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w:t>
      </w:r>
      <w:r w:rsidR="00970BC1" w:rsidRPr="00B2378C">
        <w:rPr>
          <w:sz w:val="26"/>
          <w:szCs w:val="26"/>
        </w:rPr>
        <w:t xml:space="preserve"> </w:t>
      </w:r>
      <w:r w:rsidRPr="00B2378C">
        <w:rPr>
          <w:sz w:val="26"/>
          <w:szCs w:val="26"/>
        </w:rPr>
        <w:t>и другое имущество.</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 (указывается, в случае если данная обязанность не возложена на Заказчика).</w:t>
      </w:r>
    </w:p>
    <w:p w:rsidR="003563B1" w:rsidRPr="00B2378C" w:rsidRDefault="003563B1" w:rsidP="00B2378C">
      <w:pPr>
        <w:numPr>
          <w:ilvl w:val="1"/>
          <w:numId w:val="7"/>
        </w:numPr>
        <w:shd w:val="clear" w:color="auto" w:fill="FFFFFF"/>
        <w:tabs>
          <w:tab w:val="clear" w:pos="2130"/>
          <w:tab w:val="left" w:pos="709"/>
          <w:tab w:val="left" w:pos="851"/>
          <w:tab w:val="left" w:pos="1276"/>
          <w:tab w:val="left" w:pos="1418"/>
        </w:tabs>
        <w:ind w:left="0" w:firstLine="0"/>
        <w:jc w:val="both"/>
        <w:rPr>
          <w:sz w:val="26"/>
          <w:szCs w:val="26"/>
        </w:rPr>
      </w:pPr>
      <w:r w:rsidRPr="00B2378C">
        <w:rPr>
          <w:sz w:val="26"/>
          <w:szCs w:val="26"/>
        </w:rPr>
        <w:t xml:space="preserve">Передать Заказчику в соответствии с требованиями </w:t>
      </w:r>
      <w:proofErr w:type="spellStart"/>
      <w:r w:rsidRPr="00B2378C">
        <w:rPr>
          <w:sz w:val="26"/>
          <w:szCs w:val="26"/>
        </w:rPr>
        <w:t>п.п</w:t>
      </w:r>
      <w:proofErr w:type="spellEnd"/>
      <w:r w:rsidRPr="00B2378C">
        <w:rPr>
          <w:sz w:val="26"/>
          <w:szCs w:val="26"/>
        </w:rPr>
        <w:t xml:space="preserve">.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w:t>
      </w:r>
      <w:r w:rsidRPr="00B2378C">
        <w:rPr>
          <w:sz w:val="26"/>
          <w:szCs w:val="26"/>
        </w:rPr>
        <w:lastRenderedPageBreak/>
        <w:t>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акты об освидетельствовании скрытых работ и акты о промежуточной приемке отдельных ответственных конструкций….;</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акты об индивидуальных испытаниях смонтированного оборудования….;</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B2378C" w:rsidRDefault="003563B1" w:rsidP="00B2378C">
      <w:pPr>
        <w:shd w:val="clear" w:color="auto" w:fill="FFFFFF"/>
        <w:tabs>
          <w:tab w:val="left" w:pos="709"/>
          <w:tab w:val="left" w:pos="851"/>
          <w:tab w:val="left" w:pos="1276"/>
          <w:tab w:val="left" w:pos="1418"/>
        </w:tabs>
        <w:jc w:val="both"/>
        <w:rPr>
          <w:sz w:val="26"/>
          <w:szCs w:val="26"/>
        </w:rPr>
      </w:pPr>
      <w:r w:rsidRPr="00B2378C">
        <w:rPr>
          <w:sz w:val="26"/>
          <w:szCs w:val="26"/>
        </w:rPr>
        <w:t xml:space="preserve">Всю исполнительную документацию, касающуюся эксплуатации и использования объекта в срок, не позднее __.__.20__ г. </w:t>
      </w:r>
    </w:p>
    <w:p w:rsidR="006C6D8A"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Незамедлительно известить Заказчика и до получения от него указаний приостановить работы при обнаружении:</w:t>
      </w:r>
      <w:r w:rsidR="004B2684" w:rsidRPr="00B2378C">
        <w:rPr>
          <w:sz w:val="26"/>
          <w:szCs w:val="26"/>
        </w:rPr>
        <w:t xml:space="preserve">  </w:t>
      </w:r>
      <w:r w:rsidR="006C6D8A" w:rsidRPr="00B2378C">
        <w:rPr>
          <w:sz w:val="26"/>
          <w:szCs w:val="26"/>
        </w:rPr>
        <w:t xml:space="preserve">                                     </w:t>
      </w:r>
    </w:p>
    <w:p w:rsidR="00B2378C" w:rsidRPr="00B2378C"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возможности неблагоприятных для Заказчика последствий выполнения его указаний о способе выполнения работы</w:t>
      </w:r>
      <w:r w:rsidR="006C6D8A" w:rsidRPr="00B2378C">
        <w:rPr>
          <w:sz w:val="26"/>
          <w:szCs w:val="26"/>
        </w:rPr>
        <w:t xml:space="preserve">;  </w:t>
      </w:r>
    </w:p>
    <w:p w:rsidR="00B2378C" w:rsidRPr="00B2378C"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иных,</w:t>
      </w:r>
      <w:r w:rsidR="006C6D8A" w:rsidRPr="00B2378C">
        <w:rPr>
          <w:sz w:val="26"/>
          <w:szCs w:val="26"/>
        </w:rPr>
        <w:t xml:space="preserve"> </w:t>
      </w:r>
      <w:r w:rsidRPr="00B2378C">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B2378C"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иных обстоятельств, способных повлечь за собой изменение сроков или стоимости выполняемых работ.</w:t>
      </w:r>
    </w:p>
    <w:p w:rsidR="006C6D8A" w:rsidRPr="00B2378C" w:rsidRDefault="007F1E23"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По письменным запросам Заказчика предоставлять информацию и обосновывающие документы не позднее 10 (десяти) дней со дня поступления запроса.</w:t>
      </w:r>
      <w:r w:rsidR="00880075" w:rsidRPr="00B2378C">
        <w:rPr>
          <w:sz w:val="26"/>
          <w:szCs w:val="26"/>
        </w:rPr>
        <w:t xml:space="preserve"> </w:t>
      </w:r>
    </w:p>
    <w:p w:rsidR="006C6D8A"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Выполнить в полном объеме все свои обязательства, предусмотренные в других разделах настоящего Договора.</w:t>
      </w:r>
    </w:p>
    <w:p w:rsidR="006C6D8A" w:rsidRPr="00B2378C" w:rsidRDefault="00C30076"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Перед началом работ, в случае необходимости,  обеспечить п</w:t>
      </w:r>
      <w:r w:rsidR="00560CA4" w:rsidRPr="00B2378C">
        <w:rPr>
          <w:sz w:val="26"/>
          <w:szCs w:val="26"/>
        </w:rPr>
        <w:t xml:space="preserve">олучение необходимых разрешений </w:t>
      </w:r>
      <w:r w:rsidRPr="00B2378C">
        <w:rPr>
          <w:sz w:val="26"/>
          <w:szCs w:val="26"/>
        </w:rPr>
        <w:t xml:space="preserve">на использование прилегающей к строительной площадке территории для целей выполнения работ.  </w:t>
      </w:r>
    </w:p>
    <w:p w:rsidR="007F57AC" w:rsidRPr="00B2378C" w:rsidRDefault="007F57AC"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B2378C" w:rsidRDefault="00095659" w:rsidP="00B2378C">
      <w:pPr>
        <w:numPr>
          <w:ilvl w:val="1"/>
          <w:numId w:val="7"/>
        </w:numPr>
        <w:tabs>
          <w:tab w:val="clear" w:pos="2130"/>
          <w:tab w:val="num" w:pos="0"/>
          <w:tab w:val="left" w:pos="709"/>
          <w:tab w:val="left" w:pos="1276"/>
          <w:tab w:val="left" w:pos="1418"/>
        </w:tabs>
        <w:ind w:left="0" w:firstLine="0"/>
        <w:jc w:val="both"/>
        <w:rPr>
          <w:sz w:val="26"/>
          <w:szCs w:val="26"/>
        </w:rPr>
      </w:pPr>
      <w:r w:rsidRPr="00B2378C">
        <w:rPr>
          <w:sz w:val="26"/>
          <w:szCs w:val="26"/>
        </w:rPr>
        <w:t xml:space="preserve">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Pr="00B2378C">
        <w:rPr>
          <w:sz w:val="26"/>
          <w:szCs w:val="26"/>
        </w:rPr>
        <w:t xml:space="preserve">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w:t>
      </w:r>
      <w:r w:rsidRPr="00B2378C">
        <w:rPr>
          <w:sz w:val="26"/>
          <w:szCs w:val="26"/>
        </w:rPr>
        <w:lastRenderedPageBreak/>
        <w:t>изменений.</w:t>
      </w:r>
      <w:proofErr w:type="gramEnd"/>
      <w:r w:rsidRPr="00B2378C">
        <w:rPr>
          <w:sz w:val="26"/>
          <w:szCs w:val="26"/>
        </w:rPr>
        <w:t xml:space="preserve">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w:t>
      </w:r>
      <w:proofErr w:type="gramStart"/>
      <w:r w:rsidRPr="00B2378C">
        <w:rPr>
          <w:sz w:val="26"/>
          <w:szCs w:val="26"/>
        </w:rPr>
        <w:t>этом</w:t>
      </w:r>
      <w:proofErr w:type="gramEnd"/>
      <w:r w:rsidRPr="00B2378C">
        <w:rPr>
          <w:sz w:val="26"/>
          <w:szCs w:val="26"/>
        </w:rPr>
        <w:t xml:space="preserve">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B2378C" w:rsidRDefault="00BA6791" w:rsidP="00B2378C">
      <w:pPr>
        <w:widowControl w:val="0"/>
        <w:numPr>
          <w:ilvl w:val="1"/>
          <w:numId w:val="7"/>
        </w:numPr>
        <w:shd w:val="clear" w:color="auto" w:fill="FFFFFF"/>
        <w:tabs>
          <w:tab w:val="clear" w:pos="2130"/>
          <w:tab w:val="num" w:pos="0"/>
          <w:tab w:val="left" w:pos="709"/>
          <w:tab w:val="left" w:pos="900"/>
          <w:tab w:val="left" w:pos="1276"/>
          <w:tab w:val="left" w:pos="1418"/>
        </w:tabs>
        <w:ind w:left="0" w:firstLine="0"/>
        <w:jc w:val="both"/>
        <w:rPr>
          <w:sz w:val="26"/>
          <w:szCs w:val="26"/>
        </w:rPr>
      </w:pPr>
      <w:proofErr w:type="gramStart"/>
      <w:r w:rsidRPr="00B2378C">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BA6791" w:rsidRPr="00B2378C" w:rsidRDefault="00BA6791" w:rsidP="00B2378C">
      <w:pPr>
        <w:widowControl w:val="0"/>
        <w:shd w:val="clear" w:color="auto" w:fill="FFFFFF"/>
        <w:tabs>
          <w:tab w:val="left" w:pos="709"/>
          <w:tab w:val="left" w:pos="900"/>
          <w:tab w:val="left" w:pos="1276"/>
          <w:tab w:val="left" w:pos="1418"/>
        </w:tabs>
        <w:jc w:val="both"/>
        <w:rPr>
          <w:i/>
          <w:sz w:val="26"/>
          <w:szCs w:val="26"/>
        </w:rPr>
      </w:pPr>
      <w:r w:rsidRPr="00B2378C">
        <w:rPr>
          <w:i/>
          <w:color w:val="0000FF"/>
          <w:sz w:val="26"/>
          <w:szCs w:val="26"/>
        </w:rPr>
        <w:t>(в договор могут быть включены иные обязанности подрядчика в соответствии с условиями Технического задания)</w:t>
      </w:r>
    </w:p>
    <w:p w:rsidR="007F57AC" w:rsidRPr="00B2378C" w:rsidRDefault="007F57AC" w:rsidP="00B2378C">
      <w:pPr>
        <w:widowControl w:val="0"/>
        <w:shd w:val="clear" w:color="auto" w:fill="FFFFFF"/>
        <w:tabs>
          <w:tab w:val="left" w:pos="709"/>
          <w:tab w:val="left" w:pos="1276"/>
          <w:tab w:val="left" w:pos="1418"/>
        </w:tabs>
        <w:jc w:val="both"/>
        <w:rPr>
          <w:sz w:val="26"/>
          <w:szCs w:val="26"/>
        </w:rPr>
      </w:pP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Обязательства Заказчика</w:t>
      </w:r>
    </w:p>
    <w:p w:rsidR="000F598A" w:rsidRPr="00B2378C" w:rsidRDefault="000F598A" w:rsidP="00B2378C">
      <w:pPr>
        <w:widowControl w:val="0"/>
        <w:shd w:val="clear" w:color="auto" w:fill="FFFFFF"/>
        <w:tabs>
          <w:tab w:val="left" w:pos="709"/>
          <w:tab w:val="left" w:pos="1276"/>
          <w:tab w:val="left" w:pos="1418"/>
        </w:tabs>
        <w:jc w:val="both"/>
        <w:rPr>
          <w:iCs/>
          <w:sz w:val="26"/>
          <w:szCs w:val="26"/>
        </w:rPr>
      </w:pPr>
      <w:r w:rsidRPr="00B2378C">
        <w:rPr>
          <w:iCs/>
          <w:sz w:val="26"/>
          <w:szCs w:val="26"/>
        </w:rPr>
        <w:t>Для реализации настоящего Договора Заказчик принимает на себя обязательства:</w:t>
      </w:r>
    </w:p>
    <w:p w:rsidR="000F598A" w:rsidRPr="00B2378C" w:rsidRDefault="00BE70ED"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 xml:space="preserve">Заказчик в течение 10 (десяти) календарных дней по письменному запросу должен передать   </w:t>
      </w:r>
      <w:r w:rsidR="00990C36" w:rsidRPr="00B2378C">
        <w:rPr>
          <w:iCs/>
          <w:sz w:val="26"/>
          <w:szCs w:val="26"/>
        </w:rPr>
        <w:t>П</w:t>
      </w:r>
      <w:r w:rsidRPr="00B2378C">
        <w:rPr>
          <w:iCs/>
          <w:sz w:val="26"/>
          <w:szCs w:val="26"/>
        </w:rPr>
        <w:t>одрядчику по акту</w:t>
      </w:r>
      <w:r w:rsidR="00990C36" w:rsidRPr="00B2378C">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B2378C">
        <w:rPr>
          <w:iCs/>
          <w:sz w:val="26"/>
          <w:szCs w:val="26"/>
        </w:rPr>
        <w:t xml:space="preserve"> исходные данные и создать условия, необходимые для выполнения работ.</w:t>
      </w:r>
    </w:p>
    <w:p w:rsidR="00BE70ED" w:rsidRPr="00B2378C" w:rsidRDefault="001B7D1A"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Передать Подрядчику в течение 10 (десяти) дней с момента подписания договора по акту</w:t>
      </w:r>
      <w:r w:rsidR="00BE70ED" w:rsidRPr="00B2378C">
        <w:rPr>
          <w:iCs/>
          <w:sz w:val="26"/>
          <w:szCs w:val="26"/>
        </w:rPr>
        <w:t xml:space="preserve"> </w:t>
      </w:r>
      <w:r w:rsidRPr="00B2378C">
        <w:rPr>
          <w:iCs/>
          <w:sz w:val="26"/>
          <w:szCs w:val="26"/>
        </w:rPr>
        <w:t>на период выполнения работ</w:t>
      </w:r>
      <w:r w:rsidR="00BE70ED" w:rsidRPr="00B2378C">
        <w:rPr>
          <w:iCs/>
          <w:sz w:val="26"/>
          <w:szCs w:val="26"/>
        </w:rPr>
        <w:t xml:space="preserve"> строительную площадку, пригодную для осуществления таких работ</w:t>
      </w:r>
      <w:r w:rsidR="000F598A" w:rsidRPr="00B2378C">
        <w:rPr>
          <w:iCs/>
          <w:sz w:val="26"/>
          <w:szCs w:val="26"/>
        </w:rPr>
        <w:t>.</w:t>
      </w:r>
    </w:p>
    <w:p w:rsidR="00880075"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B2378C">
        <w:rPr>
          <w:b/>
          <w:i/>
          <w:iCs/>
          <w:color w:val="FF0000"/>
          <w:sz w:val="26"/>
          <w:szCs w:val="26"/>
        </w:rPr>
        <w:t>(указывается в случае, если данная обязанность не возложена на Подрядчика).</w:t>
      </w:r>
    </w:p>
    <w:p w:rsidR="000F598A"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 xml:space="preserve">Перед началом работ обеспечить получение в уполномоченных органах государственной власти разрешения на строительство </w:t>
      </w:r>
      <w:r w:rsidRPr="00B2378C">
        <w:rPr>
          <w:i/>
          <w:iCs/>
          <w:sz w:val="26"/>
          <w:szCs w:val="26"/>
        </w:rPr>
        <w:t>(указывается в случае, если данная обязанность не возложена на Подрядчика).</w:t>
      </w:r>
    </w:p>
    <w:p w:rsidR="000F598A"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 xml:space="preserve">Производить приемку и оплату работ, выполненных Подрядчиком, в порядке, предусмотренном в разделах </w:t>
      </w:r>
      <w:r w:rsidR="00775F6E" w:rsidRPr="00B2378C">
        <w:rPr>
          <w:sz w:val="26"/>
          <w:szCs w:val="26"/>
        </w:rPr>
        <w:t>6</w:t>
      </w:r>
      <w:r w:rsidR="000E054F" w:rsidRPr="00B2378C">
        <w:rPr>
          <w:sz w:val="26"/>
          <w:szCs w:val="26"/>
        </w:rPr>
        <w:t xml:space="preserve"> и</w:t>
      </w:r>
      <w:r w:rsidRPr="00B2378C">
        <w:rPr>
          <w:sz w:val="26"/>
          <w:szCs w:val="26"/>
        </w:rPr>
        <w:t xml:space="preserve"> 1</w:t>
      </w:r>
      <w:r w:rsidR="00775F6E" w:rsidRPr="00B2378C">
        <w:rPr>
          <w:sz w:val="26"/>
          <w:szCs w:val="26"/>
        </w:rPr>
        <w:t>0</w:t>
      </w:r>
      <w:r w:rsidRPr="00B2378C">
        <w:rPr>
          <w:sz w:val="26"/>
          <w:szCs w:val="26"/>
        </w:rPr>
        <w:t xml:space="preserve"> настоящего Договора.</w:t>
      </w:r>
    </w:p>
    <w:p w:rsidR="000F598A"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 xml:space="preserve"> Осуществлять технический надзор за выполнением работ по настоящему Договору. </w:t>
      </w:r>
      <w:r w:rsidR="007F1E23" w:rsidRPr="00B2378C">
        <w:rPr>
          <w:sz w:val="26"/>
          <w:szCs w:val="26"/>
        </w:rPr>
        <w:t xml:space="preserve">В </w:t>
      </w:r>
      <w:proofErr w:type="gramStart"/>
      <w:r w:rsidR="007F1E23" w:rsidRPr="00B2378C">
        <w:rPr>
          <w:sz w:val="26"/>
          <w:szCs w:val="26"/>
        </w:rPr>
        <w:t>случае</w:t>
      </w:r>
      <w:proofErr w:type="gramEnd"/>
      <w:r w:rsidR="007F1E23" w:rsidRPr="00B2378C">
        <w:rPr>
          <w:sz w:val="26"/>
          <w:szCs w:val="26"/>
        </w:rPr>
        <w:t xml:space="preserve"> обнаружения о</w:t>
      </w:r>
      <w:r w:rsidR="007F1E23" w:rsidRPr="00B2378C">
        <w:rPr>
          <w:bCs/>
          <w:sz w:val="26"/>
          <w:szCs w:val="26"/>
        </w:rPr>
        <w:t xml:space="preserve">тступлений  </w:t>
      </w:r>
      <w:r w:rsidR="007F1E23" w:rsidRPr="00B2378C">
        <w:rPr>
          <w:sz w:val="26"/>
          <w:szCs w:val="26"/>
        </w:rPr>
        <w:t xml:space="preserve">от </w:t>
      </w:r>
      <w:r w:rsidR="007F1E23" w:rsidRPr="00B2378C">
        <w:rPr>
          <w:bCs/>
          <w:sz w:val="26"/>
          <w:szCs w:val="26"/>
        </w:rPr>
        <w:t xml:space="preserve">условий </w:t>
      </w:r>
      <w:r w:rsidR="007F1E23" w:rsidRPr="00B2378C">
        <w:rPr>
          <w:sz w:val="26"/>
          <w:szCs w:val="26"/>
        </w:rPr>
        <w:t xml:space="preserve">договора, </w:t>
      </w:r>
      <w:r w:rsidR="007F1E23" w:rsidRPr="00B2378C">
        <w:rPr>
          <w:bCs/>
          <w:sz w:val="26"/>
          <w:szCs w:val="26"/>
        </w:rPr>
        <w:t xml:space="preserve">которые </w:t>
      </w:r>
      <w:r w:rsidR="007F1E23" w:rsidRPr="00B2378C">
        <w:rPr>
          <w:sz w:val="26"/>
          <w:szCs w:val="26"/>
        </w:rPr>
        <w:t xml:space="preserve">могут ухудшить </w:t>
      </w:r>
      <w:r w:rsidR="007F1E23" w:rsidRPr="00B2378C">
        <w:rPr>
          <w:bCs/>
          <w:sz w:val="26"/>
          <w:szCs w:val="26"/>
        </w:rPr>
        <w:t xml:space="preserve">качество работ, </w:t>
      </w:r>
      <w:r w:rsidR="007F1E23" w:rsidRPr="00B2378C">
        <w:rPr>
          <w:sz w:val="26"/>
          <w:szCs w:val="26"/>
        </w:rPr>
        <w:t xml:space="preserve">или иных недостатков, Заказчик в течение 7 дней </w:t>
      </w:r>
      <w:r w:rsidR="007F1E23" w:rsidRPr="00B2378C">
        <w:rPr>
          <w:bCs/>
          <w:sz w:val="26"/>
          <w:szCs w:val="26"/>
        </w:rPr>
        <w:t xml:space="preserve">в </w:t>
      </w:r>
      <w:r w:rsidR="007F1E23" w:rsidRPr="00B2378C">
        <w:rPr>
          <w:sz w:val="26"/>
          <w:szCs w:val="26"/>
        </w:rPr>
        <w:t>письменной форме информирует об этом подрядчика.</w:t>
      </w:r>
      <w:r w:rsidR="007F1E23" w:rsidRPr="00B2378C">
        <w:rPr>
          <w:color w:val="FF0000"/>
          <w:sz w:val="26"/>
          <w:szCs w:val="26"/>
        </w:rPr>
        <w:t xml:space="preserve"> </w:t>
      </w:r>
    </w:p>
    <w:p w:rsidR="000F598A"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Поставить на строительную площадку необходимые материалы и оборудование, в соответствии с обязательств</w:t>
      </w:r>
      <w:r w:rsidR="00122113" w:rsidRPr="00B2378C">
        <w:rPr>
          <w:iCs/>
          <w:sz w:val="26"/>
          <w:szCs w:val="26"/>
        </w:rPr>
        <w:t>ами, предусмотренными Разделом 8</w:t>
      </w:r>
      <w:r w:rsidRPr="00B2378C">
        <w:rPr>
          <w:iCs/>
          <w:sz w:val="26"/>
          <w:szCs w:val="26"/>
        </w:rPr>
        <w:t xml:space="preserve"> настоящего Договора </w:t>
      </w:r>
      <w:r w:rsidRPr="00B2378C">
        <w:rPr>
          <w:i/>
          <w:iCs/>
          <w:sz w:val="26"/>
          <w:szCs w:val="26"/>
        </w:rPr>
        <w:t xml:space="preserve">(указывается в случаях, когда на Заказчика возлагаются обязанности по поставке материалов и оборудования). </w:t>
      </w:r>
    </w:p>
    <w:p w:rsidR="00880075"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Выполнить в полном объеме все свои обязательства, предусмотренные в других разделах настоящего Договора.</w:t>
      </w:r>
    </w:p>
    <w:p w:rsidR="00880075" w:rsidRPr="00B2378C" w:rsidRDefault="00880075" w:rsidP="00B2378C">
      <w:pPr>
        <w:shd w:val="clear" w:color="auto" w:fill="FFFFFF"/>
        <w:tabs>
          <w:tab w:val="left" w:pos="709"/>
          <w:tab w:val="left" w:pos="1195"/>
          <w:tab w:val="left" w:pos="1276"/>
          <w:tab w:val="left" w:pos="1418"/>
        </w:tabs>
        <w:jc w:val="both"/>
        <w:rPr>
          <w:sz w:val="26"/>
          <w:szCs w:val="26"/>
        </w:rPr>
      </w:pP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Цена Договора</w:t>
      </w:r>
    </w:p>
    <w:p w:rsidR="00A0343A" w:rsidRPr="00B2378C"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
          <w:bCs/>
          <w:i/>
          <w:sz w:val="26"/>
          <w:szCs w:val="26"/>
        </w:rPr>
      </w:pPr>
      <w:r w:rsidRPr="00B2378C">
        <w:rPr>
          <w:b/>
          <w:i/>
          <w:sz w:val="26"/>
          <w:szCs w:val="26"/>
        </w:rPr>
        <w:t xml:space="preserve">Цена Договора определяется Сводной таблицей стоимости </w:t>
      </w:r>
      <w:r w:rsidR="00561A2E" w:rsidRPr="00B2378C">
        <w:rPr>
          <w:b/>
          <w:i/>
          <w:sz w:val="26"/>
          <w:szCs w:val="26"/>
        </w:rPr>
        <w:t>работ</w:t>
      </w:r>
      <w:r w:rsidRPr="00B2378C">
        <w:rPr>
          <w:b/>
          <w:i/>
          <w:sz w:val="26"/>
          <w:szCs w:val="26"/>
        </w:rPr>
        <w:t xml:space="preserve"> (приложение</w:t>
      </w:r>
      <w:r w:rsidR="00A636A5" w:rsidRPr="00B2378C">
        <w:rPr>
          <w:b/>
          <w:i/>
          <w:sz w:val="26"/>
          <w:szCs w:val="26"/>
        </w:rPr>
        <w:t xml:space="preserve"> № __ к настоящему договору</w:t>
      </w:r>
      <w:r w:rsidRPr="00B2378C">
        <w:rPr>
          <w:b/>
          <w:i/>
          <w:sz w:val="26"/>
          <w:szCs w:val="26"/>
        </w:rPr>
        <w:t>), которая составляет</w:t>
      </w:r>
      <w:proofErr w:type="gramStart"/>
      <w:r w:rsidRPr="00B2378C">
        <w:rPr>
          <w:b/>
          <w:i/>
          <w:sz w:val="26"/>
          <w:szCs w:val="26"/>
        </w:rPr>
        <w:t xml:space="preserve"> _____________ (________________________) </w:t>
      </w:r>
      <w:proofErr w:type="gramEnd"/>
      <w:r w:rsidRPr="00B2378C">
        <w:rPr>
          <w:b/>
          <w:i/>
          <w:sz w:val="26"/>
          <w:szCs w:val="26"/>
        </w:rPr>
        <w:t xml:space="preserve">рублей, кроме того НДС </w:t>
      </w:r>
      <w:r w:rsidRPr="00B2378C">
        <w:rPr>
          <w:b/>
          <w:i/>
          <w:sz w:val="26"/>
          <w:szCs w:val="26"/>
        </w:rPr>
        <w:lastRenderedPageBreak/>
        <w:t>составляет ____________ (_________________________________) рублей в соответствии с законодательством Российской Федерации.</w:t>
      </w:r>
      <w:r w:rsidR="00A0343A" w:rsidRPr="00B2378C">
        <w:rPr>
          <w:b/>
          <w:i/>
          <w:sz w:val="26"/>
          <w:szCs w:val="26"/>
        </w:rPr>
        <w:t xml:space="preserve"> </w:t>
      </w:r>
    </w:p>
    <w:p w:rsidR="000F598A" w:rsidRPr="00B2378C" w:rsidRDefault="00880075" w:rsidP="00B2378C">
      <w:pPr>
        <w:shd w:val="clear" w:color="auto" w:fill="FFFFFF"/>
        <w:tabs>
          <w:tab w:val="num" w:pos="0"/>
          <w:tab w:val="left" w:pos="709"/>
          <w:tab w:val="left" w:pos="851"/>
          <w:tab w:val="left" w:pos="1276"/>
          <w:tab w:val="left" w:pos="1418"/>
        </w:tabs>
        <w:jc w:val="both"/>
        <w:rPr>
          <w:b/>
          <w:bCs/>
          <w:i/>
          <w:sz w:val="26"/>
          <w:szCs w:val="26"/>
        </w:rPr>
      </w:pPr>
      <w:r w:rsidRPr="00B2378C">
        <w:rPr>
          <w:b/>
          <w:i/>
          <w:sz w:val="26"/>
          <w:szCs w:val="26"/>
        </w:rPr>
        <w:t>Всего с НДС стоимость работ по Договору составляет</w:t>
      </w:r>
      <w:proofErr w:type="gramStart"/>
      <w:r w:rsidRPr="00B2378C">
        <w:rPr>
          <w:b/>
          <w:i/>
          <w:sz w:val="26"/>
          <w:szCs w:val="26"/>
        </w:rPr>
        <w:t xml:space="preserve"> ________________ (_______________________________________) </w:t>
      </w:r>
      <w:proofErr w:type="gramEnd"/>
      <w:r w:rsidRPr="00B2378C">
        <w:rPr>
          <w:b/>
          <w:i/>
          <w:sz w:val="26"/>
          <w:szCs w:val="26"/>
        </w:rPr>
        <w:t>рублей.</w:t>
      </w:r>
    </w:p>
    <w:p w:rsidR="000F598A" w:rsidRPr="00B2378C"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
          <w:bCs/>
          <w:i/>
          <w:sz w:val="26"/>
          <w:szCs w:val="26"/>
        </w:rPr>
      </w:pPr>
      <w:r w:rsidRPr="00B2378C">
        <w:rPr>
          <w:b/>
          <w:i/>
          <w:sz w:val="26"/>
          <w:szCs w:val="26"/>
        </w:rPr>
        <w:t>НДС оплачивается Заказчиком в размере, установленном в соответствии с законод</w:t>
      </w:r>
      <w:r w:rsidR="000F598A" w:rsidRPr="00B2378C">
        <w:rPr>
          <w:b/>
          <w:i/>
          <w:sz w:val="26"/>
          <w:szCs w:val="26"/>
        </w:rPr>
        <w:t>ательством Российской Федерации.</w:t>
      </w:r>
    </w:p>
    <w:p w:rsidR="000F598A" w:rsidRPr="00B2378C"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
          <w:bCs/>
          <w:i/>
          <w:sz w:val="26"/>
          <w:szCs w:val="26"/>
        </w:rPr>
      </w:pPr>
      <w:r w:rsidRPr="00B2378C">
        <w:rPr>
          <w:b/>
          <w:i/>
          <w:sz w:val="26"/>
          <w:szCs w:val="26"/>
        </w:rPr>
        <w:t xml:space="preserve">Общая стоимость  работ по договору </w:t>
      </w:r>
      <w:r w:rsidR="00111284" w:rsidRPr="00B2378C">
        <w:rPr>
          <w:b/>
          <w:i/>
          <w:sz w:val="26"/>
          <w:szCs w:val="26"/>
        </w:rPr>
        <w:t xml:space="preserve">является </w:t>
      </w:r>
      <w:r w:rsidR="00BE70ED" w:rsidRPr="00B2378C">
        <w:rPr>
          <w:b/>
          <w:i/>
          <w:sz w:val="26"/>
          <w:szCs w:val="26"/>
        </w:rPr>
        <w:t xml:space="preserve">твердой </w:t>
      </w:r>
      <w:r w:rsidR="00111284" w:rsidRPr="00B2378C">
        <w:rPr>
          <w:b/>
          <w:i/>
          <w:sz w:val="26"/>
          <w:szCs w:val="26"/>
        </w:rPr>
        <w:t xml:space="preserve"> и корректировке не подлежит.</w:t>
      </w:r>
      <w:r w:rsidR="00F82514" w:rsidRPr="00B2378C">
        <w:rPr>
          <w:b/>
          <w:i/>
          <w:sz w:val="26"/>
          <w:szCs w:val="26"/>
        </w:rPr>
        <w:t xml:space="preserve">   </w:t>
      </w:r>
    </w:p>
    <w:p w:rsidR="00880075" w:rsidRPr="00B2378C" w:rsidRDefault="001E4B53"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
          <w:bCs/>
          <w:i/>
          <w:sz w:val="26"/>
          <w:szCs w:val="26"/>
        </w:rPr>
      </w:pPr>
      <w:r w:rsidRPr="00B2378C">
        <w:rPr>
          <w:b/>
          <w:i/>
          <w:sz w:val="26"/>
          <w:szCs w:val="26"/>
        </w:rPr>
        <w:t xml:space="preserve">Стоимость материалов и оборудования входит в цену Договора. </w:t>
      </w:r>
    </w:p>
    <w:p w:rsidR="00B2378C" w:rsidRPr="00B2378C" w:rsidRDefault="00B2378C" w:rsidP="00B2378C">
      <w:pPr>
        <w:shd w:val="clear" w:color="auto" w:fill="FFFFFF"/>
        <w:tabs>
          <w:tab w:val="left" w:pos="709"/>
          <w:tab w:val="left" w:pos="851"/>
          <w:tab w:val="left" w:pos="1276"/>
          <w:tab w:val="left" w:pos="1418"/>
        </w:tabs>
        <w:jc w:val="both"/>
        <w:rPr>
          <w:b/>
          <w:bCs/>
          <w:i/>
          <w:sz w:val="26"/>
          <w:szCs w:val="26"/>
        </w:rPr>
      </w:pPr>
    </w:p>
    <w:p w:rsidR="00880075" w:rsidRPr="00B2378C" w:rsidRDefault="00880075" w:rsidP="00B2378C">
      <w:pPr>
        <w:widowControl w:val="0"/>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Оплата работ и взаиморасчеты</w:t>
      </w:r>
    </w:p>
    <w:p w:rsidR="000F598A" w:rsidRPr="00B2378C"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Текущие п</w:t>
      </w:r>
      <w:r w:rsidR="00CA1AD5" w:rsidRPr="00B2378C">
        <w:rPr>
          <w:sz w:val="26"/>
          <w:szCs w:val="26"/>
        </w:rPr>
        <w:t>латежи выплачиваются Заказчиком</w:t>
      </w:r>
      <w:r w:rsidR="001E4B53" w:rsidRPr="00B2378C">
        <w:rPr>
          <w:sz w:val="26"/>
          <w:szCs w:val="26"/>
        </w:rPr>
        <w:t xml:space="preserve"> (</w:t>
      </w:r>
      <w:r w:rsidR="001E4B53" w:rsidRPr="00B2378C">
        <w:rPr>
          <w:i/>
          <w:sz w:val="26"/>
          <w:szCs w:val="26"/>
        </w:rPr>
        <w:t>ежемесячно или за этап</w:t>
      </w:r>
      <w:r w:rsidR="001E4B53" w:rsidRPr="00B2378C">
        <w:rPr>
          <w:sz w:val="26"/>
          <w:szCs w:val="26"/>
        </w:rPr>
        <w:t>)</w:t>
      </w:r>
      <w:r w:rsidR="00CA1AD5" w:rsidRPr="00B2378C">
        <w:rPr>
          <w:sz w:val="26"/>
          <w:szCs w:val="26"/>
        </w:rPr>
        <w:t xml:space="preserve">  в течение 30</w:t>
      </w:r>
      <w:r w:rsidR="00E270C3" w:rsidRPr="00B2378C">
        <w:rPr>
          <w:sz w:val="26"/>
          <w:szCs w:val="26"/>
        </w:rPr>
        <w:t xml:space="preserve"> </w:t>
      </w:r>
      <w:r w:rsidR="00CA1AD5" w:rsidRPr="00B2378C">
        <w:rPr>
          <w:sz w:val="26"/>
          <w:szCs w:val="26"/>
        </w:rPr>
        <w:t xml:space="preserve">(тридцати) </w:t>
      </w:r>
      <w:r w:rsidR="00E270C3" w:rsidRPr="00B2378C">
        <w:rPr>
          <w:sz w:val="26"/>
          <w:szCs w:val="26"/>
        </w:rPr>
        <w:t xml:space="preserve">календарных </w:t>
      </w:r>
      <w:r w:rsidR="00CA1AD5" w:rsidRPr="00B2378C">
        <w:rPr>
          <w:sz w:val="26"/>
          <w:szCs w:val="26"/>
        </w:rPr>
        <w:t xml:space="preserve"> дней с момента подписания актов  выполненных работ обеими сторонами.</w:t>
      </w:r>
    </w:p>
    <w:p w:rsidR="000F598A" w:rsidRPr="00B2378C" w:rsidRDefault="00085757"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 xml:space="preserve">Окончательная оплата производится </w:t>
      </w:r>
      <w:r w:rsidR="00880075" w:rsidRPr="00B2378C">
        <w:rPr>
          <w:sz w:val="26"/>
          <w:szCs w:val="26"/>
        </w:rPr>
        <w:t xml:space="preserve"> в течение </w:t>
      </w:r>
      <w:r w:rsidR="00BA0B77" w:rsidRPr="00B2378C">
        <w:rPr>
          <w:sz w:val="26"/>
          <w:szCs w:val="26"/>
        </w:rPr>
        <w:t>3</w:t>
      </w:r>
      <w:r w:rsidR="00880075" w:rsidRPr="00B2378C">
        <w:rPr>
          <w:sz w:val="26"/>
          <w:szCs w:val="26"/>
        </w:rPr>
        <w:t>0 (</w:t>
      </w:r>
      <w:r w:rsidR="00BA0B77" w:rsidRPr="00B2378C">
        <w:rPr>
          <w:sz w:val="26"/>
          <w:szCs w:val="26"/>
        </w:rPr>
        <w:t>трид</w:t>
      </w:r>
      <w:r w:rsidR="00880075" w:rsidRPr="00B2378C">
        <w:rPr>
          <w:sz w:val="26"/>
          <w:szCs w:val="26"/>
        </w:rPr>
        <w:t xml:space="preserve">цати) </w:t>
      </w:r>
      <w:r w:rsidR="00281273" w:rsidRPr="00B2378C">
        <w:rPr>
          <w:sz w:val="26"/>
          <w:szCs w:val="26"/>
        </w:rPr>
        <w:t>календарных</w:t>
      </w:r>
      <w:r w:rsidR="00880075" w:rsidRPr="00B2378C">
        <w:rPr>
          <w:sz w:val="26"/>
          <w:szCs w:val="26"/>
        </w:rPr>
        <w:t xml:space="preserve"> дней со дня подписания акта ввода в эксплуатацию.</w:t>
      </w:r>
    </w:p>
    <w:p w:rsidR="000F598A" w:rsidRPr="00B2378C"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B2378C">
        <w:rPr>
          <w:sz w:val="26"/>
          <w:szCs w:val="26"/>
        </w:rPr>
        <w:t>дств в р</w:t>
      </w:r>
      <w:proofErr w:type="gramEnd"/>
      <w:r w:rsidRPr="00B2378C">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B2378C"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FC367F" w:rsidRDefault="008F44F6"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color w:val="000000"/>
          <w:sz w:val="26"/>
          <w:szCs w:val="26"/>
        </w:rPr>
      </w:pPr>
      <w:r w:rsidRPr="00FC367F">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FC367F">
        <w:rPr>
          <w:color w:val="000000"/>
          <w:sz w:val="26"/>
          <w:szCs w:val="26"/>
        </w:rPr>
        <w:br/>
        <w:t xml:space="preserve"> до момента устранения им нарушений условий договора и выплаты штрафа, пени или возмещения убытков.</w:t>
      </w:r>
    </w:p>
    <w:p w:rsidR="007E0320" w:rsidRPr="00B2378C" w:rsidRDefault="007E0320" w:rsidP="00B2378C">
      <w:pPr>
        <w:pStyle w:val="a7"/>
        <w:widowControl w:val="0"/>
        <w:tabs>
          <w:tab w:val="left" w:pos="709"/>
          <w:tab w:val="left" w:pos="1134"/>
          <w:tab w:val="left" w:pos="1276"/>
          <w:tab w:val="left" w:pos="1418"/>
        </w:tabs>
        <w:spacing w:before="0" w:after="0" w:line="240" w:lineRule="auto"/>
        <w:ind w:firstLine="0"/>
        <w:rPr>
          <w:rFonts w:ascii="Times New Roman" w:hAnsi="Times New Roman" w:cs="Times New Roman"/>
          <w:sz w:val="26"/>
          <w:szCs w:val="26"/>
        </w:rPr>
      </w:pPr>
      <w:r w:rsidRPr="00B2378C">
        <w:rPr>
          <w:rFonts w:ascii="Times New Roman" w:hAnsi="Times New Roman" w:cs="Times New Roman"/>
          <w:b/>
          <w:i/>
          <w:sz w:val="26"/>
          <w:szCs w:val="26"/>
        </w:rPr>
        <w:t xml:space="preserve">Примечание: Условия платежей и расчетов могут изменяться в соответствии  с условиями </w:t>
      </w:r>
      <w:r w:rsidR="005672BB" w:rsidRPr="00B2378C">
        <w:rPr>
          <w:rFonts w:ascii="Times New Roman" w:hAnsi="Times New Roman" w:cs="Times New Roman"/>
          <w:b/>
          <w:i/>
          <w:sz w:val="26"/>
          <w:szCs w:val="26"/>
        </w:rPr>
        <w:t xml:space="preserve">при </w:t>
      </w:r>
      <w:r w:rsidRPr="00B2378C">
        <w:rPr>
          <w:rFonts w:ascii="Times New Roman" w:hAnsi="Times New Roman" w:cs="Times New Roman"/>
          <w:b/>
          <w:i/>
          <w:sz w:val="26"/>
          <w:szCs w:val="26"/>
        </w:rPr>
        <w:t>закупочных процедур</w:t>
      </w:r>
      <w:r w:rsidR="005672BB" w:rsidRPr="00B2378C">
        <w:rPr>
          <w:rFonts w:ascii="Times New Roman" w:hAnsi="Times New Roman" w:cs="Times New Roman"/>
          <w:b/>
          <w:i/>
          <w:sz w:val="26"/>
          <w:szCs w:val="26"/>
        </w:rPr>
        <w:t>ах</w:t>
      </w:r>
      <w:r w:rsidR="003B79D7" w:rsidRPr="00B2378C">
        <w:rPr>
          <w:rFonts w:ascii="Times New Roman" w:hAnsi="Times New Roman" w:cs="Times New Roman"/>
          <w:b/>
          <w:i/>
          <w:sz w:val="26"/>
          <w:szCs w:val="26"/>
        </w:rPr>
        <w:t>.</w:t>
      </w:r>
    </w:p>
    <w:p w:rsidR="00880075" w:rsidRPr="00B2378C" w:rsidRDefault="00D266BB" w:rsidP="00B2378C">
      <w:pPr>
        <w:shd w:val="clear" w:color="auto" w:fill="FFFFFF"/>
        <w:tabs>
          <w:tab w:val="left" w:pos="709"/>
          <w:tab w:val="left" w:pos="993"/>
          <w:tab w:val="left" w:pos="1134"/>
          <w:tab w:val="left" w:pos="1276"/>
          <w:tab w:val="left" w:pos="1418"/>
        </w:tabs>
        <w:jc w:val="both"/>
        <w:rPr>
          <w:color w:val="0000FF"/>
          <w:sz w:val="26"/>
          <w:szCs w:val="26"/>
        </w:rPr>
      </w:pPr>
      <w:r w:rsidRPr="00B2378C">
        <w:rPr>
          <w:b/>
          <w:i/>
          <w:color w:val="0000FF"/>
          <w:sz w:val="26"/>
          <w:szCs w:val="26"/>
        </w:rPr>
        <w:t xml:space="preserve">В </w:t>
      </w:r>
      <w:proofErr w:type="gramStart"/>
      <w:r w:rsidRPr="00B2378C">
        <w:rPr>
          <w:b/>
          <w:i/>
          <w:color w:val="0000FF"/>
          <w:sz w:val="26"/>
          <w:szCs w:val="26"/>
        </w:rPr>
        <w:t>случае</w:t>
      </w:r>
      <w:proofErr w:type="gramEnd"/>
      <w:r w:rsidRPr="00B2378C">
        <w:rPr>
          <w:b/>
          <w:i/>
          <w:color w:val="0000FF"/>
          <w:sz w:val="26"/>
          <w:szCs w:val="26"/>
        </w:rPr>
        <w:t xml:space="preserve"> авансирования</w:t>
      </w:r>
      <w:r w:rsidR="003B79D7" w:rsidRPr="00B2378C">
        <w:rPr>
          <w:b/>
          <w:i/>
          <w:color w:val="0000FF"/>
          <w:sz w:val="26"/>
          <w:szCs w:val="26"/>
        </w:rPr>
        <w:t>, размер аванс определяется</w:t>
      </w:r>
      <w:r w:rsidRPr="00B2378C">
        <w:rPr>
          <w:b/>
          <w:i/>
          <w:color w:val="0000FF"/>
          <w:sz w:val="26"/>
          <w:szCs w:val="26"/>
        </w:rPr>
        <w:t xml:space="preserve"> исходя из </w:t>
      </w:r>
      <w:r w:rsidR="00A513C9" w:rsidRPr="00B2378C">
        <w:rPr>
          <w:b/>
          <w:i/>
          <w:color w:val="0000FF"/>
          <w:sz w:val="26"/>
          <w:szCs w:val="26"/>
        </w:rPr>
        <w:t>р</w:t>
      </w:r>
      <w:r w:rsidR="003B79D7" w:rsidRPr="00B2378C">
        <w:rPr>
          <w:b/>
          <w:i/>
          <w:color w:val="0000FF"/>
          <w:sz w:val="26"/>
          <w:szCs w:val="26"/>
        </w:rPr>
        <w:t xml:space="preserve">еально необходимых  потребностей  на приобретение материалов и оборудования, но не более </w:t>
      </w:r>
      <w:r w:rsidR="00DB0404" w:rsidRPr="00B2378C">
        <w:rPr>
          <w:b/>
          <w:i/>
          <w:color w:val="0000FF"/>
          <w:sz w:val="26"/>
          <w:szCs w:val="26"/>
        </w:rPr>
        <w:t>1</w:t>
      </w:r>
      <w:r w:rsidR="003B79D7" w:rsidRPr="00B2378C">
        <w:rPr>
          <w:b/>
          <w:i/>
          <w:color w:val="0000FF"/>
          <w:sz w:val="26"/>
          <w:szCs w:val="26"/>
        </w:rPr>
        <w:t xml:space="preserve">0% от их стоимости. Допускается  </w:t>
      </w:r>
      <w:r w:rsidR="00A513C9" w:rsidRPr="00B2378C">
        <w:rPr>
          <w:b/>
          <w:i/>
          <w:color w:val="0000FF"/>
          <w:sz w:val="26"/>
          <w:szCs w:val="26"/>
        </w:rPr>
        <w:t xml:space="preserve"> </w:t>
      </w:r>
      <w:r w:rsidR="00615544" w:rsidRPr="00B2378C">
        <w:rPr>
          <w:b/>
          <w:i/>
          <w:color w:val="0000FF"/>
          <w:sz w:val="26"/>
          <w:szCs w:val="26"/>
        </w:rPr>
        <w:t>указывать</w:t>
      </w:r>
      <w:r w:rsidR="003B79D7" w:rsidRPr="00B2378C">
        <w:rPr>
          <w:b/>
          <w:i/>
          <w:color w:val="0000FF"/>
          <w:sz w:val="26"/>
          <w:szCs w:val="26"/>
        </w:rPr>
        <w:t xml:space="preserve"> размер аванса фиксированной суммой. </w:t>
      </w:r>
      <w:r w:rsidRPr="00B2378C">
        <w:rPr>
          <w:b/>
          <w:i/>
          <w:color w:val="0000FF"/>
          <w:sz w:val="26"/>
          <w:szCs w:val="26"/>
        </w:rPr>
        <w:t>Списание аванса производится Заказчиком  равными долями в течение срока выполнения работ.</w:t>
      </w:r>
    </w:p>
    <w:p w:rsidR="003B79D7" w:rsidRPr="00B2378C" w:rsidRDefault="003B79D7" w:rsidP="00B2378C">
      <w:pPr>
        <w:tabs>
          <w:tab w:val="left" w:pos="709"/>
          <w:tab w:val="left" w:pos="900"/>
          <w:tab w:val="left" w:pos="1134"/>
          <w:tab w:val="left" w:pos="1276"/>
          <w:tab w:val="left" w:pos="1418"/>
        </w:tabs>
        <w:jc w:val="both"/>
        <w:rPr>
          <w:b/>
          <w:i/>
          <w:color w:val="0000FF"/>
          <w:sz w:val="26"/>
          <w:szCs w:val="26"/>
        </w:rPr>
      </w:pPr>
      <w:r w:rsidRPr="00B2378C">
        <w:rPr>
          <w:b/>
          <w:i/>
          <w:color w:val="0000FF"/>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122113" w:rsidRPr="00B2378C" w:rsidRDefault="00122113" w:rsidP="00B2378C">
      <w:pPr>
        <w:shd w:val="clear" w:color="auto" w:fill="FFFFFF"/>
        <w:tabs>
          <w:tab w:val="left" w:pos="709"/>
          <w:tab w:val="left" w:pos="993"/>
          <w:tab w:val="left" w:pos="1134"/>
          <w:tab w:val="left" w:pos="1276"/>
          <w:tab w:val="left" w:pos="1418"/>
        </w:tabs>
        <w:jc w:val="both"/>
        <w:rPr>
          <w:sz w:val="26"/>
          <w:szCs w:val="26"/>
        </w:rPr>
      </w:pPr>
    </w:p>
    <w:p w:rsidR="00880075" w:rsidRPr="00B2378C" w:rsidRDefault="00880075" w:rsidP="00B2378C">
      <w:pPr>
        <w:numPr>
          <w:ilvl w:val="0"/>
          <w:numId w:val="1"/>
        </w:numPr>
        <w:shd w:val="clear" w:color="auto" w:fill="FFFFFF"/>
        <w:tabs>
          <w:tab w:val="left" w:pos="709"/>
          <w:tab w:val="left" w:pos="1134"/>
          <w:tab w:val="left" w:pos="1276"/>
          <w:tab w:val="left" w:pos="1418"/>
        </w:tabs>
        <w:ind w:left="0" w:firstLine="0"/>
        <w:jc w:val="center"/>
        <w:rPr>
          <w:b/>
          <w:bCs/>
          <w:sz w:val="26"/>
          <w:szCs w:val="26"/>
        </w:rPr>
      </w:pPr>
      <w:r w:rsidRPr="00B2378C">
        <w:rPr>
          <w:b/>
          <w:bCs/>
          <w:sz w:val="26"/>
          <w:szCs w:val="26"/>
        </w:rPr>
        <w:t>Гарантии качества по сданным работам</w:t>
      </w:r>
    </w:p>
    <w:p w:rsidR="000F598A" w:rsidRPr="00B2378C"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Гарантии качества распространяются на все оборудование, конструктивные элементы и работы, выполненные Подрядчиком по договору.</w:t>
      </w:r>
    </w:p>
    <w:p w:rsidR="000F598A" w:rsidRPr="00B2378C"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 xml:space="preserve">Гарантийный срок нормальной эксплуатации объекта и входящих в него оборудования, материалов и работ устанавливается </w:t>
      </w:r>
      <w:r w:rsidRPr="00B2378C">
        <w:rPr>
          <w:i/>
          <w:iCs/>
          <w:sz w:val="26"/>
          <w:szCs w:val="26"/>
        </w:rPr>
        <w:t xml:space="preserve">на </w:t>
      </w:r>
      <w:r w:rsidR="005672BB" w:rsidRPr="00B2378C">
        <w:rPr>
          <w:i/>
          <w:iCs/>
          <w:sz w:val="26"/>
          <w:szCs w:val="26"/>
        </w:rPr>
        <w:t>5</w:t>
      </w:r>
      <w:r w:rsidRPr="00B2378C">
        <w:rPr>
          <w:i/>
          <w:iCs/>
          <w:sz w:val="26"/>
          <w:szCs w:val="26"/>
        </w:rPr>
        <w:t xml:space="preserve"> </w:t>
      </w:r>
      <w:r w:rsidR="00F529FF" w:rsidRPr="00B2378C">
        <w:rPr>
          <w:i/>
          <w:iCs/>
          <w:sz w:val="26"/>
          <w:szCs w:val="26"/>
        </w:rPr>
        <w:t>(</w:t>
      </w:r>
      <w:r w:rsidR="005672BB" w:rsidRPr="00B2378C">
        <w:rPr>
          <w:i/>
          <w:iCs/>
          <w:sz w:val="26"/>
          <w:szCs w:val="26"/>
        </w:rPr>
        <w:t>пять</w:t>
      </w:r>
      <w:r w:rsidRPr="00B2378C">
        <w:rPr>
          <w:i/>
          <w:iCs/>
          <w:sz w:val="26"/>
          <w:szCs w:val="26"/>
        </w:rPr>
        <w:t xml:space="preserve">) </w:t>
      </w:r>
      <w:r w:rsidR="005672BB" w:rsidRPr="00B2378C">
        <w:rPr>
          <w:i/>
          <w:iCs/>
          <w:sz w:val="26"/>
          <w:szCs w:val="26"/>
        </w:rPr>
        <w:t>лет</w:t>
      </w:r>
      <w:r w:rsidR="005672BB" w:rsidRPr="00B2378C">
        <w:rPr>
          <w:i/>
          <w:sz w:val="26"/>
          <w:szCs w:val="26"/>
        </w:rPr>
        <w:t xml:space="preserve"> </w:t>
      </w:r>
      <w:proofErr w:type="gramStart"/>
      <w:r w:rsidRPr="00B2378C">
        <w:rPr>
          <w:sz w:val="26"/>
          <w:szCs w:val="26"/>
        </w:rPr>
        <w:t>с даты ввода</w:t>
      </w:r>
      <w:proofErr w:type="gramEnd"/>
      <w:r w:rsidRPr="00B2378C">
        <w:rPr>
          <w:sz w:val="26"/>
          <w:szCs w:val="26"/>
        </w:rPr>
        <w:t xml:space="preserve"> объекта в эксплуатацию.</w:t>
      </w:r>
    </w:p>
    <w:p w:rsidR="00C46FEC" w:rsidRPr="00B2378C"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lastRenderedPageBreak/>
        <w:t xml:space="preserve">Если в период гарантийного срока обнаружатся дефекты, допущенные по вине Подрядчика, то Подрядчик обязан </w:t>
      </w:r>
      <w:r w:rsidR="007F1E23" w:rsidRPr="00B2378C">
        <w:rPr>
          <w:sz w:val="26"/>
          <w:szCs w:val="26"/>
        </w:rPr>
        <w:t xml:space="preserve">по письменному согласованию с Заказчиком </w:t>
      </w:r>
      <w:r w:rsidRPr="00B2378C">
        <w:rPr>
          <w:sz w:val="26"/>
          <w:szCs w:val="26"/>
        </w:rPr>
        <w:t>устранить</w:t>
      </w:r>
      <w:r w:rsidR="00A10248" w:rsidRPr="00B2378C">
        <w:rPr>
          <w:sz w:val="26"/>
          <w:szCs w:val="26"/>
        </w:rPr>
        <w:t xml:space="preserve"> дефекты</w:t>
      </w:r>
      <w:r w:rsidRPr="00B2378C">
        <w:rPr>
          <w:sz w:val="26"/>
          <w:szCs w:val="26"/>
        </w:rPr>
        <w:t xml:space="preserve"> за свой счет и в согласованные сроки либо возме</w:t>
      </w:r>
      <w:r w:rsidR="007F1E23" w:rsidRPr="00B2378C">
        <w:rPr>
          <w:sz w:val="26"/>
          <w:szCs w:val="26"/>
        </w:rPr>
        <w:t>стить</w:t>
      </w:r>
      <w:r w:rsidRPr="00B2378C">
        <w:rPr>
          <w:sz w:val="26"/>
          <w:szCs w:val="26"/>
        </w:rPr>
        <w:t xml:space="preserve"> Заказчику затраты на их устранение. </w:t>
      </w:r>
      <w:r w:rsidR="00C46FEC" w:rsidRPr="00B2378C">
        <w:rPr>
          <w:sz w:val="26"/>
          <w:szCs w:val="26"/>
        </w:rPr>
        <w:t xml:space="preserve">                                                                         </w:t>
      </w:r>
    </w:p>
    <w:p w:rsidR="00C46FEC" w:rsidRPr="00B2378C" w:rsidRDefault="00C46FEC" w:rsidP="00B2378C">
      <w:pPr>
        <w:shd w:val="clear" w:color="auto" w:fill="FFFFFF"/>
        <w:tabs>
          <w:tab w:val="left" w:pos="709"/>
          <w:tab w:val="left" w:pos="1134"/>
          <w:tab w:val="left" w:pos="1276"/>
          <w:tab w:val="left" w:pos="1418"/>
        </w:tabs>
        <w:jc w:val="both"/>
        <w:rPr>
          <w:sz w:val="26"/>
          <w:szCs w:val="26"/>
        </w:rPr>
      </w:pPr>
      <w:r w:rsidRPr="00B2378C">
        <w:rPr>
          <w:sz w:val="26"/>
          <w:szCs w:val="26"/>
        </w:rPr>
        <w:t xml:space="preserve"> </w:t>
      </w:r>
      <w:r w:rsidR="00880075" w:rsidRPr="00B2378C">
        <w:rPr>
          <w:sz w:val="26"/>
          <w:szCs w:val="26"/>
        </w:rPr>
        <w:t xml:space="preserve">При выявлении дефекта Подрядчик должен: </w:t>
      </w:r>
      <w:r w:rsidRPr="00B2378C">
        <w:rPr>
          <w:sz w:val="26"/>
          <w:szCs w:val="26"/>
        </w:rPr>
        <w:t xml:space="preserve">                                                                     </w:t>
      </w:r>
    </w:p>
    <w:p w:rsidR="00C46FEC" w:rsidRPr="00B2378C" w:rsidRDefault="00880075" w:rsidP="00B2378C">
      <w:pPr>
        <w:shd w:val="clear" w:color="auto" w:fill="FFFFFF"/>
        <w:tabs>
          <w:tab w:val="left" w:pos="709"/>
          <w:tab w:val="left" w:pos="1276"/>
          <w:tab w:val="left" w:pos="1418"/>
        </w:tabs>
        <w:jc w:val="both"/>
        <w:rPr>
          <w:sz w:val="26"/>
          <w:szCs w:val="26"/>
        </w:rPr>
      </w:pPr>
      <w:r w:rsidRPr="00B2378C">
        <w:rPr>
          <w:sz w:val="26"/>
          <w:szCs w:val="26"/>
        </w:rPr>
        <w:t>- обеспечить Заказчика необходимым</w:t>
      </w:r>
      <w:r w:rsidR="008254BB" w:rsidRPr="00B2378C">
        <w:rPr>
          <w:sz w:val="26"/>
          <w:szCs w:val="26"/>
        </w:rPr>
        <w:t>и</w:t>
      </w:r>
      <w:r w:rsidRPr="00B2378C">
        <w:rPr>
          <w:sz w:val="26"/>
          <w:szCs w:val="26"/>
        </w:rPr>
        <w:t xml:space="preserve"> техническими консультациями не позднее 1 (одного) часа со дня обращения последнего с использованием любых доступных видов связи; </w:t>
      </w:r>
    </w:p>
    <w:p w:rsidR="00C46FEC" w:rsidRPr="00B2378C" w:rsidRDefault="00880075" w:rsidP="00B2378C">
      <w:pPr>
        <w:shd w:val="clear" w:color="auto" w:fill="FFFFFF"/>
        <w:tabs>
          <w:tab w:val="left" w:pos="709"/>
          <w:tab w:val="left" w:pos="1276"/>
          <w:tab w:val="left" w:pos="1418"/>
        </w:tabs>
        <w:jc w:val="both"/>
        <w:rPr>
          <w:sz w:val="26"/>
          <w:szCs w:val="26"/>
        </w:rPr>
      </w:pPr>
      <w:r w:rsidRPr="00B2378C">
        <w:rPr>
          <w:sz w:val="26"/>
          <w:szCs w:val="26"/>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___________. </w:t>
      </w:r>
    </w:p>
    <w:p w:rsidR="00C46FEC" w:rsidRPr="00B2378C" w:rsidRDefault="00880075" w:rsidP="00B2378C">
      <w:pPr>
        <w:shd w:val="clear" w:color="auto" w:fill="FFFFFF"/>
        <w:tabs>
          <w:tab w:val="left" w:pos="709"/>
          <w:tab w:val="left" w:pos="1276"/>
          <w:tab w:val="left" w:pos="1418"/>
        </w:tabs>
        <w:jc w:val="both"/>
        <w:rPr>
          <w:i/>
          <w:iCs/>
          <w:sz w:val="26"/>
          <w:szCs w:val="26"/>
        </w:rPr>
      </w:pPr>
      <w:r w:rsidRPr="00B2378C">
        <w:rPr>
          <w:iCs/>
          <w:sz w:val="26"/>
          <w:szCs w:val="26"/>
        </w:rPr>
        <w:t xml:space="preserve">Устранение дефектов должно быть осуществлено в срок не позднее 5 (пяти) рабочих дней со дня выявления дефекта </w:t>
      </w:r>
      <w:r w:rsidRPr="00B2378C">
        <w:rPr>
          <w:i/>
          <w:iCs/>
          <w:sz w:val="26"/>
          <w:szCs w:val="26"/>
        </w:rPr>
        <w:t>(включается при наличии в предмете Договора одного из указанных видов оборудования).</w:t>
      </w:r>
    </w:p>
    <w:p w:rsidR="000F598A" w:rsidRPr="00B2378C" w:rsidRDefault="00880075" w:rsidP="00B2378C">
      <w:pPr>
        <w:shd w:val="clear" w:color="auto" w:fill="FFFFFF"/>
        <w:tabs>
          <w:tab w:val="left" w:pos="709"/>
          <w:tab w:val="left" w:pos="1276"/>
          <w:tab w:val="left" w:pos="1418"/>
        </w:tabs>
        <w:jc w:val="both"/>
        <w:rPr>
          <w:b/>
          <w:bCs/>
          <w:sz w:val="26"/>
          <w:szCs w:val="26"/>
        </w:rPr>
      </w:pPr>
      <w:r w:rsidRPr="00B2378C">
        <w:rPr>
          <w:sz w:val="26"/>
          <w:szCs w:val="26"/>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C46FEC"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 xml:space="preserve">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w:t>
      </w:r>
      <w:proofErr w:type="gramStart"/>
      <w:r w:rsidRPr="00B2378C">
        <w:rPr>
          <w:sz w:val="26"/>
          <w:szCs w:val="26"/>
        </w:rPr>
        <w:t>последний</w:t>
      </w:r>
      <w:proofErr w:type="gramEnd"/>
      <w:r w:rsidRPr="00B2378C">
        <w:rPr>
          <w:sz w:val="26"/>
          <w:szCs w:val="26"/>
        </w:rPr>
        <w:t xml:space="preserve"> компенсирует стоимость экспертизы Заказчику.</w:t>
      </w:r>
    </w:p>
    <w:p w:rsidR="00880075" w:rsidRPr="00B2378C" w:rsidRDefault="00880075" w:rsidP="00B2378C">
      <w:pPr>
        <w:shd w:val="clear" w:color="auto" w:fill="FFFFFF"/>
        <w:tabs>
          <w:tab w:val="left" w:pos="709"/>
          <w:tab w:val="left" w:pos="1276"/>
          <w:tab w:val="left" w:pos="1418"/>
          <w:tab w:val="num" w:pos="2160"/>
        </w:tabs>
        <w:jc w:val="both"/>
        <w:rPr>
          <w:b/>
          <w:bCs/>
          <w:sz w:val="26"/>
          <w:szCs w:val="26"/>
        </w:rPr>
      </w:pPr>
    </w:p>
    <w:p w:rsidR="00880075" w:rsidRPr="00B2378C" w:rsidRDefault="00880075" w:rsidP="00B2378C">
      <w:pPr>
        <w:numPr>
          <w:ilvl w:val="0"/>
          <w:numId w:val="1"/>
        </w:numPr>
        <w:shd w:val="clear" w:color="auto" w:fill="FFFFFF"/>
        <w:tabs>
          <w:tab w:val="left" w:pos="709"/>
          <w:tab w:val="left" w:pos="1080"/>
          <w:tab w:val="left" w:pos="1276"/>
          <w:tab w:val="left" w:pos="1418"/>
        </w:tabs>
        <w:ind w:left="0" w:firstLine="0"/>
        <w:jc w:val="center"/>
        <w:rPr>
          <w:b/>
          <w:bCs/>
          <w:sz w:val="26"/>
          <w:szCs w:val="26"/>
        </w:rPr>
      </w:pPr>
      <w:r w:rsidRPr="00B2378C">
        <w:rPr>
          <w:b/>
          <w:bCs/>
          <w:sz w:val="26"/>
          <w:szCs w:val="26"/>
        </w:rPr>
        <w:t>Обеспечение документацией, материалами и оборудованием</w:t>
      </w:r>
    </w:p>
    <w:p w:rsidR="00C46FEC" w:rsidRPr="00B2378C" w:rsidRDefault="003C70A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sz w:val="26"/>
          <w:szCs w:val="26"/>
        </w:rPr>
      </w:pPr>
      <w:r w:rsidRPr="00B2378C">
        <w:rPr>
          <w:sz w:val="26"/>
          <w:szCs w:val="26"/>
        </w:rPr>
        <w:t>Прилагаемые к договору подряда сметные расчеты разрабатываются Подрядчиком только в компьютерной программе «Гранд-Смета» (</w:t>
      </w:r>
      <w:r w:rsidRPr="00B2378C">
        <w:rPr>
          <w:i/>
          <w:sz w:val="26"/>
          <w:szCs w:val="26"/>
        </w:rPr>
        <w:t xml:space="preserve">для Амурской области в программе </w:t>
      </w:r>
      <w:r w:rsidRPr="00B2378C">
        <w:rPr>
          <w:i/>
          <w:sz w:val="26"/>
          <w:szCs w:val="26"/>
          <w:lang w:val="en-US"/>
        </w:rPr>
        <w:t>WIN</w:t>
      </w:r>
      <w:r w:rsidRPr="00B2378C">
        <w:rPr>
          <w:i/>
          <w:sz w:val="26"/>
          <w:szCs w:val="26"/>
        </w:rPr>
        <w:t xml:space="preserve"> Р</w:t>
      </w:r>
      <w:r w:rsidR="00904913" w:rsidRPr="00B2378C">
        <w:rPr>
          <w:i/>
          <w:sz w:val="26"/>
          <w:szCs w:val="26"/>
        </w:rPr>
        <w:t>И</w:t>
      </w:r>
      <w:r w:rsidRPr="00B2378C">
        <w:rPr>
          <w:i/>
          <w:sz w:val="26"/>
          <w:szCs w:val="26"/>
        </w:rPr>
        <w:t>К)</w:t>
      </w:r>
      <w:r w:rsidRPr="00B2378C">
        <w:rPr>
          <w:sz w:val="26"/>
          <w:szCs w:val="26"/>
        </w:rPr>
        <w:t>, позволяющем вести накопительные</w:t>
      </w:r>
      <w:r w:rsidR="00C46FEC" w:rsidRPr="00B2378C">
        <w:rPr>
          <w:sz w:val="26"/>
          <w:szCs w:val="26"/>
        </w:rPr>
        <w:t xml:space="preserve"> ведомости по локальным сметам.</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sz w:val="26"/>
          <w:szCs w:val="26"/>
        </w:rPr>
      </w:pPr>
      <w:r w:rsidRPr="00B2378C">
        <w:rPr>
          <w:sz w:val="26"/>
          <w:szCs w:val="26"/>
        </w:rPr>
        <w:t xml:space="preserve">Вся документация, представленная Подрядчиком, подлежит утверждению Заказчиком. </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Подрядчик принимает на себя обязательство по Поставке материалов и оборудования согласно приложени</w:t>
      </w:r>
      <w:r w:rsidR="004276BD" w:rsidRPr="00B2378C">
        <w:rPr>
          <w:sz w:val="26"/>
          <w:szCs w:val="26"/>
        </w:rPr>
        <w:t>ю __</w:t>
      </w:r>
      <w:r w:rsidRPr="00B2378C">
        <w:rPr>
          <w:sz w:val="26"/>
          <w:szCs w:val="26"/>
        </w:rPr>
        <w:t xml:space="preserve"> к настоящему Договору.</w:t>
      </w:r>
      <w:r w:rsidR="00C46FEC" w:rsidRPr="00B2378C">
        <w:rPr>
          <w:sz w:val="26"/>
          <w:szCs w:val="26"/>
        </w:rPr>
        <w:t xml:space="preserve">                                                  </w:t>
      </w:r>
    </w:p>
    <w:p w:rsidR="00C46FEC" w:rsidRPr="00B2378C" w:rsidRDefault="00C46FEC" w:rsidP="00B2378C">
      <w:pPr>
        <w:shd w:val="clear" w:color="auto" w:fill="FFFFFF"/>
        <w:tabs>
          <w:tab w:val="left" w:pos="709"/>
          <w:tab w:val="left" w:pos="1080"/>
          <w:tab w:val="left" w:pos="1276"/>
          <w:tab w:val="left" w:pos="1418"/>
        </w:tabs>
        <w:jc w:val="both"/>
        <w:rPr>
          <w:i/>
          <w:iCs/>
          <w:sz w:val="26"/>
          <w:szCs w:val="26"/>
        </w:rPr>
      </w:pPr>
      <w:r w:rsidRPr="00B2378C">
        <w:rPr>
          <w:sz w:val="26"/>
          <w:szCs w:val="26"/>
        </w:rPr>
        <w:t xml:space="preserve"> </w:t>
      </w:r>
      <w:proofErr w:type="gramStart"/>
      <w:r w:rsidR="00614939" w:rsidRPr="00B2378C">
        <w:rPr>
          <w:i/>
          <w:iCs/>
          <w:sz w:val="26"/>
          <w:szCs w:val="26"/>
        </w:rPr>
        <w:t>(</w:t>
      </w:r>
      <w:r w:rsidR="00880075" w:rsidRPr="00B2378C">
        <w:rPr>
          <w:i/>
          <w:iCs/>
          <w:sz w:val="26"/>
          <w:szCs w:val="26"/>
        </w:rPr>
        <w:t xml:space="preserve">В </w:t>
      </w:r>
      <w:r w:rsidR="007F1E23" w:rsidRPr="00B2378C">
        <w:rPr>
          <w:i/>
          <w:iCs/>
          <w:sz w:val="26"/>
          <w:szCs w:val="26"/>
        </w:rPr>
        <w:t>случаях,</w:t>
      </w:r>
      <w:r w:rsidR="00880075" w:rsidRPr="00B2378C">
        <w:rPr>
          <w:i/>
          <w:iCs/>
          <w:sz w:val="26"/>
          <w:szCs w:val="26"/>
        </w:rPr>
        <w:t xml:space="preserve"> когда Договором предусматриваются обязательства Заказчика по поставке, </w:t>
      </w:r>
      <w:r w:rsidR="007F1E23" w:rsidRPr="00B2378C">
        <w:rPr>
          <w:i/>
          <w:iCs/>
          <w:sz w:val="26"/>
          <w:szCs w:val="26"/>
        </w:rPr>
        <w:t>данный пункт излагается в следующей редакции</w:t>
      </w:r>
      <w:r w:rsidR="00880075" w:rsidRPr="00B2378C">
        <w:rPr>
          <w:i/>
          <w:iCs/>
          <w:sz w:val="26"/>
          <w:szCs w:val="26"/>
        </w:rPr>
        <w:t xml:space="preserve">: </w:t>
      </w:r>
      <w:r w:rsidRPr="00B2378C">
        <w:rPr>
          <w:i/>
          <w:iCs/>
          <w:sz w:val="26"/>
          <w:szCs w:val="26"/>
        </w:rPr>
        <w:t xml:space="preserve"> </w:t>
      </w:r>
      <w:proofErr w:type="gramEnd"/>
    </w:p>
    <w:p w:rsidR="00C46FEC" w:rsidRPr="00B2378C" w:rsidRDefault="0006162B"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w:t>
      </w:r>
      <w:r w:rsidR="00880075" w:rsidRPr="00B2378C">
        <w:rPr>
          <w:i/>
          <w:iCs/>
          <w:sz w:val="26"/>
          <w:szCs w:val="26"/>
        </w:rPr>
        <w:t xml:space="preserve">Подрядчик принимает на себя обязательство по поставке материалов и оборудования </w:t>
      </w:r>
      <w:r w:rsidR="00240DAC" w:rsidRPr="00B2378C">
        <w:rPr>
          <w:i/>
          <w:iCs/>
          <w:sz w:val="26"/>
          <w:szCs w:val="26"/>
        </w:rPr>
        <w:t>в соответствии с Перечнем (Приложение___ к договору)</w:t>
      </w:r>
      <w:r w:rsidR="00880075" w:rsidRPr="00B2378C">
        <w:rPr>
          <w:i/>
          <w:iCs/>
          <w:sz w:val="26"/>
          <w:szCs w:val="26"/>
        </w:rPr>
        <w:t>.</w:t>
      </w:r>
    </w:p>
    <w:p w:rsidR="00C46FEC" w:rsidRPr="00B2378C" w:rsidRDefault="00880075"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 xml:space="preserve">Заказчик принимает на себя обязательство по поставке строительных материалов и оборудования </w:t>
      </w:r>
      <w:r w:rsidR="00240DAC" w:rsidRPr="00B2378C">
        <w:rPr>
          <w:i/>
          <w:iCs/>
          <w:sz w:val="26"/>
          <w:szCs w:val="26"/>
        </w:rPr>
        <w:t>в соответствии с Перечнем (Приложение___ к договору)</w:t>
      </w:r>
    </w:p>
    <w:p w:rsidR="00C46FEC" w:rsidRPr="00B2378C" w:rsidRDefault="00821445"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Заказчик поставляет материалы Подрядчику на основании договоров купли-продажи.</w:t>
      </w:r>
      <w:r w:rsidR="00351F4B" w:rsidRPr="00B2378C">
        <w:rPr>
          <w:i/>
          <w:iCs/>
          <w:sz w:val="26"/>
          <w:szCs w:val="26"/>
        </w:rPr>
        <w:t xml:space="preserve"> </w:t>
      </w:r>
      <w:proofErr w:type="gramStart"/>
      <w:r w:rsidR="003045E1" w:rsidRPr="00B2378C">
        <w:rPr>
          <w:i/>
          <w:iCs/>
          <w:sz w:val="26"/>
          <w:szCs w:val="26"/>
        </w:rPr>
        <w:t>О</w:t>
      </w:r>
      <w:r w:rsidR="00351F4B" w:rsidRPr="00B2378C">
        <w:rPr>
          <w:i/>
          <w:iCs/>
          <w:sz w:val="26"/>
          <w:szCs w:val="26"/>
        </w:rPr>
        <w:t>борудовани</w:t>
      </w:r>
      <w:r w:rsidR="003045E1" w:rsidRPr="00B2378C">
        <w:rPr>
          <w:i/>
          <w:iCs/>
          <w:sz w:val="26"/>
          <w:szCs w:val="26"/>
        </w:rPr>
        <w:t xml:space="preserve">е,  поставляемое Заказчиком, передается Подрядчику </w:t>
      </w:r>
      <w:r w:rsidR="002B2140" w:rsidRPr="00B2378C">
        <w:rPr>
          <w:i/>
          <w:iCs/>
          <w:sz w:val="26"/>
          <w:szCs w:val="26"/>
        </w:rPr>
        <w:t xml:space="preserve">  </w:t>
      </w:r>
      <w:r w:rsidR="00351F4B" w:rsidRPr="00B2378C">
        <w:rPr>
          <w:i/>
          <w:iCs/>
          <w:sz w:val="26"/>
          <w:szCs w:val="26"/>
        </w:rPr>
        <w:t>на основании акта передачи оборудования в монтаж</w:t>
      </w:r>
      <w:r w:rsidR="0006162B" w:rsidRPr="00B2378C">
        <w:rPr>
          <w:i/>
          <w:iCs/>
          <w:sz w:val="26"/>
          <w:szCs w:val="26"/>
        </w:rPr>
        <w:t>»</w:t>
      </w:r>
      <w:r w:rsidR="00614939" w:rsidRPr="00B2378C">
        <w:rPr>
          <w:i/>
          <w:iCs/>
          <w:sz w:val="26"/>
          <w:szCs w:val="26"/>
        </w:rPr>
        <w:t>)</w:t>
      </w:r>
      <w:r w:rsidR="00351F4B" w:rsidRPr="00B2378C">
        <w:rPr>
          <w:i/>
          <w:iCs/>
          <w:sz w:val="26"/>
          <w:szCs w:val="26"/>
        </w:rPr>
        <w:t>.</w:t>
      </w:r>
      <w:proofErr w:type="gramEnd"/>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 xml:space="preserve">Поставка материалов и оборудования производится на </w:t>
      </w:r>
      <w:proofErr w:type="spellStart"/>
      <w:r w:rsidRPr="00B2378C">
        <w:rPr>
          <w:sz w:val="26"/>
          <w:szCs w:val="26"/>
        </w:rPr>
        <w:t>приобъектный</w:t>
      </w:r>
      <w:proofErr w:type="spellEnd"/>
      <w:r w:rsidRPr="00B2378C">
        <w:rPr>
          <w:sz w:val="26"/>
          <w:szCs w:val="26"/>
        </w:rPr>
        <w:t xml:space="preserve"> склад</w:t>
      </w:r>
      <w:r w:rsidR="00A10248" w:rsidRPr="00B2378C">
        <w:rPr>
          <w:sz w:val="26"/>
          <w:szCs w:val="26"/>
        </w:rPr>
        <w:t xml:space="preserve">. </w:t>
      </w:r>
      <w:r w:rsidRPr="00B2378C">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iCs/>
          <w:sz w:val="26"/>
          <w:szCs w:val="26"/>
        </w:rPr>
        <w:lastRenderedPageBreak/>
        <w:t xml:space="preserve">Транспортировка, приемка материалов и оборудования от поставщиков, их выгрузка, складирование, хранение осуществляется </w:t>
      </w:r>
      <w:r w:rsidRPr="00B2378C">
        <w:rPr>
          <w:iCs/>
          <w:sz w:val="26"/>
          <w:szCs w:val="26"/>
          <w:u w:val="single"/>
        </w:rPr>
        <w:t>за счет Подрядчика</w:t>
      </w:r>
      <w:r w:rsidR="00C25FBD" w:rsidRPr="00B2378C">
        <w:rPr>
          <w:iCs/>
          <w:sz w:val="26"/>
          <w:szCs w:val="26"/>
          <w:u w:val="single"/>
        </w:rPr>
        <w:t>.</w:t>
      </w:r>
      <w:r w:rsidR="00C46FEC" w:rsidRPr="00B2378C">
        <w:rPr>
          <w:iCs/>
          <w:sz w:val="26"/>
          <w:szCs w:val="26"/>
          <w:u w:val="single"/>
        </w:rPr>
        <w:t xml:space="preserve">                  </w:t>
      </w:r>
      <w:r w:rsidRPr="00B2378C">
        <w:rPr>
          <w:i/>
          <w:iCs/>
          <w:sz w:val="26"/>
          <w:szCs w:val="26"/>
        </w:rPr>
        <w:t xml:space="preserve"> </w:t>
      </w:r>
      <w:r w:rsidR="00C46FEC" w:rsidRPr="00B2378C">
        <w:rPr>
          <w:i/>
          <w:iCs/>
          <w:sz w:val="26"/>
          <w:szCs w:val="26"/>
        </w:rPr>
        <w:t xml:space="preserve"> </w:t>
      </w:r>
    </w:p>
    <w:p w:rsidR="00C46FEC" w:rsidRPr="00B2378C" w:rsidRDefault="00C46FEC"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 xml:space="preserve">                </w:t>
      </w:r>
      <w:r w:rsidR="00C25FBD" w:rsidRPr="00B2378C">
        <w:rPr>
          <w:i/>
          <w:iCs/>
          <w:sz w:val="26"/>
          <w:szCs w:val="26"/>
        </w:rPr>
        <w:t xml:space="preserve">(В </w:t>
      </w:r>
      <w:proofErr w:type="gramStart"/>
      <w:r w:rsidR="00C25FBD" w:rsidRPr="00B2378C">
        <w:rPr>
          <w:i/>
          <w:iCs/>
          <w:sz w:val="26"/>
          <w:szCs w:val="26"/>
        </w:rPr>
        <w:t>случае</w:t>
      </w:r>
      <w:proofErr w:type="gramEnd"/>
      <w:r w:rsidR="00C25FBD" w:rsidRPr="00B2378C">
        <w:rPr>
          <w:i/>
          <w:iCs/>
          <w:sz w:val="26"/>
          <w:szCs w:val="26"/>
        </w:rPr>
        <w:t xml:space="preserve">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B2378C">
        <w:rPr>
          <w:sz w:val="26"/>
          <w:szCs w:val="26"/>
          <w:u w:val="single"/>
        </w:rPr>
        <w:t>поставщиками</w:t>
      </w:r>
      <w:r w:rsidRPr="00B2378C">
        <w:rPr>
          <w:sz w:val="26"/>
          <w:szCs w:val="26"/>
        </w:rPr>
        <w:t xml:space="preserve"> </w:t>
      </w:r>
      <w:r w:rsidRPr="00B2378C">
        <w:rPr>
          <w:i/>
          <w:iCs/>
          <w:sz w:val="26"/>
          <w:szCs w:val="26"/>
        </w:rPr>
        <w:t>(</w:t>
      </w:r>
      <w:r w:rsidR="00B47359" w:rsidRPr="00B2378C">
        <w:rPr>
          <w:i/>
          <w:iCs/>
          <w:sz w:val="26"/>
          <w:szCs w:val="26"/>
        </w:rPr>
        <w:t xml:space="preserve">В отношении материалов и оборудования, поставку которых он обеспечивает </w:t>
      </w:r>
      <w:r w:rsidRPr="00B2378C">
        <w:rPr>
          <w:i/>
          <w:iCs/>
          <w:sz w:val="26"/>
          <w:szCs w:val="26"/>
        </w:rPr>
        <w:t>Заказчиком</w:t>
      </w:r>
      <w:r w:rsidR="00B47359" w:rsidRPr="00B2378C">
        <w:rPr>
          <w:i/>
          <w:iCs/>
          <w:sz w:val="26"/>
          <w:szCs w:val="26"/>
        </w:rPr>
        <w:t xml:space="preserve"> – указывается «Заказчиком»)</w:t>
      </w:r>
      <w:r w:rsidRPr="00B2378C">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 xml:space="preserve">Риск случайной гибели или повреждения материалов и оборудования, доставленных на </w:t>
      </w:r>
      <w:proofErr w:type="spellStart"/>
      <w:r w:rsidRPr="00B2378C">
        <w:rPr>
          <w:sz w:val="26"/>
          <w:szCs w:val="26"/>
        </w:rPr>
        <w:t>приобъектный</w:t>
      </w:r>
      <w:proofErr w:type="spellEnd"/>
      <w:r w:rsidRPr="00B2378C">
        <w:rPr>
          <w:sz w:val="26"/>
          <w:szCs w:val="26"/>
        </w:rPr>
        <w:t xml:space="preserve"> склад  несет Подрядчик.</w:t>
      </w:r>
      <w:r w:rsidR="00C46FEC" w:rsidRPr="00B2378C">
        <w:rPr>
          <w:sz w:val="26"/>
          <w:szCs w:val="26"/>
        </w:rPr>
        <w:t xml:space="preserve">                                                       </w:t>
      </w:r>
      <w:r w:rsidRPr="00B2378C">
        <w:rPr>
          <w:sz w:val="26"/>
          <w:szCs w:val="26"/>
        </w:rPr>
        <w:t xml:space="preserve"> </w:t>
      </w:r>
      <w:r w:rsidR="00C46FEC" w:rsidRPr="00B2378C">
        <w:rPr>
          <w:sz w:val="26"/>
          <w:szCs w:val="26"/>
        </w:rPr>
        <w:t xml:space="preserve">   </w:t>
      </w:r>
    </w:p>
    <w:p w:rsidR="00C46FEC" w:rsidRPr="00B2378C" w:rsidRDefault="00880075" w:rsidP="00FC367F">
      <w:pPr>
        <w:shd w:val="clear" w:color="auto" w:fill="FFFFFF"/>
        <w:tabs>
          <w:tab w:val="left" w:pos="709"/>
          <w:tab w:val="left" w:pos="1080"/>
          <w:tab w:val="left" w:pos="1276"/>
          <w:tab w:val="left" w:pos="1418"/>
        </w:tabs>
        <w:ind w:firstLine="709"/>
        <w:jc w:val="both"/>
        <w:rPr>
          <w:i/>
          <w:iCs/>
          <w:sz w:val="26"/>
          <w:szCs w:val="26"/>
        </w:rPr>
      </w:pPr>
      <w:r w:rsidRPr="00B2378C">
        <w:rPr>
          <w:sz w:val="26"/>
          <w:szCs w:val="26"/>
        </w:rPr>
        <w:t xml:space="preserve">Риск случайной гибели или повреждения материалов и оборудования до момента поставки на </w:t>
      </w:r>
      <w:proofErr w:type="spellStart"/>
      <w:r w:rsidRPr="00B2378C">
        <w:rPr>
          <w:sz w:val="26"/>
          <w:szCs w:val="26"/>
        </w:rPr>
        <w:t>приобъектный</w:t>
      </w:r>
      <w:proofErr w:type="spellEnd"/>
      <w:r w:rsidRPr="00B2378C">
        <w:rPr>
          <w:sz w:val="26"/>
          <w:szCs w:val="26"/>
        </w:rPr>
        <w:t xml:space="preserve"> склад несет Сторона, на которой лежит обязанность по поставке соответствующих материалов и оборудования. </w:t>
      </w:r>
      <w:r w:rsidR="00B47359" w:rsidRPr="00B2378C">
        <w:rPr>
          <w:i/>
          <w:sz w:val="26"/>
          <w:szCs w:val="26"/>
        </w:rPr>
        <w:t>(Включается в договор при совместной поставке Сторонами)</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Подрядчик предупреждает Заказчика не менее</w:t>
      </w:r>
      <w:proofErr w:type="gramStart"/>
      <w:r w:rsidRPr="00B2378C">
        <w:rPr>
          <w:sz w:val="26"/>
          <w:szCs w:val="26"/>
        </w:rPr>
        <w:t>,</w:t>
      </w:r>
      <w:proofErr w:type="gramEnd"/>
      <w:r w:rsidRPr="00B2378C">
        <w:rPr>
          <w:sz w:val="26"/>
          <w:szCs w:val="26"/>
        </w:rPr>
        <w:t xml:space="preserve"> чем за 2 (две) недели о готовности к доставке поставляемых материалов и оборудования на </w:t>
      </w:r>
      <w:proofErr w:type="spellStart"/>
      <w:r w:rsidRPr="00B2378C">
        <w:rPr>
          <w:sz w:val="26"/>
          <w:szCs w:val="26"/>
        </w:rPr>
        <w:t>приобъектный</w:t>
      </w:r>
      <w:proofErr w:type="spellEnd"/>
      <w:r w:rsidRPr="00B2378C">
        <w:rPr>
          <w:sz w:val="26"/>
          <w:szCs w:val="26"/>
        </w:rPr>
        <w:t xml:space="preserve"> склад</w:t>
      </w:r>
      <w:r w:rsidR="00A10248" w:rsidRPr="00B2378C">
        <w:rPr>
          <w:sz w:val="26"/>
          <w:szCs w:val="26"/>
        </w:rPr>
        <w:t>.</w:t>
      </w:r>
    </w:p>
    <w:p w:rsidR="00C46FEC" w:rsidRPr="00B2378C" w:rsidRDefault="00C46FEC"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 xml:space="preserve">                   </w:t>
      </w:r>
      <w:proofErr w:type="gramStart"/>
      <w:r w:rsidR="00B47359" w:rsidRPr="00B2378C">
        <w:rPr>
          <w:i/>
          <w:iCs/>
          <w:sz w:val="26"/>
          <w:szCs w:val="26"/>
        </w:rPr>
        <w:t>(</w:t>
      </w:r>
      <w:r w:rsidR="00880075" w:rsidRPr="00B2378C">
        <w:rPr>
          <w:i/>
          <w:iCs/>
          <w:sz w:val="26"/>
          <w:szCs w:val="26"/>
        </w:rPr>
        <w:t>В случае</w:t>
      </w:r>
      <w:r w:rsidR="007F1E23" w:rsidRPr="00B2378C">
        <w:rPr>
          <w:i/>
          <w:iCs/>
          <w:sz w:val="26"/>
          <w:szCs w:val="26"/>
        </w:rPr>
        <w:t>,</w:t>
      </w:r>
      <w:r w:rsidR="00880075" w:rsidRPr="00B2378C">
        <w:rPr>
          <w:i/>
          <w:iCs/>
          <w:sz w:val="26"/>
          <w:szCs w:val="26"/>
        </w:rPr>
        <w:t xml:space="preserve"> когда Договором предусматриваются обязательства </w:t>
      </w:r>
      <w:r w:rsidR="00B47359" w:rsidRPr="00B2378C">
        <w:rPr>
          <w:i/>
          <w:iCs/>
          <w:sz w:val="26"/>
          <w:szCs w:val="26"/>
        </w:rPr>
        <w:t>каждой стороны</w:t>
      </w:r>
      <w:r w:rsidR="00880075" w:rsidRPr="00B2378C">
        <w:rPr>
          <w:i/>
          <w:iCs/>
          <w:sz w:val="26"/>
          <w:szCs w:val="26"/>
        </w:rPr>
        <w:t xml:space="preserve"> по поставке, указывается следующее: </w:t>
      </w:r>
      <w:proofErr w:type="gramEnd"/>
    </w:p>
    <w:p w:rsidR="00C46FEC" w:rsidRPr="00B2378C" w:rsidRDefault="00C46FEC"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 xml:space="preserve">                  </w:t>
      </w:r>
      <w:proofErr w:type="gramStart"/>
      <w:r w:rsidR="00B47359" w:rsidRPr="00B2378C">
        <w:rPr>
          <w:i/>
          <w:iCs/>
          <w:sz w:val="26"/>
          <w:szCs w:val="26"/>
        </w:rPr>
        <w:t>«</w:t>
      </w:r>
      <w:r w:rsidR="00880075" w:rsidRPr="00B2378C">
        <w:rPr>
          <w:i/>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00880075" w:rsidRPr="00B2378C">
        <w:rPr>
          <w:i/>
          <w:iCs/>
          <w:sz w:val="26"/>
          <w:szCs w:val="26"/>
        </w:rPr>
        <w:t>приобъектный</w:t>
      </w:r>
      <w:proofErr w:type="spellEnd"/>
      <w:r w:rsidR="00880075" w:rsidRPr="00B2378C">
        <w:rPr>
          <w:i/>
          <w:iCs/>
          <w:sz w:val="26"/>
          <w:szCs w:val="26"/>
        </w:rPr>
        <w:t xml:space="preserve"> склад</w:t>
      </w:r>
      <w:r w:rsidR="00A10248" w:rsidRPr="00B2378C">
        <w:rPr>
          <w:i/>
          <w:iCs/>
          <w:sz w:val="26"/>
          <w:szCs w:val="26"/>
        </w:rPr>
        <w:t>.</w:t>
      </w:r>
      <w:r w:rsidR="00B47359" w:rsidRPr="00B2378C">
        <w:rPr>
          <w:i/>
          <w:iCs/>
          <w:sz w:val="26"/>
          <w:szCs w:val="26"/>
        </w:rPr>
        <w:t>»)</w:t>
      </w:r>
      <w:proofErr w:type="gramEnd"/>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 xml:space="preserve">При поступлении поставляемых Подрядчиком </w:t>
      </w:r>
      <w:r w:rsidRPr="00B2378C">
        <w:rPr>
          <w:i/>
          <w:sz w:val="26"/>
          <w:szCs w:val="26"/>
        </w:rPr>
        <w:t>(одной из Сторон)</w:t>
      </w:r>
      <w:r w:rsidRPr="00B2378C">
        <w:rPr>
          <w:sz w:val="26"/>
          <w:szCs w:val="26"/>
        </w:rPr>
        <w:t xml:space="preserve"> материалов и оборудования на </w:t>
      </w:r>
      <w:proofErr w:type="spellStart"/>
      <w:r w:rsidRPr="00B2378C">
        <w:rPr>
          <w:sz w:val="26"/>
          <w:szCs w:val="26"/>
        </w:rPr>
        <w:t>приобъектный</w:t>
      </w:r>
      <w:proofErr w:type="spellEnd"/>
      <w:r w:rsidRPr="00B2378C">
        <w:rPr>
          <w:sz w:val="26"/>
          <w:szCs w:val="26"/>
        </w:rPr>
        <w:t xml:space="preserve"> склад присутствие представителя Заказчика </w:t>
      </w:r>
      <w:r w:rsidRPr="00B2378C">
        <w:rPr>
          <w:i/>
          <w:sz w:val="26"/>
          <w:szCs w:val="26"/>
        </w:rPr>
        <w:t>(представителя другой Стороны)</w:t>
      </w:r>
      <w:r w:rsidRPr="00B2378C">
        <w:rPr>
          <w:sz w:val="26"/>
          <w:szCs w:val="26"/>
        </w:rPr>
        <w:t xml:space="preserve"> обязательно. </w:t>
      </w:r>
    </w:p>
    <w:p w:rsidR="00C46FEC" w:rsidRPr="00B2378C" w:rsidRDefault="00C46FEC" w:rsidP="00B2378C">
      <w:pPr>
        <w:shd w:val="clear" w:color="auto" w:fill="FFFFFF"/>
        <w:tabs>
          <w:tab w:val="left" w:pos="709"/>
          <w:tab w:val="left" w:pos="1080"/>
          <w:tab w:val="left" w:pos="1276"/>
          <w:tab w:val="left" w:pos="1418"/>
        </w:tabs>
        <w:jc w:val="both"/>
        <w:rPr>
          <w:sz w:val="26"/>
          <w:szCs w:val="26"/>
        </w:rPr>
      </w:pPr>
      <w:r w:rsidRPr="00B2378C">
        <w:rPr>
          <w:sz w:val="26"/>
          <w:szCs w:val="26"/>
        </w:rPr>
        <w:t xml:space="preserve">            </w:t>
      </w:r>
      <w:r w:rsidR="00880075" w:rsidRPr="00B2378C">
        <w:rPr>
          <w:sz w:val="26"/>
          <w:szCs w:val="26"/>
        </w:rPr>
        <w:t>Приемка обо</w:t>
      </w:r>
      <w:r w:rsidR="00A10248" w:rsidRPr="00B2378C">
        <w:rPr>
          <w:sz w:val="26"/>
          <w:szCs w:val="26"/>
        </w:rPr>
        <w:t xml:space="preserve">рудования на </w:t>
      </w:r>
      <w:proofErr w:type="spellStart"/>
      <w:r w:rsidR="00A10248" w:rsidRPr="00B2378C">
        <w:rPr>
          <w:sz w:val="26"/>
          <w:szCs w:val="26"/>
        </w:rPr>
        <w:t>приобъектный</w:t>
      </w:r>
      <w:proofErr w:type="spellEnd"/>
      <w:r w:rsidR="00A10248" w:rsidRPr="00B2378C">
        <w:rPr>
          <w:sz w:val="26"/>
          <w:szCs w:val="26"/>
        </w:rPr>
        <w:t xml:space="preserve"> склад </w:t>
      </w:r>
      <w:r w:rsidR="00880075" w:rsidRPr="00B2378C">
        <w:rPr>
          <w:sz w:val="26"/>
          <w:szCs w:val="26"/>
        </w:rPr>
        <w:t xml:space="preserve">осуществляется в соответствии с актом, составляемым по Форме ОС-14. </w:t>
      </w:r>
    </w:p>
    <w:p w:rsidR="00C46FEC" w:rsidRPr="00B2378C" w:rsidRDefault="00880075" w:rsidP="00B2378C">
      <w:pPr>
        <w:shd w:val="clear" w:color="auto" w:fill="FFFFFF"/>
        <w:tabs>
          <w:tab w:val="left" w:pos="709"/>
          <w:tab w:val="left" w:pos="1080"/>
          <w:tab w:val="left" w:pos="1276"/>
          <w:tab w:val="left" w:pos="1418"/>
        </w:tabs>
        <w:jc w:val="both"/>
        <w:rPr>
          <w:sz w:val="26"/>
          <w:szCs w:val="26"/>
        </w:rPr>
      </w:pPr>
      <w:r w:rsidRPr="00B2378C">
        <w:rPr>
          <w:sz w:val="26"/>
          <w:szCs w:val="26"/>
        </w:rPr>
        <w:t xml:space="preserve">Передача оборудования с </w:t>
      </w:r>
      <w:proofErr w:type="spellStart"/>
      <w:r w:rsidRPr="00B2378C">
        <w:rPr>
          <w:sz w:val="26"/>
          <w:szCs w:val="26"/>
        </w:rPr>
        <w:t>приобъектного</w:t>
      </w:r>
      <w:proofErr w:type="spellEnd"/>
      <w:r w:rsidRPr="00B2378C">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C46FEC" w:rsidRPr="00B2378C" w:rsidRDefault="007F1E23" w:rsidP="00B2378C">
      <w:pPr>
        <w:shd w:val="clear" w:color="auto" w:fill="FFFFFF"/>
        <w:tabs>
          <w:tab w:val="left" w:pos="709"/>
          <w:tab w:val="left" w:pos="1080"/>
          <w:tab w:val="left" w:pos="1276"/>
          <w:tab w:val="left" w:pos="1418"/>
        </w:tabs>
        <w:jc w:val="both"/>
        <w:rPr>
          <w:i/>
          <w:iCs/>
          <w:sz w:val="26"/>
          <w:szCs w:val="26"/>
        </w:rPr>
      </w:pPr>
      <w:proofErr w:type="gramStart"/>
      <w:r w:rsidRPr="00B2378C">
        <w:rPr>
          <w:i/>
          <w:iCs/>
          <w:sz w:val="26"/>
          <w:szCs w:val="26"/>
        </w:rPr>
        <w:t xml:space="preserve">(В случае, когда Договором предусматриваются обязательства </w:t>
      </w:r>
      <w:r w:rsidR="00B47359" w:rsidRPr="00B2378C">
        <w:rPr>
          <w:i/>
          <w:iCs/>
          <w:sz w:val="26"/>
          <w:szCs w:val="26"/>
        </w:rPr>
        <w:t>каждой стороны</w:t>
      </w:r>
      <w:r w:rsidRPr="00B2378C">
        <w:rPr>
          <w:i/>
          <w:iCs/>
          <w:sz w:val="26"/>
          <w:szCs w:val="26"/>
        </w:rPr>
        <w:t xml:space="preserve"> по поставке, </w:t>
      </w:r>
      <w:r w:rsidR="00B47359" w:rsidRPr="00B2378C">
        <w:rPr>
          <w:i/>
          <w:iCs/>
          <w:sz w:val="26"/>
          <w:szCs w:val="26"/>
        </w:rPr>
        <w:t xml:space="preserve">добавляется </w:t>
      </w:r>
      <w:r w:rsidRPr="00B2378C">
        <w:rPr>
          <w:i/>
          <w:iCs/>
          <w:sz w:val="26"/>
          <w:szCs w:val="26"/>
        </w:rPr>
        <w:t>следующее:</w:t>
      </w:r>
      <w:proofErr w:type="gramEnd"/>
    </w:p>
    <w:p w:rsidR="00880075" w:rsidRPr="00B2378C" w:rsidRDefault="00B47359" w:rsidP="00B2378C">
      <w:pPr>
        <w:shd w:val="clear" w:color="auto" w:fill="FFFFFF"/>
        <w:tabs>
          <w:tab w:val="left" w:pos="709"/>
          <w:tab w:val="left" w:pos="1080"/>
          <w:tab w:val="left" w:pos="1276"/>
          <w:tab w:val="left" w:pos="1418"/>
        </w:tabs>
        <w:jc w:val="both"/>
        <w:rPr>
          <w:i/>
          <w:iCs/>
          <w:sz w:val="26"/>
          <w:szCs w:val="26"/>
        </w:rPr>
      </w:pPr>
      <w:proofErr w:type="gramStart"/>
      <w:r w:rsidRPr="00B2378C">
        <w:rPr>
          <w:i/>
          <w:iCs/>
          <w:sz w:val="26"/>
          <w:szCs w:val="26"/>
        </w:rPr>
        <w:t>«</w:t>
      </w:r>
      <w:r w:rsidR="00880075" w:rsidRPr="00B2378C">
        <w:rPr>
          <w:i/>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r w:rsidRPr="00B2378C">
        <w:rPr>
          <w:i/>
          <w:iCs/>
          <w:sz w:val="26"/>
          <w:szCs w:val="26"/>
        </w:rPr>
        <w:t>»)</w:t>
      </w:r>
      <w:proofErr w:type="gramEnd"/>
    </w:p>
    <w:p w:rsidR="00880075"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proofErr w:type="gramStart"/>
      <w:r w:rsidRPr="00B2378C">
        <w:rPr>
          <w:sz w:val="26"/>
          <w:szCs w:val="26"/>
        </w:rPr>
        <w:t xml:space="preserve">В случае выявления Подрядчиком </w:t>
      </w:r>
      <w:r w:rsidRPr="00B2378C">
        <w:rPr>
          <w:i/>
          <w:iCs/>
          <w:sz w:val="26"/>
          <w:szCs w:val="26"/>
        </w:rPr>
        <w:t>(одной Стороной)</w:t>
      </w:r>
      <w:r w:rsidRPr="00B2378C">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B2378C">
        <w:rPr>
          <w:i/>
          <w:iCs/>
          <w:sz w:val="26"/>
          <w:szCs w:val="26"/>
        </w:rPr>
        <w:t>(Сторона, обнаружившая недостатки (некомплектность)</w:t>
      </w:r>
      <w:r w:rsidRPr="00B2378C">
        <w:rPr>
          <w:sz w:val="26"/>
          <w:szCs w:val="26"/>
        </w:rPr>
        <w:t xml:space="preserve"> незамедлительно обязан поставить об этом в известность Заказчика </w:t>
      </w:r>
      <w:r w:rsidRPr="00B2378C">
        <w:rPr>
          <w:i/>
          <w:iCs/>
          <w:sz w:val="26"/>
          <w:szCs w:val="26"/>
        </w:rPr>
        <w:t>(другую Сторону).</w:t>
      </w:r>
      <w:proofErr w:type="gramEnd"/>
    </w:p>
    <w:p w:rsidR="00880075" w:rsidRPr="00B2378C" w:rsidRDefault="00880075" w:rsidP="00B2378C">
      <w:pPr>
        <w:widowControl w:val="0"/>
        <w:shd w:val="clear" w:color="auto" w:fill="FFFFFF"/>
        <w:tabs>
          <w:tab w:val="left" w:pos="709"/>
          <w:tab w:val="left" w:pos="1276"/>
          <w:tab w:val="left" w:pos="1418"/>
        </w:tabs>
        <w:jc w:val="both"/>
        <w:rPr>
          <w:sz w:val="26"/>
          <w:szCs w:val="26"/>
        </w:rPr>
      </w:pPr>
      <w:r w:rsidRPr="00B2378C">
        <w:rPr>
          <w:sz w:val="26"/>
          <w:szCs w:val="26"/>
        </w:rPr>
        <w:t xml:space="preserve">При выявлении недостатков (некомплектности) материалов и оборудования </w:t>
      </w:r>
      <w:r w:rsidRPr="00B2378C">
        <w:rPr>
          <w:sz w:val="26"/>
          <w:szCs w:val="26"/>
        </w:rPr>
        <w:lastRenderedPageBreak/>
        <w:t xml:space="preserve">уполномоченными представителями Сторон составляется акт. </w:t>
      </w:r>
    </w:p>
    <w:p w:rsidR="00122113" w:rsidRPr="00B2378C" w:rsidRDefault="00122113" w:rsidP="00B2378C">
      <w:pPr>
        <w:shd w:val="clear" w:color="auto" w:fill="FFFFFF"/>
        <w:tabs>
          <w:tab w:val="left" w:pos="709"/>
          <w:tab w:val="left" w:pos="1276"/>
          <w:tab w:val="left" w:pos="1418"/>
        </w:tabs>
        <w:jc w:val="center"/>
        <w:rPr>
          <w:b/>
          <w:bCs/>
          <w:sz w:val="26"/>
          <w:szCs w:val="26"/>
        </w:rPr>
      </w:pP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Порядок осуществления работ</w:t>
      </w:r>
    </w:p>
    <w:p w:rsidR="009D6B9F"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B2378C">
        <w:rPr>
          <w:sz w:val="26"/>
          <w:szCs w:val="26"/>
        </w:rPr>
        <w:t xml:space="preserve"> </w:t>
      </w:r>
    </w:p>
    <w:p w:rsidR="009D6B9F" w:rsidRPr="00B2378C" w:rsidRDefault="00880075" w:rsidP="00B2378C">
      <w:pPr>
        <w:shd w:val="clear" w:color="auto" w:fill="FFFFFF"/>
        <w:tabs>
          <w:tab w:val="left" w:pos="709"/>
          <w:tab w:val="left" w:pos="1276"/>
          <w:tab w:val="left" w:pos="1418"/>
        </w:tabs>
        <w:jc w:val="both"/>
        <w:rPr>
          <w:sz w:val="26"/>
          <w:szCs w:val="26"/>
        </w:rPr>
      </w:pPr>
      <w:r w:rsidRPr="00B2378C">
        <w:rPr>
          <w:sz w:val="26"/>
          <w:szCs w:val="26"/>
        </w:rPr>
        <w:t>Форма журнала должна соответствовать типовой межотраслевой Форме № КС-6, утвержденной постановлением Госкомстата России от 30.10.1997 № 71а</w:t>
      </w:r>
      <w:r w:rsidR="00CA684B" w:rsidRPr="00B2378C">
        <w:rPr>
          <w:sz w:val="26"/>
          <w:szCs w:val="26"/>
        </w:rPr>
        <w:t>.</w:t>
      </w:r>
      <w:r w:rsidRPr="00B2378C">
        <w:rPr>
          <w:sz w:val="26"/>
          <w:szCs w:val="26"/>
        </w:rPr>
        <w:t xml:space="preserve"> </w:t>
      </w:r>
      <w:r w:rsidR="00790206" w:rsidRPr="00B2378C">
        <w:rPr>
          <w:sz w:val="26"/>
          <w:szCs w:val="26"/>
        </w:rPr>
        <w:t xml:space="preserve">Журнал должен храниться непосредственно на объекте производства работ и </w:t>
      </w:r>
      <w:r w:rsidR="007F1E23" w:rsidRPr="00B2378C">
        <w:rPr>
          <w:sz w:val="26"/>
          <w:szCs w:val="26"/>
        </w:rPr>
        <w:t xml:space="preserve">немедленно </w:t>
      </w:r>
      <w:r w:rsidR="00790206" w:rsidRPr="00B2378C">
        <w:rPr>
          <w:sz w:val="26"/>
          <w:szCs w:val="26"/>
        </w:rPr>
        <w:t>предъявляться представителю Заказчика по его требованию.</w:t>
      </w:r>
    </w:p>
    <w:p w:rsidR="009D6B9F"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 xml:space="preserve">В </w:t>
      </w:r>
      <w:proofErr w:type="gramStart"/>
      <w:r w:rsidRPr="00B2378C">
        <w:rPr>
          <w:sz w:val="26"/>
          <w:szCs w:val="26"/>
        </w:rPr>
        <w:t>случае</w:t>
      </w:r>
      <w:proofErr w:type="gramEnd"/>
      <w:r w:rsidRPr="00B2378C">
        <w:rPr>
          <w:sz w:val="26"/>
          <w:szCs w:val="26"/>
        </w:rPr>
        <w:t xml:space="preserve"> если представителем Заказчика внесены в журнал производства работ замечания по выполненным работам, подлежащим закрытию, </w:t>
      </w:r>
      <w:r w:rsidR="00790206" w:rsidRPr="00B2378C">
        <w:rPr>
          <w:sz w:val="26"/>
          <w:szCs w:val="26"/>
        </w:rPr>
        <w:t>последующие работы не должны выполняться</w:t>
      </w:r>
      <w:r w:rsidRPr="00B2378C">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B2378C" w:rsidRDefault="00714BAD"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proofErr w:type="gramStart"/>
      <w:r w:rsidRPr="00B2378C">
        <w:rPr>
          <w:sz w:val="26"/>
          <w:szCs w:val="26"/>
        </w:rPr>
        <w:t>Для</w:t>
      </w:r>
      <w:r w:rsidR="00A10248" w:rsidRPr="00B2378C">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B2378C">
        <w:rPr>
          <w:sz w:val="26"/>
          <w:szCs w:val="26"/>
        </w:rPr>
        <w:t>а</w:t>
      </w:r>
      <w:r w:rsidR="00A10248" w:rsidRPr="00B2378C">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B2378C">
        <w:rPr>
          <w:sz w:val="26"/>
          <w:szCs w:val="26"/>
          <w:u w:color="FF0000"/>
        </w:rPr>
        <w:t>производственных цехов и участков реконструируемого объекта</w:t>
      </w:r>
      <w:r w:rsidR="00A10248" w:rsidRPr="00B2378C">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B2378C">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B2378C">
        <w:rPr>
          <w:sz w:val="26"/>
          <w:szCs w:val="26"/>
        </w:rPr>
        <w:t>жд стр</w:t>
      </w:r>
      <w:proofErr w:type="gramEnd"/>
      <w:r w:rsidR="00A10248" w:rsidRPr="00B2378C">
        <w:rPr>
          <w:sz w:val="26"/>
          <w:szCs w:val="26"/>
        </w:rPr>
        <w:t>оительства зданий Заказчика.  (</w:t>
      </w:r>
      <w:r w:rsidR="00A10248" w:rsidRPr="00B2378C">
        <w:rPr>
          <w:i/>
          <w:sz w:val="26"/>
          <w:szCs w:val="26"/>
        </w:rPr>
        <w:t>Данный пункт, включается в договор, если работы осуществляются на реконструируемом, действующем объекте)</w:t>
      </w:r>
    </w:p>
    <w:p w:rsidR="009D6B9F" w:rsidRPr="00B2378C" w:rsidRDefault="004432CC"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proofErr w:type="gramStart"/>
      <w:r w:rsidRPr="00B2378C">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B2378C">
        <w:rPr>
          <w:sz w:val="26"/>
          <w:szCs w:val="26"/>
        </w:rPr>
        <w:t xml:space="preserve">выполненных </w:t>
      </w:r>
      <w:r w:rsidRPr="00B2378C">
        <w:rPr>
          <w:sz w:val="26"/>
          <w:szCs w:val="26"/>
        </w:rPr>
        <w:t xml:space="preserve">объемов работ, </w:t>
      </w:r>
      <w:r w:rsidR="007D661C" w:rsidRPr="00B2378C">
        <w:rPr>
          <w:sz w:val="26"/>
          <w:szCs w:val="26"/>
        </w:rPr>
        <w:t xml:space="preserve">осуществлять </w:t>
      </w:r>
      <w:r w:rsidRPr="00B2378C">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B2378C">
        <w:rPr>
          <w:sz w:val="26"/>
          <w:szCs w:val="26"/>
        </w:rPr>
        <w:t xml:space="preserve"> Подрядчика, и письменно уведомля</w:t>
      </w:r>
      <w:r w:rsidR="007D661C" w:rsidRPr="00B2378C">
        <w:rPr>
          <w:sz w:val="26"/>
          <w:szCs w:val="26"/>
        </w:rPr>
        <w:t>ть</w:t>
      </w:r>
      <w:r w:rsidRPr="00B2378C">
        <w:rPr>
          <w:sz w:val="26"/>
          <w:szCs w:val="26"/>
        </w:rPr>
        <w:t xml:space="preserve"> о</w:t>
      </w:r>
      <w:r w:rsidR="00B30E9D" w:rsidRPr="00B2378C">
        <w:rPr>
          <w:sz w:val="26"/>
          <w:szCs w:val="26"/>
        </w:rPr>
        <w:t xml:space="preserve"> </w:t>
      </w:r>
      <w:r w:rsidRPr="00B2378C">
        <w:rPr>
          <w:sz w:val="26"/>
          <w:szCs w:val="26"/>
        </w:rPr>
        <w:t xml:space="preserve"> </w:t>
      </w:r>
      <w:r w:rsidR="00B30E9D" w:rsidRPr="00B2378C">
        <w:rPr>
          <w:sz w:val="26"/>
          <w:szCs w:val="26"/>
        </w:rPr>
        <w:t>нарушениях</w:t>
      </w:r>
      <w:r w:rsidR="00CD7F0E" w:rsidRPr="00B2378C">
        <w:rPr>
          <w:sz w:val="26"/>
          <w:szCs w:val="26"/>
        </w:rPr>
        <w:t xml:space="preserve"> </w:t>
      </w:r>
      <w:r w:rsidR="00B30E9D" w:rsidRPr="00B2378C">
        <w:rPr>
          <w:sz w:val="26"/>
          <w:szCs w:val="26"/>
        </w:rPr>
        <w:t xml:space="preserve"> </w:t>
      </w:r>
      <w:r w:rsidR="00CD7F0E" w:rsidRPr="00B2378C">
        <w:rPr>
          <w:sz w:val="26"/>
          <w:szCs w:val="26"/>
        </w:rPr>
        <w:t xml:space="preserve"> договора</w:t>
      </w:r>
      <w:r w:rsidRPr="00B2378C">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B2378C" w:rsidRDefault="004432CC" w:rsidP="00B2378C">
      <w:pPr>
        <w:shd w:val="clear" w:color="auto" w:fill="FFFFFF"/>
        <w:tabs>
          <w:tab w:val="left" w:pos="709"/>
          <w:tab w:val="left" w:pos="1276"/>
          <w:tab w:val="left" w:pos="1418"/>
        </w:tabs>
        <w:jc w:val="both"/>
        <w:rPr>
          <w:sz w:val="26"/>
          <w:szCs w:val="26"/>
        </w:rPr>
      </w:pPr>
      <w:r w:rsidRPr="00B2378C">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B2378C" w:rsidRDefault="00DF3BB6" w:rsidP="00B2378C">
      <w:pPr>
        <w:shd w:val="clear" w:color="auto" w:fill="FFFFFF"/>
        <w:tabs>
          <w:tab w:val="left" w:pos="709"/>
          <w:tab w:val="left" w:pos="1276"/>
          <w:tab w:val="left" w:pos="1418"/>
        </w:tabs>
        <w:jc w:val="both"/>
        <w:rPr>
          <w:sz w:val="26"/>
          <w:szCs w:val="26"/>
        </w:rPr>
      </w:pPr>
      <w:r w:rsidRPr="00B2378C">
        <w:rPr>
          <w:sz w:val="26"/>
          <w:szCs w:val="26"/>
        </w:rPr>
        <w:t>-</w:t>
      </w:r>
      <w:r w:rsidR="00880075" w:rsidRPr="00B2378C">
        <w:rPr>
          <w:sz w:val="26"/>
          <w:szCs w:val="26"/>
        </w:rPr>
        <w:t>увеличить или сократить объем любой работы, включенной в Договор; исключить любую работу;</w:t>
      </w:r>
    </w:p>
    <w:p w:rsidR="00DF3BB6" w:rsidRPr="00B2378C" w:rsidRDefault="00DF3BB6" w:rsidP="00B2378C">
      <w:pPr>
        <w:shd w:val="clear" w:color="auto" w:fill="FFFFFF"/>
        <w:tabs>
          <w:tab w:val="left" w:pos="709"/>
          <w:tab w:val="left" w:pos="1276"/>
          <w:tab w:val="left" w:pos="1418"/>
        </w:tabs>
        <w:jc w:val="both"/>
        <w:rPr>
          <w:sz w:val="26"/>
          <w:szCs w:val="26"/>
        </w:rPr>
      </w:pPr>
      <w:r w:rsidRPr="00B2378C">
        <w:rPr>
          <w:sz w:val="26"/>
          <w:szCs w:val="26"/>
        </w:rPr>
        <w:lastRenderedPageBreak/>
        <w:t>-</w:t>
      </w:r>
      <w:r w:rsidR="00880075" w:rsidRPr="00B2378C">
        <w:rPr>
          <w:sz w:val="26"/>
          <w:szCs w:val="26"/>
        </w:rPr>
        <w:t>изменить характер или качество, или вид любой части работы;</w:t>
      </w:r>
    </w:p>
    <w:p w:rsidR="00DF3BB6" w:rsidRPr="00B2378C" w:rsidRDefault="00DF3BB6" w:rsidP="00B2378C">
      <w:pPr>
        <w:shd w:val="clear" w:color="auto" w:fill="FFFFFF"/>
        <w:tabs>
          <w:tab w:val="left" w:pos="709"/>
          <w:tab w:val="left" w:pos="1276"/>
          <w:tab w:val="left" w:pos="1418"/>
        </w:tabs>
        <w:jc w:val="both"/>
        <w:rPr>
          <w:sz w:val="26"/>
          <w:szCs w:val="26"/>
        </w:rPr>
      </w:pPr>
      <w:r w:rsidRPr="00B2378C">
        <w:rPr>
          <w:sz w:val="26"/>
          <w:szCs w:val="26"/>
        </w:rPr>
        <w:t>-</w:t>
      </w:r>
      <w:r w:rsidR="00880075" w:rsidRPr="00B2378C">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B2378C" w:rsidRDefault="00C13B21" w:rsidP="00B2378C">
      <w:pPr>
        <w:shd w:val="clear" w:color="auto" w:fill="FFFFFF"/>
        <w:tabs>
          <w:tab w:val="left" w:pos="709"/>
          <w:tab w:val="left" w:pos="1276"/>
          <w:tab w:val="left" w:pos="1418"/>
        </w:tabs>
        <w:jc w:val="both"/>
        <w:rPr>
          <w:sz w:val="26"/>
          <w:szCs w:val="26"/>
        </w:rPr>
      </w:pPr>
      <w:r w:rsidRPr="00B2378C">
        <w:rPr>
          <w:sz w:val="26"/>
          <w:szCs w:val="26"/>
        </w:rPr>
        <w:t xml:space="preserve">В </w:t>
      </w:r>
      <w:proofErr w:type="gramStart"/>
      <w:r w:rsidRPr="00B2378C">
        <w:rPr>
          <w:sz w:val="26"/>
          <w:szCs w:val="26"/>
        </w:rPr>
        <w:t>случае</w:t>
      </w:r>
      <w:proofErr w:type="gramEnd"/>
      <w:r w:rsidRPr="00B2378C">
        <w:rPr>
          <w:sz w:val="26"/>
          <w:szCs w:val="26"/>
        </w:rPr>
        <w:t xml:space="preserve">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B2378C">
        <w:rPr>
          <w:sz w:val="26"/>
          <w:szCs w:val="26"/>
        </w:rPr>
        <w:t>ько после оформления надлежащим</w:t>
      </w:r>
      <w:r w:rsidR="00421081" w:rsidRPr="00B2378C">
        <w:rPr>
          <w:sz w:val="26"/>
          <w:szCs w:val="26"/>
        </w:rPr>
        <w:t xml:space="preserve"> образом дополнительного соглашения к настоящему договору.</w:t>
      </w:r>
    </w:p>
    <w:p w:rsidR="00DF3BB6" w:rsidRPr="00B2378C" w:rsidRDefault="00B1682E"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B2378C" w:rsidRDefault="0012678E" w:rsidP="00B2378C">
      <w:pPr>
        <w:shd w:val="clear" w:color="auto" w:fill="FFFFFF"/>
        <w:tabs>
          <w:tab w:val="left" w:pos="709"/>
          <w:tab w:val="left" w:pos="1276"/>
          <w:tab w:val="left" w:pos="1418"/>
        </w:tabs>
        <w:jc w:val="center"/>
        <w:rPr>
          <w:b/>
          <w:bCs/>
          <w:sz w:val="26"/>
          <w:szCs w:val="26"/>
        </w:rPr>
      </w:pP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 xml:space="preserve">Приемка </w:t>
      </w:r>
      <w:r w:rsidR="00A10248" w:rsidRPr="00B2378C">
        <w:rPr>
          <w:b/>
          <w:bCs/>
          <w:sz w:val="26"/>
          <w:szCs w:val="26"/>
        </w:rPr>
        <w:t xml:space="preserve">выполненных </w:t>
      </w:r>
      <w:r w:rsidRPr="00B2378C">
        <w:rPr>
          <w:b/>
          <w:bCs/>
          <w:sz w:val="26"/>
          <w:szCs w:val="26"/>
        </w:rPr>
        <w:t>работ</w:t>
      </w:r>
    </w:p>
    <w:p w:rsidR="00DF3BB6" w:rsidRPr="00E77176" w:rsidRDefault="00A10248"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b/>
          <w:bCs/>
          <w:sz w:val="26"/>
          <w:szCs w:val="26"/>
        </w:rPr>
      </w:pPr>
      <w:r w:rsidRPr="00B2378C">
        <w:rPr>
          <w:sz w:val="26"/>
          <w:szCs w:val="26"/>
        </w:rPr>
        <w:t xml:space="preserve">Стороны осуществляют сдачу-приемку выполненных работ ежемесячно </w:t>
      </w:r>
      <w:r w:rsidR="007D661C" w:rsidRPr="00B2378C">
        <w:rPr>
          <w:i/>
          <w:sz w:val="26"/>
          <w:szCs w:val="26"/>
        </w:rPr>
        <w:t>(</w:t>
      </w:r>
      <w:r w:rsidRPr="00B2378C">
        <w:rPr>
          <w:i/>
          <w:sz w:val="26"/>
          <w:szCs w:val="26"/>
        </w:rPr>
        <w:t xml:space="preserve">или </w:t>
      </w:r>
      <w:r w:rsidR="007D661C" w:rsidRPr="00B2378C">
        <w:rPr>
          <w:i/>
          <w:sz w:val="26"/>
          <w:szCs w:val="26"/>
        </w:rPr>
        <w:t>«</w:t>
      </w:r>
      <w:r w:rsidRPr="00B2378C">
        <w:rPr>
          <w:i/>
          <w:sz w:val="26"/>
          <w:szCs w:val="26"/>
        </w:rPr>
        <w:t>поэтапно</w:t>
      </w:r>
      <w:r w:rsidR="007D661C" w:rsidRPr="00B2378C">
        <w:rPr>
          <w:i/>
          <w:sz w:val="26"/>
          <w:szCs w:val="26"/>
        </w:rPr>
        <w:t>»)</w:t>
      </w:r>
      <w:r w:rsidRPr="00B2378C">
        <w:rPr>
          <w:sz w:val="26"/>
          <w:szCs w:val="26"/>
        </w:rPr>
        <w:t xml:space="preserve"> в соответствии с </w:t>
      </w:r>
      <w:r w:rsidRPr="00C64C7C">
        <w:rPr>
          <w:sz w:val="26"/>
          <w:szCs w:val="26"/>
        </w:rPr>
        <w:t xml:space="preserve">фактической готовностью. </w:t>
      </w:r>
      <w:proofErr w:type="gramStart"/>
      <w:r w:rsidRPr="00C64C7C">
        <w:rPr>
          <w:sz w:val="26"/>
          <w:szCs w:val="26"/>
        </w:rPr>
        <w:t xml:space="preserve">Подрядчик до 30 числа каждого месяца представляет Заказчику </w:t>
      </w:r>
      <w:r w:rsidR="00B94B6F" w:rsidRPr="00C64C7C">
        <w:rPr>
          <w:sz w:val="26"/>
          <w:szCs w:val="26"/>
        </w:rPr>
        <w:t xml:space="preserve">акт выполненных работ (форма КС-2) на бумажном носителе в количестве 3 экземпляров, в электронном виде в формате </w:t>
      </w:r>
      <w:r w:rsidR="00B94B6F" w:rsidRPr="00C64C7C">
        <w:rPr>
          <w:sz w:val="26"/>
          <w:szCs w:val="26"/>
          <w:lang w:val="en-US"/>
        </w:rPr>
        <w:t>Excel</w:t>
      </w:r>
      <w:r w:rsidR="00B94B6F" w:rsidRPr="00C64C7C">
        <w:rPr>
          <w:sz w:val="26"/>
          <w:szCs w:val="26"/>
        </w:rPr>
        <w:t xml:space="preserve"> и в электронном виде файл «Гранд - Сметы»</w:t>
      </w:r>
      <w:r w:rsidR="009109FB">
        <w:rPr>
          <w:i/>
          <w:sz w:val="26"/>
          <w:szCs w:val="26"/>
        </w:rPr>
        <w:t xml:space="preserve"> (</w:t>
      </w:r>
      <w:r w:rsidR="00DA705E" w:rsidRPr="00C64C7C">
        <w:rPr>
          <w:i/>
          <w:sz w:val="26"/>
          <w:szCs w:val="26"/>
        </w:rPr>
        <w:t xml:space="preserve">для Амурской области </w:t>
      </w:r>
      <w:r w:rsidR="00DA705E" w:rsidRPr="00C64C7C">
        <w:rPr>
          <w:sz w:val="26"/>
          <w:szCs w:val="26"/>
        </w:rPr>
        <w:t>«</w:t>
      </w:r>
      <w:r w:rsidR="00DA705E" w:rsidRPr="00C64C7C">
        <w:rPr>
          <w:i/>
          <w:sz w:val="26"/>
          <w:szCs w:val="26"/>
          <w:lang w:val="en-US"/>
        </w:rPr>
        <w:t>WIN</w:t>
      </w:r>
      <w:r w:rsidR="00DA705E" w:rsidRPr="00C64C7C">
        <w:rPr>
          <w:i/>
          <w:sz w:val="26"/>
          <w:szCs w:val="26"/>
        </w:rPr>
        <w:t xml:space="preserve"> </w:t>
      </w:r>
      <w:r w:rsidR="00DA705E" w:rsidRPr="00E77176">
        <w:rPr>
          <w:i/>
          <w:sz w:val="26"/>
          <w:szCs w:val="26"/>
        </w:rPr>
        <w:t>РИК</w:t>
      </w:r>
      <w:r w:rsidR="00DA705E" w:rsidRPr="00E77176">
        <w:rPr>
          <w:sz w:val="26"/>
          <w:szCs w:val="26"/>
        </w:rPr>
        <w:t>»</w:t>
      </w:r>
      <w:r w:rsidR="00B94B6F" w:rsidRPr="00E77176">
        <w:rPr>
          <w:sz w:val="26"/>
          <w:szCs w:val="26"/>
        </w:rPr>
        <w:t xml:space="preserve"> в формате</w:t>
      </w:r>
      <w:r w:rsidR="009109FB" w:rsidRPr="00E77176">
        <w:rPr>
          <w:sz w:val="26"/>
          <w:szCs w:val="26"/>
        </w:rPr>
        <w:t xml:space="preserve"> </w:t>
      </w:r>
      <w:r w:rsidR="009109FB" w:rsidRPr="00E77176">
        <w:rPr>
          <w:sz w:val="26"/>
          <w:szCs w:val="26"/>
          <w:lang w:val="en-US"/>
        </w:rPr>
        <w:t>XML</w:t>
      </w:r>
      <w:r w:rsidR="00B94B6F" w:rsidRPr="00E77176">
        <w:rPr>
          <w:sz w:val="26"/>
          <w:szCs w:val="26"/>
        </w:rPr>
        <w:t>; справку о стоимости работ (форма КС-3) в количестве 3 экземпляров;</w:t>
      </w:r>
      <w:proofErr w:type="gramEnd"/>
      <w:r w:rsidR="00B94B6F" w:rsidRPr="00E77176">
        <w:rPr>
          <w:sz w:val="26"/>
          <w:szCs w:val="26"/>
        </w:rPr>
        <w:t xml:space="preserve"> счет–фактуру в 1 экземпляре.</w:t>
      </w:r>
      <w:r w:rsidRPr="00E77176">
        <w:rPr>
          <w:sz w:val="26"/>
          <w:szCs w:val="26"/>
        </w:rPr>
        <w:t xml:space="preserve"> </w:t>
      </w:r>
      <w:proofErr w:type="gramStart"/>
      <w:r w:rsidRPr="00E77176">
        <w:rPr>
          <w:sz w:val="26"/>
          <w:szCs w:val="26"/>
        </w:rPr>
        <w:t xml:space="preserve">К акту КС-2 в обязательном порядке прилагается исполнительная документация по выполненным работам </w:t>
      </w:r>
      <w:r w:rsidR="009109FB" w:rsidRPr="00E77176">
        <w:rPr>
          <w:sz w:val="26"/>
          <w:szCs w:val="26"/>
        </w:rPr>
        <w:t xml:space="preserve">в соответствии с РД-11-02-2006 (ТРЕБОВАНИЯ К СОСТАВУ И ПОРЯДКУ ВЕДЕНИЯ ИСПОЛНИТЕЛЬНОЙ ДОКУМЕНТАЦИИ ПРИ СТРОИТЕЛЬСТВЕ) </w:t>
      </w:r>
      <w:r w:rsidRPr="00E77176">
        <w:rPr>
          <w:sz w:val="26"/>
          <w:szCs w:val="26"/>
        </w:rPr>
        <w:t>(акты на скрытые работы, геодезические с</w:t>
      </w:r>
      <w:r w:rsidR="00EE16A8" w:rsidRPr="00E77176">
        <w:rPr>
          <w:sz w:val="26"/>
          <w:szCs w:val="26"/>
        </w:rPr>
        <w:t>хемы</w:t>
      </w:r>
      <w:r w:rsidRPr="00E77176">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E77176">
        <w:rPr>
          <w:sz w:val="26"/>
          <w:szCs w:val="26"/>
        </w:rPr>
        <w:t>другую, предусмотренную нормативами документацию</w:t>
      </w:r>
      <w:r w:rsidRPr="00E77176">
        <w:rPr>
          <w:sz w:val="26"/>
          <w:szCs w:val="26"/>
        </w:rPr>
        <w:t>).</w:t>
      </w:r>
      <w:proofErr w:type="gramEnd"/>
      <w:r w:rsidRPr="00E77176">
        <w:rPr>
          <w:sz w:val="26"/>
          <w:szCs w:val="26"/>
        </w:rPr>
        <w:t xml:space="preserve"> Без перечисленных приложений акт КС-2 Заказчиком </w:t>
      </w:r>
      <w:r w:rsidR="009109FB" w:rsidRPr="00E77176">
        <w:rPr>
          <w:sz w:val="26"/>
          <w:szCs w:val="26"/>
        </w:rPr>
        <w:t>не принимается к рассмотрению</w:t>
      </w:r>
      <w:r w:rsidRPr="00E77176">
        <w:rPr>
          <w:sz w:val="26"/>
          <w:szCs w:val="26"/>
        </w:rPr>
        <w:t>.</w:t>
      </w:r>
    </w:p>
    <w:p w:rsidR="001A6553" w:rsidRPr="00E77176" w:rsidRDefault="001A6553" w:rsidP="00B2378C">
      <w:pPr>
        <w:numPr>
          <w:ilvl w:val="1"/>
          <w:numId w:val="1"/>
        </w:numPr>
        <w:tabs>
          <w:tab w:val="clear" w:pos="720"/>
          <w:tab w:val="num" w:pos="0"/>
          <w:tab w:val="left" w:pos="709"/>
          <w:tab w:val="left" w:pos="1276"/>
          <w:tab w:val="left" w:pos="1418"/>
        </w:tabs>
        <w:ind w:left="0" w:firstLine="0"/>
        <w:rPr>
          <w:sz w:val="26"/>
          <w:szCs w:val="26"/>
        </w:rPr>
      </w:pPr>
      <w:r w:rsidRPr="00E77176">
        <w:rPr>
          <w:sz w:val="26"/>
          <w:szCs w:val="26"/>
        </w:rPr>
        <w:t xml:space="preserve">Приемка выполненных работ Заказчиком осуществляется в течение </w:t>
      </w:r>
      <w:r w:rsidRPr="00E77176">
        <w:rPr>
          <w:i/>
          <w:sz w:val="26"/>
          <w:szCs w:val="26"/>
        </w:rPr>
        <w:t>10 (десяти)</w:t>
      </w:r>
      <w:r w:rsidRPr="00E77176">
        <w:rPr>
          <w:sz w:val="26"/>
          <w:szCs w:val="26"/>
        </w:rPr>
        <w:t xml:space="preserve"> рабочих дней с момента получения акта выполненных работ.</w:t>
      </w:r>
    </w:p>
    <w:p w:rsidR="00DF3BB6" w:rsidRPr="00E77176" w:rsidRDefault="00A10248"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E77176">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E77176" w:rsidRDefault="00A10248" w:rsidP="00B2378C">
      <w:pPr>
        <w:shd w:val="clear" w:color="auto" w:fill="FFFFFF"/>
        <w:tabs>
          <w:tab w:val="left" w:pos="709"/>
          <w:tab w:val="left" w:pos="1276"/>
          <w:tab w:val="left" w:pos="1418"/>
        </w:tabs>
        <w:jc w:val="both"/>
        <w:rPr>
          <w:sz w:val="26"/>
          <w:szCs w:val="26"/>
        </w:rPr>
      </w:pPr>
      <w:r w:rsidRPr="00E77176">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E77176">
        <w:rPr>
          <w:sz w:val="26"/>
          <w:szCs w:val="26"/>
        </w:rPr>
        <w:t>браком  работы</w:t>
      </w:r>
      <w:proofErr w:type="gramEnd"/>
      <w:r w:rsidRPr="00E77176">
        <w:rPr>
          <w:sz w:val="26"/>
          <w:szCs w:val="26"/>
        </w:rPr>
        <w:t xml:space="preserve"> оплате не подлежат.</w:t>
      </w:r>
    </w:p>
    <w:p w:rsidR="00DF3BB6" w:rsidRPr="00E77176" w:rsidRDefault="00A10248" w:rsidP="00B2378C">
      <w:pPr>
        <w:shd w:val="clear" w:color="auto" w:fill="FFFFFF"/>
        <w:tabs>
          <w:tab w:val="left" w:pos="709"/>
          <w:tab w:val="left" w:pos="1276"/>
          <w:tab w:val="left" w:pos="1418"/>
        </w:tabs>
        <w:jc w:val="both"/>
        <w:rPr>
          <w:sz w:val="26"/>
          <w:szCs w:val="26"/>
        </w:rPr>
      </w:pPr>
      <w:r w:rsidRPr="00E77176">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E77176" w:rsidRDefault="00A10248" w:rsidP="00B2378C">
      <w:pPr>
        <w:shd w:val="clear" w:color="auto" w:fill="FFFFFF"/>
        <w:tabs>
          <w:tab w:val="left" w:pos="709"/>
          <w:tab w:val="left" w:pos="1276"/>
          <w:tab w:val="left" w:pos="1418"/>
        </w:tabs>
        <w:jc w:val="both"/>
        <w:rPr>
          <w:sz w:val="26"/>
          <w:szCs w:val="26"/>
        </w:rPr>
      </w:pPr>
      <w:r w:rsidRPr="00E77176">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E77176" w:rsidRDefault="00DF3BB6" w:rsidP="00B2378C">
      <w:pPr>
        <w:shd w:val="clear" w:color="auto" w:fill="FFFFFF"/>
        <w:tabs>
          <w:tab w:val="left" w:pos="709"/>
          <w:tab w:val="left" w:pos="1276"/>
          <w:tab w:val="left" w:pos="1418"/>
        </w:tabs>
        <w:jc w:val="both"/>
        <w:rPr>
          <w:sz w:val="26"/>
          <w:szCs w:val="26"/>
        </w:rPr>
      </w:pPr>
      <w:r w:rsidRPr="00E77176">
        <w:rPr>
          <w:sz w:val="26"/>
          <w:szCs w:val="26"/>
        </w:rPr>
        <w:t xml:space="preserve"> </w:t>
      </w:r>
      <w:r w:rsidR="00A10248" w:rsidRPr="00E77176">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E77176" w:rsidRDefault="00A10248" w:rsidP="00B2378C">
      <w:pPr>
        <w:shd w:val="clear" w:color="auto" w:fill="FFFFFF"/>
        <w:tabs>
          <w:tab w:val="left" w:pos="709"/>
          <w:tab w:val="left" w:pos="1276"/>
          <w:tab w:val="left" w:pos="1418"/>
        </w:tabs>
        <w:jc w:val="both"/>
        <w:rPr>
          <w:sz w:val="26"/>
          <w:szCs w:val="26"/>
        </w:rPr>
      </w:pPr>
      <w:r w:rsidRPr="00E77176">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E77176" w:rsidRDefault="00B44D83"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E77176">
        <w:rPr>
          <w:sz w:val="26"/>
          <w:szCs w:val="26"/>
        </w:rPr>
        <w:t xml:space="preserve">В </w:t>
      </w:r>
      <w:proofErr w:type="gramStart"/>
      <w:r w:rsidRPr="00E77176">
        <w:rPr>
          <w:sz w:val="26"/>
          <w:szCs w:val="26"/>
        </w:rPr>
        <w:t>случае</w:t>
      </w:r>
      <w:proofErr w:type="gramEnd"/>
      <w:r w:rsidRPr="00E77176">
        <w:rPr>
          <w:sz w:val="26"/>
          <w:szCs w:val="26"/>
        </w:rPr>
        <w:t xml:space="preserve"> досрочного выполнения работ, Заказчик вправе досрочно принять и оплатить работы.</w:t>
      </w:r>
    </w:p>
    <w:p w:rsidR="00DF3BB6" w:rsidRPr="00E77176" w:rsidRDefault="009109FB"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E77176">
        <w:rPr>
          <w:sz w:val="26"/>
          <w:szCs w:val="26"/>
        </w:rPr>
        <w:lastRenderedPageBreak/>
        <w:t>Приемка объекта в целом осуществляется приемочной комиссией в соответствии с п.3.5, 3.6   СНиП 3.01.04-87.</w:t>
      </w:r>
      <w:r w:rsidR="00880075" w:rsidRPr="00E77176">
        <w:rPr>
          <w:sz w:val="26"/>
          <w:szCs w:val="26"/>
        </w:rPr>
        <w:t>. Состав комиссии утверждается Заказчиком.</w:t>
      </w:r>
      <w:r w:rsidR="00041EA4" w:rsidRPr="00E77176">
        <w:rPr>
          <w:sz w:val="26"/>
          <w:szCs w:val="26"/>
        </w:rPr>
        <w:t xml:space="preserve"> </w:t>
      </w:r>
      <w:r w:rsidR="00880075" w:rsidRPr="00E77176">
        <w:rPr>
          <w:sz w:val="26"/>
          <w:szCs w:val="26"/>
        </w:rPr>
        <w:t xml:space="preserve">Результаты работы </w:t>
      </w:r>
      <w:r w:rsidRPr="00E77176">
        <w:rPr>
          <w:sz w:val="26"/>
          <w:szCs w:val="26"/>
        </w:rPr>
        <w:t>п</w:t>
      </w:r>
      <w:r w:rsidR="00880075" w:rsidRPr="00E77176">
        <w:rPr>
          <w:sz w:val="26"/>
          <w:szCs w:val="26"/>
        </w:rPr>
        <w:t xml:space="preserve">риемочной комиссии оформляются актами в установленном Заказчиком порядке. </w:t>
      </w:r>
    </w:p>
    <w:p w:rsidR="009109FB" w:rsidRPr="00E77176" w:rsidRDefault="009109FB" w:rsidP="009109FB">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E77176">
        <w:rPr>
          <w:sz w:val="26"/>
          <w:szCs w:val="26"/>
        </w:rPr>
        <w:t>Подрядчик представляет приемочной комиссии следующую документацию:</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E77176">
        <w:rPr>
          <w:sz w:val="26"/>
          <w:szCs w:val="26"/>
        </w:rPr>
        <w:t xml:space="preserve"> ;</w:t>
      </w:r>
      <w:proofErr w:type="gramEnd"/>
    </w:p>
    <w:p w:rsidR="009109FB" w:rsidRPr="00E77176" w:rsidRDefault="009109FB" w:rsidP="009109FB">
      <w:pPr>
        <w:shd w:val="clear" w:color="auto" w:fill="FFFFFF"/>
        <w:tabs>
          <w:tab w:val="num" w:pos="0"/>
        </w:tabs>
        <w:ind w:firstLine="709"/>
        <w:jc w:val="both"/>
        <w:rPr>
          <w:sz w:val="26"/>
          <w:szCs w:val="26"/>
        </w:rPr>
      </w:pPr>
      <w:r w:rsidRPr="00E77176">
        <w:rPr>
          <w:sz w:val="26"/>
          <w:szCs w:val="26"/>
        </w:rPr>
        <w:t>е) акты об испытаниях внутренних и наружных электроустановок и электросетей;</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ж) акты об испытаниях устройств телефонизации, радиофикации, телевидения, сигнализации и автоматизации;</w:t>
      </w:r>
    </w:p>
    <w:p w:rsidR="009109FB" w:rsidRPr="00724FA9" w:rsidRDefault="009109FB" w:rsidP="009109FB">
      <w:pPr>
        <w:shd w:val="clear" w:color="auto" w:fill="FFFFFF"/>
        <w:tabs>
          <w:tab w:val="num" w:pos="0"/>
        </w:tabs>
        <w:ind w:firstLine="709"/>
        <w:jc w:val="both"/>
        <w:rPr>
          <w:sz w:val="26"/>
          <w:szCs w:val="26"/>
        </w:rPr>
      </w:pPr>
      <w:r w:rsidRPr="00E77176">
        <w:rPr>
          <w:sz w:val="26"/>
          <w:szCs w:val="26"/>
        </w:rPr>
        <w:t>з) акты об испытаниях устройств, обеспечивающих взрывобезопасность, пожаробезопасность</w:t>
      </w:r>
      <w:r w:rsidRPr="00724FA9">
        <w:rPr>
          <w:sz w:val="26"/>
          <w:szCs w:val="26"/>
        </w:rPr>
        <w:t xml:space="preserve"> и </w:t>
      </w:r>
      <w:proofErr w:type="spellStart"/>
      <w:r w:rsidRPr="00724FA9">
        <w:rPr>
          <w:sz w:val="26"/>
          <w:szCs w:val="26"/>
        </w:rPr>
        <w:t>молниезащиту</w:t>
      </w:r>
      <w:proofErr w:type="spellEnd"/>
      <w:r w:rsidRPr="00724FA9">
        <w:rPr>
          <w:sz w:val="26"/>
          <w:szCs w:val="26"/>
        </w:rPr>
        <w:t>;</w:t>
      </w:r>
    </w:p>
    <w:p w:rsidR="009109FB" w:rsidRPr="00724FA9" w:rsidRDefault="009109FB" w:rsidP="009109FB">
      <w:pPr>
        <w:shd w:val="clear" w:color="auto" w:fill="FFFFFF"/>
        <w:tabs>
          <w:tab w:val="num" w:pos="0"/>
        </w:tabs>
        <w:ind w:firstLine="709"/>
        <w:jc w:val="both"/>
        <w:rPr>
          <w:sz w:val="26"/>
          <w:szCs w:val="26"/>
        </w:rPr>
      </w:pPr>
      <w:r w:rsidRPr="00724FA9">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Default="009109FB" w:rsidP="009109FB">
      <w:pPr>
        <w:shd w:val="clear" w:color="auto" w:fill="FFFFFF"/>
        <w:tabs>
          <w:tab w:val="left" w:pos="709"/>
          <w:tab w:val="left" w:pos="1276"/>
          <w:tab w:val="left" w:pos="1418"/>
        </w:tabs>
        <w:ind w:firstLine="709"/>
        <w:jc w:val="both"/>
        <w:rPr>
          <w:ins w:id="0" w:author="Шумилов" w:date="2013-06-14T14:42:00Z"/>
          <w:sz w:val="26"/>
          <w:szCs w:val="26"/>
        </w:rPr>
      </w:pPr>
      <w:r w:rsidRPr="00724FA9">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w:t>
      </w:r>
      <w:r>
        <w:rPr>
          <w:sz w:val="26"/>
          <w:szCs w:val="26"/>
        </w:rPr>
        <w:t>ударственного и другого надзора.</w:t>
      </w:r>
    </w:p>
    <w:p w:rsidR="009109FB" w:rsidRDefault="009109FB" w:rsidP="009109FB">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724FA9">
        <w:rPr>
          <w:sz w:val="26"/>
          <w:szCs w:val="26"/>
        </w:rPr>
        <w:t>Документация, перечисленная в п. 10.</w:t>
      </w:r>
      <w:r>
        <w:rPr>
          <w:sz w:val="26"/>
          <w:szCs w:val="26"/>
        </w:rPr>
        <w:t>6</w:t>
      </w:r>
      <w:r w:rsidRPr="00724FA9">
        <w:rPr>
          <w:sz w:val="26"/>
          <w:szCs w:val="26"/>
        </w:rPr>
        <w:t>, после окончания работы рабочей комиссии передается заказчику (застройщику)</w:t>
      </w:r>
      <w:r>
        <w:rPr>
          <w:sz w:val="26"/>
          <w:szCs w:val="26"/>
        </w:rPr>
        <w:t>.</w:t>
      </w:r>
    </w:p>
    <w:p w:rsidR="009109FB" w:rsidRPr="00724FA9" w:rsidRDefault="009109F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724FA9">
        <w:rPr>
          <w:sz w:val="26"/>
          <w:szCs w:val="26"/>
        </w:rPr>
        <w:t xml:space="preserve">Подрядчик должен письменно информировать Заказчика о невозможности выполнения работ в указанные в графике выполнения работ сроки с подробным указанием причин. Данное письменное обоснование должно быть направленно Заказчику в срок, не превышающий 10 дней с момента наступления очередного этапа выполнения работ согласно срокам графика. В </w:t>
      </w:r>
      <w:proofErr w:type="gramStart"/>
      <w:r w:rsidRPr="00724FA9">
        <w:rPr>
          <w:sz w:val="26"/>
          <w:szCs w:val="26"/>
        </w:rPr>
        <w:t>случае</w:t>
      </w:r>
      <w:proofErr w:type="gramEnd"/>
      <w:r w:rsidRPr="00724FA9">
        <w:rPr>
          <w:sz w:val="26"/>
          <w:szCs w:val="26"/>
        </w:rPr>
        <w:t xml:space="preserve"> отсутствия данного письменного обоснования Подрядчик не освобождается от обязательств по </w:t>
      </w:r>
      <w:r w:rsidRPr="00724FA9">
        <w:rPr>
          <w:sz w:val="26"/>
          <w:szCs w:val="26"/>
        </w:rPr>
        <w:lastRenderedPageBreak/>
        <w:t>договору, в том числе от ответственности за несвоевременное выполнение графика выполнения работ.</w:t>
      </w:r>
    </w:p>
    <w:p w:rsidR="00AD310F" w:rsidRDefault="0099089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proofErr w:type="gramStart"/>
      <w:r w:rsidRPr="00AD310F">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w:t>
      </w:r>
      <w:r w:rsidR="00774586" w:rsidRPr="00AD310F">
        <w:rPr>
          <w:sz w:val="26"/>
          <w:szCs w:val="26"/>
        </w:rPr>
        <w:t>ия»</w:t>
      </w:r>
      <w:r w:rsidR="00DF3BB6" w:rsidRPr="00AD310F">
        <w:rPr>
          <w:sz w:val="26"/>
          <w:szCs w:val="26"/>
        </w:rPr>
        <w:t xml:space="preserve"> (</w:t>
      </w:r>
      <w:proofErr w:type="spellStart"/>
      <w:r w:rsidR="00DF3BB6" w:rsidRPr="00AD310F">
        <w:rPr>
          <w:sz w:val="26"/>
          <w:szCs w:val="26"/>
        </w:rPr>
        <w:t>наименованиеилиала</w:t>
      </w:r>
      <w:proofErr w:type="spellEnd"/>
      <w:r w:rsidR="00DF3BB6" w:rsidRPr="00AD310F">
        <w:rPr>
          <w:sz w:val="26"/>
          <w:szCs w:val="26"/>
        </w:rPr>
        <w:t>)</w:t>
      </w:r>
      <w:r w:rsidRPr="00AD310F">
        <w:rPr>
          <w:sz w:val="26"/>
          <w:szCs w:val="26"/>
        </w:rPr>
        <w:t xml:space="preserve"> </w:t>
      </w:r>
      <w:r w:rsidR="00DF3BB6" w:rsidRPr="00AD310F">
        <w:rPr>
          <w:sz w:val="26"/>
          <w:szCs w:val="26"/>
        </w:rPr>
        <w:t xml:space="preserve"> </w:t>
      </w:r>
      <w:r w:rsidRPr="00AD310F">
        <w:rPr>
          <w:sz w:val="26"/>
          <w:szCs w:val="26"/>
        </w:rPr>
        <w:t xml:space="preserve">расположенный по адресу: </w:t>
      </w:r>
      <w:r w:rsidR="00DF3BB6" w:rsidRPr="00AD310F">
        <w:rPr>
          <w:sz w:val="26"/>
          <w:szCs w:val="26"/>
        </w:rPr>
        <w:t>(индекс, город, обл., улица номер дома</w:t>
      </w:r>
      <w:r w:rsidRPr="00AD310F">
        <w:rPr>
          <w:sz w:val="26"/>
          <w:szCs w:val="26"/>
        </w:rPr>
        <w:t xml:space="preserve"> ИНН ________, КПП _________, </w:t>
      </w:r>
      <w:r w:rsidR="007D661C" w:rsidRPr="00AD310F">
        <w:rPr>
          <w:sz w:val="26"/>
          <w:szCs w:val="26"/>
        </w:rPr>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AD310F">
        <w:rPr>
          <w:sz w:val="26"/>
          <w:szCs w:val="26"/>
        </w:rPr>
        <w:t>.</w:t>
      </w:r>
      <w:proofErr w:type="gramEnd"/>
    </w:p>
    <w:p w:rsidR="00AD310F" w:rsidRPr="00AD310F" w:rsidRDefault="0099089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AD310F">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________    (наименование филиала)_______.</w:t>
      </w:r>
      <w:r w:rsidRPr="00AD310F">
        <w:rPr>
          <w:b/>
          <w:sz w:val="26"/>
          <w:szCs w:val="26"/>
        </w:rPr>
        <w:t xml:space="preserve"> </w:t>
      </w:r>
      <w:proofErr w:type="gramStart"/>
      <w:r w:rsidR="000515D5" w:rsidRPr="00AD310F">
        <w:rPr>
          <w:i/>
          <w:color w:val="FF0000"/>
          <w:sz w:val="26"/>
          <w:szCs w:val="26"/>
        </w:rPr>
        <w:t xml:space="preserve">( </w:t>
      </w:r>
      <w:proofErr w:type="gramEnd"/>
      <w:r w:rsidR="000515D5" w:rsidRPr="00AD310F">
        <w:rPr>
          <w:i/>
          <w:color w:val="FF0000"/>
          <w:sz w:val="26"/>
          <w:szCs w:val="26"/>
        </w:rPr>
        <w:t>Пункты 10.</w:t>
      </w:r>
      <w:r w:rsidR="00625CC7" w:rsidRPr="00AD310F">
        <w:rPr>
          <w:i/>
          <w:color w:val="FF0000"/>
          <w:sz w:val="26"/>
          <w:szCs w:val="26"/>
        </w:rPr>
        <w:t>9</w:t>
      </w:r>
      <w:r w:rsidR="000515D5" w:rsidRPr="00AD310F">
        <w:rPr>
          <w:i/>
          <w:color w:val="FF0000"/>
          <w:sz w:val="26"/>
          <w:szCs w:val="26"/>
        </w:rPr>
        <w:t>.,10</w:t>
      </w:r>
      <w:r w:rsidR="00662F79" w:rsidRPr="00AD310F">
        <w:rPr>
          <w:i/>
          <w:color w:val="FF0000"/>
          <w:sz w:val="26"/>
          <w:szCs w:val="26"/>
        </w:rPr>
        <w:t>.</w:t>
      </w:r>
      <w:r w:rsidR="00625CC7" w:rsidRPr="00AD310F">
        <w:rPr>
          <w:i/>
          <w:color w:val="FF0000"/>
          <w:sz w:val="26"/>
          <w:szCs w:val="26"/>
        </w:rPr>
        <w:t>10</w:t>
      </w:r>
      <w:r w:rsidR="000515D5" w:rsidRPr="00AD310F">
        <w:rPr>
          <w:i/>
          <w:color w:val="FF0000"/>
          <w:sz w:val="26"/>
          <w:szCs w:val="26"/>
        </w:rPr>
        <w:t>. включаю</w:t>
      </w:r>
      <w:r w:rsidRPr="00AD310F">
        <w:rPr>
          <w:i/>
          <w:color w:val="FF0000"/>
          <w:sz w:val="26"/>
          <w:szCs w:val="26"/>
        </w:rPr>
        <w:t xml:space="preserve">тся в договор </w:t>
      </w:r>
      <w:r w:rsidR="0068714A" w:rsidRPr="00AD310F">
        <w:rPr>
          <w:i/>
          <w:color w:val="FF0000"/>
          <w:sz w:val="26"/>
          <w:szCs w:val="26"/>
        </w:rPr>
        <w:t>при</w:t>
      </w:r>
      <w:r w:rsidRPr="00AD310F">
        <w:rPr>
          <w:i/>
          <w:color w:val="FF0000"/>
          <w:sz w:val="26"/>
          <w:szCs w:val="26"/>
        </w:rPr>
        <w:t xml:space="preserve"> условии, если договор оформляется </w:t>
      </w:r>
      <w:r w:rsidR="000515D5" w:rsidRPr="00AD310F">
        <w:rPr>
          <w:i/>
          <w:color w:val="FF0000"/>
          <w:sz w:val="26"/>
          <w:szCs w:val="26"/>
        </w:rPr>
        <w:t>исполнительны</w:t>
      </w:r>
      <w:r w:rsidRPr="00AD310F">
        <w:rPr>
          <w:i/>
          <w:color w:val="FF0000"/>
          <w:sz w:val="26"/>
          <w:szCs w:val="26"/>
        </w:rPr>
        <w:t>м аппарат</w:t>
      </w:r>
      <w:r w:rsidR="000515D5" w:rsidRPr="00AD310F">
        <w:rPr>
          <w:i/>
          <w:color w:val="FF0000"/>
          <w:sz w:val="26"/>
          <w:szCs w:val="26"/>
        </w:rPr>
        <w:t>ом для филиала</w:t>
      </w:r>
      <w:r w:rsidRPr="00AD310F">
        <w:rPr>
          <w:i/>
          <w:color w:val="FF0000"/>
          <w:sz w:val="26"/>
          <w:szCs w:val="26"/>
        </w:rPr>
        <w:t>).</w:t>
      </w:r>
    </w:p>
    <w:p w:rsidR="0099089B" w:rsidRPr="00AD310F" w:rsidRDefault="00AD310F"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i/>
          <w:color w:val="FF0000"/>
          <w:sz w:val="26"/>
          <w:szCs w:val="26"/>
        </w:rPr>
      </w:pPr>
      <w:r w:rsidRPr="00AD310F">
        <w:rPr>
          <w:sz w:val="26"/>
          <w:szCs w:val="26"/>
        </w:rPr>
        <w:t xml:space="preserve">Подрядчик предоставляет акты приемки выполняемых работ отдельно по каждому объекту: </w:t>
      </w:r>
      <w:r w:rsidRPr="00AD310F">
        <w:rPr>
          <w:i/>
          <w:color w:val="FF0000"/>
          <w:sz w:val="26"/>
          <w:szCs w:val="26"/>
        </w:rPr>
        <w:t>(Пункт 10.11. включается в договор при  условии, если договор заключается на несколько объектов).</w:t>
      </w: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Право собственности</w:t>
      </w:r>
    </w:p>
    <w:p w:rsidR="00FF16B2" w:rsidRPr="00B2378C" w:rsidRDefault="00A10248" w:rsidP="00B2378C">
      <w:pPr>
        <w:numPr>
          <w:ilvl w:val="1"/>
          <w:numId w:val="1"/>
        </w:numPr>
        <w:shd w:val="clear" w:color="auto" w:fill="FFFFFF"/>
        <w:tabs>
          <w:tab w:val="clear" w:pos="720"/>
          <w:tab w:val="left" w:pos="0"/>
          <w:tab w:val="left" w:pos="709"/>
          <w:tab w:val="left" w:pos="1276"/>
          <w:tab w:val="left" w:pos="1418"/>
        </w:tabs>
        <w:ind w:left="0" w:firstLine="0"/>
        <w:jc w:val="both"/>
        <w:rPr>
          <w:sz w:val="26"/>
          <w:szCs w:val="26"/>
        </w:rPr>
      </w:pPr>
      <w:r w:rsidRPr="00B2378C">
        <w:rPr>
          <w:sz w:val="26"/>
          <w:szCs w:val="26"/>
        </w:rPr>
        <w:t xml:space="preserve">Право на объект (часть объекта) возникает у Заказчика </w:t>
      </w:r>
      <w:r w:rsidRPr="00B2378C">
        <w:rPr>
          <w:iCs/>
          <w:sz w:val="26"/>
          <w:szCs w:val="26"/>
        </w:rPr>
        <w:t>после подписания акта ввода в эксплуатацию.</w:t>
      </w:r>
    </w:p>
    <w:p w:rsidR="00A10248" w:rsidRPr="00B2378C" w:rsidRDefault="00A10248" w:rsidP="00B2378C">
      <w:pPr>
        <w:numPr>
          <w:ilvl w:val="1"/>
          <w:numId w:val="1"/>
        </w:numPr>
        <w:shd w:val="clear" w:color="auto" w:fill="FFFFFF"/>
        <w:tabs>
          <w:tab w:val="clear" w:pos="720"/>
          <w:tab w:val="left" w:pos="0"/>
          <w:tab w:val="left" w:pos="709"/>
          <w:tab w:val="left" w:pos="1276"/>
          <w:tab w:val="left" w:pos="1418"/>
        </w:tabs>
        <w:ind w:left="0" w:firstLine="0"/>
        <w:jc w:val="both"/>
        <w:rPr>
          <w:sz w:val="26"/>
          <w:szCs w:val="26"/>
        </w:rPr>
      </w:pPr>
      <w:r w:rsidRPr="00B2378C">
        <w:rPr>
          <w:sz w:val="26"/>
          <w:szCs w:val="26"/>
        </w:rPr>
        <w:t>До момента, указанного в п. 11.1 настоящего Договора, риск случайной гибели и повреждения объекта несет Подрядчик, за исключением случаев, связанных с обстоятельствами непреодолимой силы.</w:t>
      </w:r>
    </w:p>
    <w:p w:rsidR="00CE6C92" w:rsidRPr="00B2378C" w:rsidRDefault="007D661C" w:rsidP="00B2378C">
      <w:pPr>
        <w:shd w:val="clear" w:color="auto" w:fill="FFFFFF"/>
        <w:tabs>
          <w:tab w:val="left" w:pos="709"/>
          <w:tab w:val="left" w:pos="1276"/>
          <w:tab w:val="left" w:pos="1418"/>
        </w:tabs>
        <w:rPr>
          <w:b/>
          <w:bCs/>
          <w:i/>
          <w:sz w:val="26"/>
          <w:szCs w:val="26"/>
        </w:rPr>
      </w:pPr>
      <w:proofErr w:type="gramStart"/>
      <w:r w:rsidRPr="00B2378C">
        <w:rPr>
          <w:bCs/>
          <w:i/>
          <w:sz w:val="26"/>
          <w:szCs w:val="26"/>
        </w:rPr>
        <w:t>(В случае реконструкции раздел 11 излагается в следующей редакции:</w:t>
      </w:r>
      <w:proofErr w:type="gramEnd"/>
    </w:p>
    <w:p w:rsidR="00FF16B2" w:rsidRPr="00B2378C" w:rsidRDefault="00071AAF" w:rsidP="00B2378C">
      <w:pPr>
        <w:numPr>
          <w:ilvl w:val="0"/>
          <w:numId w:val="19"/>
        </w:numPr>
        <w:shd w:val="clear" w:color="auto" w:fill="FFFFFF"/>
        <w:tabs>
          <w:tab w:val="left" w:pos="709"/>
          <w:tab w:val="left" w:pos="1276"/>
          <w:tab w:val="left" w:pos="1418"/>
        </w:tabs>
        <w:ind w:left="0" w:firstLine="0"/>
        <w:jc w:val="center"/>
        <w:rPr>
          <w:b/>
          <w:bCs/>
          <w:i/>
          <w:sz w:val="26"/>
          <w:szCs w:val="26"/>
        </w:rPr>
      </w:pPr>
      <w:r w:rsidRPr="00B2378C">
        <w:rPr>
          <w:b/>
          <w:bCs/>
          <w:i/>
          <w:sz w:val="26"/>
          <w:szCs w:val="26"/>
        </w:rPr>
        <w:t xml:space="preserve">Распределение рисков между сторонами </w:t>
      </w:r>
    </w:p>
    <w:p w:rsidR="00FF16B2" w:rsidRPr="00B2378C" w:rsidRDefault="00071AAF" w:rsidP="00B2378C">
      <w:pPr>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r w:rsidRPr="00B2378C">
        <w:rPr>
          <w:i/>
          <w:sz w:val="26"/>
          <w:szCs w:val="26"/>
        </w:rPr>
        <w:t>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071AAF" w:rsidRPr="00B2378C" w:rsidRDefault="00071AAF" w:rsidP="00B2378C">
      <w:pPr>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proofErr w:type="gramStart"/>
      <w:r w:rsidRPr="00B2378C">
        <w:rPr>
          <w:i/>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7D661C" w:rsidRPr="00B2378C">
        <w:rPr>
          <w:i/>
          <w:sz w:val="26"/>
          <w:szCs w:val="26"/>
        </w:rPr>
        <w:t>)</w:t>
      </w:r>
      <w:proofErr w:type="gramEnd"/>
    </w:p>
    <w:p w:rsidR="00071AAF" w:rsidRPr="00B2378C" w:rsidRDefault="00071AAF" w:rsidP="00B2378C">
      <w:pPr>
        <w:shd w:val="clear" w:color="auto" w:fill="FFFFFF"/>
        <w:tabs>
          <w:tab w:val="left" w:pos="709"/>
          <w:tab w:val="left" w:pos="1276"/>
          <w:tab w:val="left" w:pos="1418"/>
        </w:tabs>
        <w:jc w:val="both"/>
        <w:rPr>
          <w:sz w:val="26"/>
          <w:szCs w:val="26"/>
        </w:rPr>
      </w:pPr>
    </w:p>
    <w:p w:rsidR="00FF16B2" w:rsidRPr="00B2378C" w:rsidRDefault="00FB7C75" w:rsidP="00B2378C">
      <w:pPr>
        <w:widowControl w:val="0"/>
        <w:numPr>
          <w:ilvl w:val="0"/>
          <w:numId w:val="19"/>
        </w:numPr>
        <w:shd w:val="clear" w:color="auto" w:fill="FFFFFF"/>
        <w:tabs>
          <w:tab w:val="left" w:pos="709"/>
          <w:tab w:val="left" w:pos="1276"/>
          <w:tab w:val="left" w:pos="1418"/>
        </w:tabs>
        <w:ind w:left="0" w:firstLine="0"/>
        <w:jc w:val="center"/>
        <w:rPr>
          <w:b/>
          <w:bCs/>
          <w:sz w:val="26"/>
          <w:szCs w:val="26"/>
        </w:rPr>
      </w:pPr>
      <w:r w:rsidRPr="00B2378C">
        <w:rPr>
          <w:b/>
          <w:bCs/>
          <w:sz w:val="26"/>
          <w:szCs w:val="26"/>
        </w:rPr>
        <w:t>Имущественная ответственность</w:t>
      </w:r>
    </w:p>
    <w:p w:rsidR="00A0343A" w:rsidRPr="00B2378C" w:rsidRDefault="00FB7C75"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r w:rsidRPr="00B2378C">
        <w:rPr>
          <w:b/>
          <w:i/>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A0343A" w:rsidRPr="00B2378C" w:rsidRDefault="00A0343A"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r w:rsidRPr="00B2378C">
        <w:rPr>
          <w:b/>
          <w:i/>
          <w:sz w:val="26"/>
          <w:szCs w:val="26"/>
        </w:rPr>
        <w:t>За нарушение Подрядчиком промежуточных сроков (этапов) окончания выполнения работ, указанных в Графике выполнения работ, Заказчик вправе применить следующие санкции:</w:t>
      </w:r>
    </w:p>
    <w:p w:rsidR="00A0343A" w:rsidRPr="00B2378C" w:rsidRDefault="00A0343A" w:rsidP="00FC367F">
      <w:pPr>
        <w:widowControl w:val="0"/>
        <w:numPr>
          <w:ilvl w:val="2"/>
          <w:numId w:val="19"/>
        </w:numPr>
        <w:shd w:val="clear" w:color="auto" w:fill="FFFFFF"/>
        <w:tabs>
          <w:tab w:val="clear" w:pos="720"/>
          <w:tab w:val="num" w:pos="0"/>
          <w:tab w:val="left" w:pos="709"/>
          <w:tab w:val="left" w:pos="851"/>
          <w:tab w:val="left" w:pos="1276"/>
          <w:tab w:val="left" w:pos="1418"/>
        </w:tabs>
        <w:ind w:left="0" w:firstLine="0"/>
        <w:jc w:val="both"/>
        <w:rPr>
          <w:b/>
          <w:bCs/>
          <w:i/>
          <w:sz w:val="26"/>
          <w:szCs w:val="26"/>
        </w:rPr>
      </w:pPr>
      <w:r w:rsidRPr="00B2378C">
        <w:rPr>
          <w:b/>
          <w:bCs/>
          <w:i/>
          <w:sz w:val="26"/>
          <w:szCs w:val="26"/>
        </w:rPr>
        <w:t>За просрочку выполнения работ на срок от 1 до 10 календарных дней Заказчик вправе требовать от Подрядчика уплаты пени в размере 0,05 % от стоимости невыполненных работ за каждый день просрочки выполнения обязательств.</w:t>
      </w:r>
    </w:p>
    <w:p w:rsidR="00A0343A" w:rsidRPr="00B2378C" w:rsidRDefault="00A0343A" w:rsidP="00FC367F">
      <w:pPr>
        <w:widowControl w:val="0"/>
        <w:numPr>
          <w:ilvl w:val="2"/>
          <w:numId w:val="19"/>
        </w:numPr>
        <w:shd w:val="clear" w:color="auto" w:fill="FFFFFF"/>
        <w:tabs>
          <w:tab w:val="clear" w:pos="720"/>
          <w:tab w:val="num" w:pos="0"/>
          <w:tab w:val="left" w:pos="709"/>
          <w:tab w:val="left" w:pos="851"/>
          <w:tab w:val="left" w:pos="1276"/>
          <w:tab w:val="left" w:pos="1418"/>
        </w:tabs>
        <w:ind w:left="0" w:firstLine="0"/>
        <w:jc w:val="both"/>
        <w:rPr>
          <w:b/>
          <w:bCs/>
          <w:i/>
          <w:sz w:val="26"/>
          <w:szCs w:val="26"/>
        </w:rPr>
      </w:pPr>
      <w:r w:rsidRPr="00B2378C">
        <w:rPr>
          <w:b/>
          <w:bCs/>
          <w:i/>
          <w:sz w:val="26"/>
          <w:szCs w:val="26"/>
        </w:rPr>
        <w:t>За просрочку выполнения работ свыше 10 календарных дней Заказчик вправе требовать от Подрядчика:</w:t>
      </w:r>
    </w:p>
    <w:p w:rsidR="00A0343A" w:rsidRPr="00B2378C" w:rsidRDefault="00A0343A" w:rsidP="00B2378C">
      <w:pPr>
        <w:widowControl w:val="0"/>
        <w:shd w:val="clear" w:color="auto" w:fill="FFFFFF"/>
        <w:tabs>
          <w:tab w:val="num" w:pos="0"/>
          <w:tab w:val="left" w:pos="709"/>
          <w:tab w:val="left" w:pos="1276"/>
          <w:tab w:val="left" w:pos="1418"/>
        </w:tabs>
        <w:jc w:val="both"/>
        <w:rPr>
          <w:b/>
          <w:bCs/>
          <w:i/>
          <w:sz w:val="26"/>
          <w:szCs w:val="26"/>
        </w:rPr>
      </w:pPr>
      <w:r w:rsidRPr="00B2378C">
        <w:rPr>
          <w:b/>
          <w:bCs/>
          <w:i/>
          <w:sz w:val="26"/>
          <w:szCs w:val="26"/>
        </w:rPr>
        <w:t>­</w:t>
      </w:r>
      <w:r w:rsidRPr="00B2378C">
        <w:rPr>
          <w:b/>
          <w:bCs/>
          <w:i/>
          <w:sz w:val="26"/>
          <w:szCs w:val="26"/>
        </w:rPr>
        <w:tab/>
        <w:t xml:space="preserve">за период с 1 по 10 календарные дни </w:t>
      </w:r>
      <w:proofErr w:type="gramStart"/>
      <w:r w:rsidRPr="00B2378C">
        <w:rPr>
          <w:b/>
          <w:bCs/>
          <w:i/>
          <w:sz w:val="26"/>
          <w:szCs w:val="26"/>
        </w:rPr>
        <w:t>просрочки выполнения работ уплаты пени</w:t>
      </w:r>
      <w:proofErr w:type="gramEnd"/>
      <w:r w:rsidRPr="00B2378C">
        <w:rPr>
          <w:b/>
          <w:bCs/>
          <w:i/>
          <w:sz w:val="26"/>
          <w:szCs w:val="26"/>
        </w:rPr>
        <w:t xml:space="preserve"> в размере 0,05 % от стоимости невыполненных работ за каждый день просрочки выполнения обязательств;</w:t>
      </w:r>
    </w:p>
    <w:p w:rsidR="00FF16B2" w:rsidRPr="00B2378C" w:rsidRDefault="00A0343A" w:rsidP="00B2378C">
      <w:pPr>
        <w:widowControl w:val="0"/>
        <w:shd w:val="clear" w:color="auto" w:fill="FFFFFF"/>
        <w:tabs>
          <w:tab w:val="num" w:pos="0"/>
          <w:tab w:val="left" w:pos="709"/>
          <w:tab w:val="left" w:pos="1276"/>
          <w:tab w:val="left" w:pos="1418"/>
        </w:tabs>
        <w:jc w:val="both"/>
        <w:rPr>
          <w:b/>
          <w:bCs/>
          <w:i/>
          <w:sz w:val="26"/>
          <w:szCs w:val="26"/>
        </w:rPr>
      </w:pPr>
      <w:r w:rsidRPr="00B2378C">
        <w:rPr>
          <w:b/>
          <w:bCs/>
          <w:i/>
          <w:sz w:val="26"/>
          <w:szCs w:val="26"/>
        </w:rPr>
        <w:t>­</w:t>
      </w:r>
      <w:r w:rsidRPr="00B2378C">
        <w:rPr>
          <w:b/>
          <w:bCs/>
          <w:i/>
          <w:sz w:val="26"/>
          <w:szCs w:val="26"/>
        </w:rPr>
        <w:tab/>
        <w:t xml:space="preserve">за период с 11 календарного дня </w:t>
      </w:r>
      <w:proofErr w:type="gramStart"/>
      <w:r w:rsidRPr="00B2378C">
        <w:rPr>
          <w:b/>
          <w:bCs/>
          <w:i/>
          <w:sz w:val="26"/>
          <w:szCs w:val="26"/>
        </w:rPr>
        <w:t>просрочки выполнения работ уплаты штрафа</w:t>
      </w:r>
      <w:proofErr w:type="gramEnd"/>
      <w:r w:rsidRPr="00B2378C">
        <w:rPr>
          <w:b/>
          <w:bCs/>
          <w:i/>
          <w:sz w:val="26"/>
          <w:szCs w:val="26"/>
        </w:rPr>
        <w:t xml:space="preserve"> в размере 5% от стоимости невыполненных работ.</w:t>
      </w:r>
    </w:p>
    <w:p w:rsidR="00FB7C75" w:rsidRPr="00B2378C" w:rsidRDefault="00FB7C75"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r w:rsidRPr="00B2378C">
        <w:rPr>
          <w:b/>
          <w:i/>
          <w:sz w:val="26"/>
          <w:szCs w:val="26"/>
        </w:rPr>
        <w:t xml:space="preserve">Уплата пеней не освобождает Стороны от исполнения своих </w:t>
      </w:r>
      <w:r w:rsidRPr="00B2378C">
        <w:rPr>
          <w:b/>
          <w:i/>
          <w:sz w:val="26"/>
          <w:szCs w:val="26"/>
        </w:rPr>
        <w:lastRenderedPageBreak/>
        <w:t xml:space="preserve">обязательств по настоящему Договору. </w:t>
      </w:r>
    </w:p>
    <w:p w:rsidR="00FB7C75" w:rsidRPr="00B2378C" w:rsidRDefault="00FB7C75" w:rsidP="00B2378C">
      <w:pPr>
        <w:shd w:val="clear" w:color="auto" w:fill="FFFFFF"/>
        <w:tabs>
          <w:tab w:val="left" w:pos="709"/>
          <w:tab w:val="left" w:pos="1276"/>
          <w:tab w:val="left" w:pos="1418"/>
        </w:tabs>
        <w:jc w:val="both"/>
        <w:rPr>
          <w:sz w:val="26"/>
          <w:szCs w:val="26"/>
        </w:rPr>
      </w:pPr>
    </w:p>
    <w:p w:rsidR="00FF16B2" w:rsidRPr="00B2378C" w:rsidRDefault="00880075" w:rsidP="00B2378C">
      <w:pPr>
        <w:numPr>
          <w:ilvl w:val="0"/>
          <w:numId w:val="19"/>
        </w:numPr>
        <w:shd w:val="clear" w:color="auto" w:fill="FFFFFF"/>
        <w:tabs>
          <w:tab w:val="left" w:pos="709"/>
          <w:tab w:val="left" w:pos="1276"/>
          <w:tab w:val="left" w:pos="1418"/>
        </w:tabs>
        <w:ind w:left="0" w:firstLine="0"/>
        <w:jc w:val="center"/>
        <w:rPr>
          <w:b/>
          <w:bCs/>
          <w:sz w:val="26"/>
          <w:szCs w:val="26"/>
        </w:rPr>
      </w:pPr>
      <w:r w:rsidRPr="00B2378C">
        <w:rPr>
          <w:b/>
          <w:bCs/>
          <w:sz w:val="26"/>
          <w:szCs w:val="26"/>
        </w:rPr>
        <w:t>Обстоятельства непреодолимой силы</w:t>
      </w:r>
    </w:p>
    <w:p w:rsidR="00FF16B2" w:rsidRPr="00B2378C"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B2378C">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B2378C"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proofErr w:type="gramStart"/>
      <w:r w:rsidRPr="00B2378C">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B2378C">
        <w:rPr>
          <w:sz w:val="26"/>
          <w:szCs w:val="26"/>
        </w:rPr>
        <w:t xml:space="preserve"> Договора, либо инициировать процедуру расторжения Договор</w:t>
      </w:r>
      <w:r w:rsidR="00FF16B2" w:rsidRPr="00B2378C">
        <w:rPr>
          <w:sz w:val="26"/>
          <w:szCs w:val="26"/>
        </w:rPr>
        <w:t>.</w:t>
      </w:r>
    </w:p>
    <w:p w:rsidR="00FF16B2" w:rsidRPr="00B2378C"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B2378C">
        <w:rPr>
          <w:sz w:val="26"/>
          <w:szCs w:val="26"/>
        </w:rPr>
        <w:t>Если, по мнению Сторон, работы могут быть продолжены в порядке, установленном</w:t>
      </w:r>
      <w:r w:rsidRPr="00B2378C">
        <w:rPr>
          <w:spacing w:val="-6"/>
          <w:sz w:val="26"/>
          <w:szCs w:val="26"/>
        </w:rPr>
        <w:t xml:space="preserve"> настоящим Договором до начала действия обстоятельств непреодолимой</w:t>
      </w:r>
      <w:r w:rsidRPr="00B2378C">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B2378C" w:rsidRDefault="00880075" w:rsidP="00B2378C">
      <w:pPr>
        <w:numPr>
          <w:ilvl w:val="1"/>
          <w:numId w:val="19"/>
        </w:numPr>
        <w:shd w:val="clear" w:color="auto" w:fill="FFFFFF"/>
        <w:tabs>
          <w:tab w:val="clear" w:pos="1260"/>
          <w:tab w:val="num" w:pos="0"/>
          <w:tab w:val="left" w:pos="540"/>
          <w:tab w:val="left" w:pos="709"/>
          <w:tab w:val="left" w:pos="1276"/>
          <w:tab w:val="left" w:pos="1418"/>
        </w:tabs>
        <w:ind w:left="0" w:firstLine="0"/>
        <w:jc w:val="both"/>
        <w:rPr>
          <w:spacing w:val="-6"/>
          <w:sz w:val="26"/>
          <w:szCs w:val="26"/>
        </w:rPr>
      </w:pPr>
      <w:r w:rsidRPr="00B2378C">
        <w:rPr>
          <w:spacing w:val="-6"/>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B2378C">
        <w:rPr>
          <w:spacing w:val="-6"/>
          <w:sz w:val="26"/>
          <w:szCs w:val="26"/>
        </w:rPr>
        <w:t>но</w:t>
      </w:r>
      <w:proofErr w:type="gramEnd"/>
      <w:r w:rsidRPr="00B2378C">
        <w:rPr>
          <w:spacing w:val="-6"/>
          <w:sz w:val="26"/>
          <w:szCs w:val="26"/>
        </w:rPr>
        <w:t xml:space="preserve"> не ограничиваясь</w:t>
      </w:r>
      <w:r w:rsidR="00527752" w:rsidRPr="00B2378C">
        <w:rPr>
          <w:spacing w:val="-6"/>
          <w:sz w:val="26"/>
          <w:szCs w:val="26"/>
        </w:rPr>
        <w:t>,</w:t>
      </w:r>
      <w:r w:rsidRPr="00B2378C">
        <w:rPr>
          <w:spacing w:val="-6"/>
          <w:sz w:val="26"/>
          <w:szCs w:val="26"/>
        </w:rPr>
        <w:t xml:space="preserve"> следующ</w:t>
      </w:r>
      <w:r w:rsidR="00527752" w:rsidRPr="00B2378C">
        <w:rPr>
          <w:spacing w:val="-6"/>
          <w:sz w:val="26"/>
          <w:szCs w:val="26"/>
        </w:rPr>
        <w:t>ее</w:t>
      </w:r>
      <w:r w:rsidRPr="00B2378C">
        <w:rPr>
          <w:spacing w:val="-6"/>
          <w:sz w:val="26"/>
          <w:szCs w:val="26"/>
        </w:rPr>
        <w:t>:</w:t>
      </w:r>
      <w:r w:rsidR="009F4DE3" w:rsidRPr="00B2378C">
        <w:rPr>
          <w:spacing w:val="-6"/>
          <w:sz w:val="26"/>
          <w:szCs w:val="26"/>
        </w:rPr>
        <w:tab/>
      </w:r>
      <w:r w:rsidR="009F4DE3" w:rsidRPr="00B2378C">
        <w:rPr>
          <w:spacing w:val="-6"/>
          <w:sz w:val="26"/>
          <w:szCs w:val="26"/>
        </w:rPr>
        <w:tab/>
      </w:r>
      <w:r w:rsidR="009F4DE3" w:rsidRPr="00B2378C">
        <w:rPr>
          <w:spacing w:val="-6"/>
          <w:sz w:val="26"/>
          <w:szCs w:val="26"/>
        </w:rPr>
        <w:tab/>
      </w:r>
      <w:r w:rsidRPr="00B2378C">
        <w:rPr>
          <w:spacing w:val="-6"/>
          <w:sz w:val="26"/>
          <w:szCs w:val="26"/>
        </w:rPr>
        <w:t>а) война и другие агрессии (война объявленная или нет), мобилизация или эмбарго;</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в) восстание, революция, свержение существующего строя и установление военной власти, гражданская война;</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г) массовые беспорядки, столкновения, забастовки;</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д) другие общепринятые обстоятельства непреодолимой силы.</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B2378C"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B2378C">
        <w:rPr>
          <w:spacing w:val="-6"/>
          <w:sz w:val="26"/>
          <w:szCs w:val="26"/>
        </w:rPr>
        <w:t xml:space="preserve">В </w:t>
      </w:r>
      <w:proofErr w:type="gramStart"/>
      <w:r w:rsidRPr="00B2378C">
        <w:rPr>
          <w:spacing w:val="-6"/>
          <w:sz w:val="26"/>
          <w:szCs w:val="26"/>
        </w:rPr>
        <w:t>случае</w:t>
      </w:r>
      <w:proofErr w:type="gramEnd"/>
      <w:r w:rsidRPr="00B2378C">
        <w:rPr>
          <w:spacing w:val="-6"/>
          <w:sz w:val="26"/>
          <w:szCs w:val="26"/>
        </w:rPr>
        <w:t xml:space="preserve"> если обстоятельства непреодолимой силы продолжаются более 2 (двух) месяцев, то Стороны проводят переговоры о целесообразности продолжения</w:t>
      </w:r>
      <w:r w:rsidRPr="00B2378C">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B2378C" w:rsidRDefault="00880075" w:rsidP="00B2378C">
      <w:pPr>
        <w:widowControl w:val="0"/>
        <w:shd w:val="clear" w:color="auto" w:fill="FFFFFF"/>
        <w:tabs>
          <w:tab w:val="left" w:pos="709"/>
          <w:tab w:val="left" w:pos="1276"/>
          <w:tab w:val="left" w:pos="1418"/>
          <w:tab w:val="num" w:pos="1620"/>
        </w:tabs>
        <w:jc w:val="both"/>
        <w:rPr>
          <w:b/>
          <w:bCs/>
          <w:sz w:val="26"/>
          <w:szCs w:val="26"/>
        </w:rPr>
      </w:pPr>
    </w:p>
    <w:p w:rsidR="00880075" w:rsidRPr="00B2378C" w:rsidRDefault="00880075" w:rsidP="00B2378C">
      <w:pPr>
        <w:numPr>
          <w:ilvl w:val="0"/>
          <w:numId w:val="19"/>
        </w:numPr>
        <w:shd w:val="clear" w:color="auto" w:fill="FFFFFF"/>
        <w:tabs>
          <w:tab w:val="clear" w:pos="420"/>
          <w:tab w:val="num" w:pos="0"/>
          <w:tab w:val="left" w:pos="709"/>
          <w:tab w:val="left" w:pos="1276"/>
          <w:tab w:val="left" w:pos="1418"/>
          <w:tab w:val="left" w:pos="2160"/>
          <w:tab w:val="left" w:pos="2340"/>
        </w:tabs>
        <w:ind w:left="0" w:firstLine="0"/>
        <w:jc w:val="center"/>
        <w:rPr>
          <w:b/>
          <w:bCs/>
          <w:sz w:val="26"/>
          <w:szCs w:val="26"/>
        </w:rPr>
      </w:pPr>
      <w:r w:rsidRPr="00B2378C">
        <w:rPr>
          <w:b/>
          <w:bCs/>
          <w:sz w:val="26"/>
          <w:szCs w:val="26"/>
        </w:rPr>
        <w:t>Разрешение споров между Сторонами</w:t>
      </w:r>
    </w:p>
    <w:p w:rsidR="00880075" w:rsidRPr="00B2378C" w:rsidRDefault="00880075" w:rsidP="00B2378C">
      <w:pPr>
        <w:widowControl w:val="0"/>
        <w:numPr>
          <w:ilvl w:val="1"/>
          <w:numId w:val="19"/>
        </w:numPr>
        <w:shd w:val="clear" w:color="auto" w:fill="FFFFFF"/>
        <w:tabs>
          <w:tab w:val="clear" w:pos="1260"/>
          <w:tab w:val="num" w:pos="0"/>
          <w:tab w:val="left" w:pos="709"/>
          <w:tab w:val="left" w:pos="900"/>
          <w:tab w:val="left" w:pos="1080"/>
          <w:tab w:val="left" w:pos="1276"/>
          <w:tab w:val="left" w:pos="1418"/>
        </w:tabs>
        <w:autoSpaceDE w:val="0"/>
        <w:autoSpaceDN w:val="0"/>
        <w:adjustRightInd w:val="0"/>
        <w:ind w:left="0" w:firstLine="0"/>
        <w:jc w:val="both"/>
        <w:rPr>
          <w:sz w:val="26"/>
          <w:szCs w:val="26"/>
        </w:rPr>
      </w:pPr>
      <w:r w:rsidRPr="00B2378C">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880075" w:rsidRPr="00B2378C" w:rsidRDefault="00880075" w:rsidP="00B2378C">
      <w:pPr>
        <w:numPr>
          <w:ilvl w:val="1"/>
          <w:numId w:val="19"/>
        </w:numPr>
        <w:tabs>
          <w:tab w:val="clear" w:pos="1260"/>
          <w:tab w:val="num" w:pos="0"/>
          <w:tab w:val="left" w:pos="709"/>
          <w:tab w:val="left" w:pos="1276"/>
          <w:tab w:val="left" w:pos="1418"/>
        </w:tabs>
        <w:ind w:left="0" w:firstLine="0"/>
        <w:jc w:val="both"/>
        <w:rPr>
          <w:sz w:val="26"/>
          <w:szCs w:val="26"/>
        </w:rPr>
      </w:pPr>
      <w:r w:rsidRPr="00B2378C">
        <w:rPr>
          <w:sz w:val="26"/>
          <w:szCs w:val="26"/>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w:t>
      </w:r>
      <w:r w:rsidRPr="00B2378C">
        <w:rPr>
          <w:sz w:val="26"/>
          <w:szCs w:val="26"/>
        </w:rPr>
        <w:lastRenderedPageBreak/>
        <w:t xml:space="preserve">экспертиза. Расходы на экспертизу несет Сторона, требовавшая назначения экспертизы. В </w:t>
      </w:r>
      <w:proofErr w:type="gramStart"/>
      <w:r w:rsidRPr="00B2378C">
        <w:rPr>
          <w:sz w:val="26"/>
          <w:szCs w:val="26"/>
        </w:rPr>
        <w:t>случае</w:t>
      </w:r>
      <w:proofErr w:type="gramEnd"/>
      <w:r w:rsidRPr="00B2378C">
        <w:rPr>
          <w:sz w:val="26"/>
          <w:szCs w:val="26"/>
        </w:rPr>
        <w:t xml:space="preserve">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124039" w:rsidRPr="00B2378C" w:rsidRDefault="00124039" w:rsidP="00B2378C">
      <w:pPr>
        <w:widowControl w:val="0"/>
        <w:numPr>
          <w:ilvl w:val="1"/>
          <w:numId w:val="19"/>
        </w:numPr>
        <w:shd w:val="clear" w:color="auto" w:fill="FFFFFF"/>
        <w:tabs>
          <w:tab w:val="clear" w:pos="1260"/>
          <w:tab w:val="num" w:pos="0"/>
          <w:tab w:val="left" w:pos="709"/>
          <w:tab w:val="left" w:pos="1276"/>
          <w:tab w:val="left" w:pos="1418"/>
        </w:tabs>
        <w:autoSpaceDE w:val="0"/>
        <w:autoSpaceDN w:val="0"/>
        <w:adjustRightInd w:val="0"/>
        <w:ind w:left="0" w:firstLine="0"/>
        <w:jc w:val="both"/>
        <w:rPr>
          <w:sz w:val="26"/>
          <w:szCs w:val="26"/>
        </w:rPr>
      </w:pPr>
      <w:proofErr w:type="gramStart"/>
      <w:r w:rsidRPr="00B2378C">
        <w:rPr>
          <w:sz w:val="26"/>
          <w:szCs w:val="26"/>
        </w:rPr>
        <w:t>В случае не</w:t>
      </w:r>
      <w:r w:rsidR="00904913" w:rsidRPr="00B2378C">
        <w:rPr>
          <w:sz w:val="26"/>
          <w:szCs w:val="26"/>
        </w:rPr>
        <w:t xml:space="preserve"> </w:t>
      </w:r>
      <w:r w:rsidRPr="00B2378C">
        <w:rPr>
          <w:sz w:val="26"/>
          <w:szCs w:val="26"/>
        </w:rPr>
        <w:t>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w:t>
      </w:r>
      <w:r w:rsidR="00616965" w:rsidRPr="00B2378C">
        <w:rPr>
          <w:sz w:val="26"/>
          <w:szCs w:val="26"/>
        </w:rPr>
        <w:t xml:space="preserve"> Арбитражном суде</w:t>
      </w:r>
      <w:r w:rsidR="00F7416D" w:rsidRPr="00B2378C">
        <w:rPr>
          <w:sz w:val="26"/>
          <w:szCs w:val="26"/>
        </w:rPr>
        <w:t xml:space="preserve"> по месту исполнения договора.</w:t>
      </w:r>
      <w:proofErr w:type="gramEnd"/>
    </w:p>
    <w:p w:rsidR="003354B8" w:rsidRPr="00B2378C" w:rsidRDefault="008D41A0" w:rsidP="00B2378C">
      <w:pPr>
        <w:tabs>
          <w:tab w:val="left" w:pos="709"/>
          <w:tab w:val="left" w:pos="1276"/>
          <w:tab w:val="left" w:pos="1418"/>
        </w:tabs>
        <w:jc w:val="both"/>
        <w:rPr>
          <w:sz w:val="26"/>
          <w:szCs w:val="26"/>
        </w:rPr>
      </w:pPr>
      <w:r w:rsidRPr="00B2378C">
        <w:rPr>
          <w:sz w:val="26"/>
          <w:szCs w:val="26"/>
        </w:rPr>
        <w:t xml:space="preserve">         </w:t>
      </w:r>
    </w:p>
    <w:p w:rsidR="009F4DE3" w:rsidRPr="00B2378C" w:rsidRDefault="00880075" w:rsidP="00B2378C">
      <w:pPr>
        <w:numPr>
          <w:ilvl w:val="0"/>
          <w:numId w:val="19"/>
        </w:numPr>
        <w:shd w:val="clear" w:color="auto" w:fill="FFFFFF"/>
        <w:tabs>
          <w:tab w:val="left" w:pos="709"/>
          <w:tab w:val="left" w:pos="1276"/>
          <w:tab w:val="left" w:pos="1418"/>
          <w:tab w:val="left" w:pos="2700"/>
        </w:tabs>
        <w:ind w:left="0" w:firstLine="0"/>
        <w:jc w:val="center"/>
        <w:rPr>
          <w:sz w:val="26"/>
          <w:szCs w:val="26"/>
        </w:rPr>
      </w:pPr>
      <w:r w:rsidRPr="00B2378C">
        <w:rPr>
          <w:b/>
          <w:bCs/>
          <w:sz w:val="26"/>
          <w:szCs w:val="26"/>
        </w:rPr>
        <w:t>Изменение, прекращение и расторжение Договора</w:t>
      </w:r>
    </w:p>
    <w:p w:rsidR="00E74EB3" w:rsidRPr="00B2378C" w:rsidRDefault="00E74EB3" w:rsidP="00B2378C">
      <w:pPr>
        <w:numPr>
          <w:ilvl w:val="1"/>
          <w:numId w:val="19"/>
        </w:numPr>
        <w:shd w:val="clear" w:color="auto" w:fill="FFFFFF"/>
        <w:tabs>
          <w:tab w:val="clear" w:pos="1260"/>
          <w:tab w:val="num" w:pos="0"/>
          <w:tab w:val="left" w:pos="709"/>
          <w:tab w:val="left" w:pos="993"/>
          <w:tab w:val="left" w:pos="1276"/>
          <w:tab w:val="left" w:pos="1418"/>
          <w:tab w:val="left" w:pos="2700"/>
        </w:tabs>
        <w:ind w:left="0" w:firstLine="0"/>
        <w:jc w:val="both"/>
        <w:rPr>
          <w:sz w:val="26"/>
          <w:szCs w:val="26"/>
        </w:rPr>
      </w:pPr>
      <w:r w:rsidRPr="00B2378C">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B2378C" w:rsidRDefault="00E74EB3" w:rsidP="00B2378C">
      <w:pPr>
        <w:numPr>
          <w:ilvl w:val="1"/>
          <w:numId w:val="19"/>
        </w:numPr>
        <w:shd w:val="clear" w:color="auto" w:fill="FFFFFF"/>
        <w:tabs>
          <w:tab w:val="clear" w:pos="1260"/>
          <w:tab w:val="num" w:pos="0"/>
          <w:tab w:val="left" w:pos="709"/>
          <w:tab w:val="left" w:pos="993"/>
          <w:tab w:val="left" w:pos="1276"/>
          <w:tab w:val="left" w:pos="1418"/>
          <w:tab w:val="left" w:pos="2700"/>
        </w:tabs>
        <w:ind w:left="0" w:firstLine="0"/>
        <w:jc w:val="both"/>
        <w:rPr>
          <w:sz w:val="26"/>
          <w:szCs w:val="26"/>
        </w:rPr>
      </w:pPr>
      <w:proofErr w:type="gramStart"/>
      <w:r w:rsidRPr="00B2378C">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roofErr w:type="gramEnd"/>
    </w:p>
    <w:p w:rsidR="00E74EB3" w:rsidRPr="00B2378C" w:rsidRDefault="00E74EB3" w:rsidP="00B2378C">
      <w:pPr>
        <w:shd w:val="clear" w:color="auto" w:fill="FFFFFF"/>
        <w:tabs>
          <w:tab w:val="num" w:pos="0"/>
          <w:tab w:val="left" w:pos="709"/>
          <w:tab w:val="left" w:pos="993"/>
          <w:tab w:val="left" w:pos="1276"/>
          <w:tab w:val="left" w:pos="1418"/>
          <w:tab w:val="left" w:pos="2700"/>
        </w:tabs>
        <w:jc w:val="both"/>
        <w:rPr>
          <w:sz w:val="26"/>
          <w:szCs w:val="26"/>
        </w:rPr>
      </w:pPr>
      <w:r w:rsidRPr="00B2378C">
        <w:rPr>
          <w:sz w:val="26"/>
          <w:szCs w:val="26"/>
        </w:rPr>
        <w:t xml:space="preserve">В </w:t>
      </w:r>
      <w:proofErr w:type="gramStart"/>
      <w:r w:rsidRPr="00B2378C">
        <w:rPr>
          <w:sz w:val="26"/>
          <w:szCs w:val="26"/>
        </w:rPr>
        <w:t>этом</w:t>
      </w:r>
      <w:proofErr w:type="gramEnd"/>
      <w:r w:rsidRPr="00B2378C">
        <w:rPr>
          <w:sz w:val="26"/>
          <w:szCs w:val="26"/>
        </w:rPr>
        <w:t xml:space="preserve">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B2378C" w:rsidRDefault="00E74EB3" w:rsidP="00B2378C">
      <w:pPr>
        <w:shd w:val="clear" w:color="auto" w:fill="FFFFFF"/>
        <w:tabs>
          <w:tab w:val="num" w:pos="0"/>
          <w:tab w:val="left" w:pos="709"/>
          <w:tab w:val="left" w:pos="993"/>
          <w:tab w:val="left" w:pos="1276"/>
          <w:tab w:val="left" w:pos="1418"/>
          <w:tab w:val="left" w:pos="2700"/>
        </w:tabs>
        <w:jc w:val="both"/>
        <w:rPr>
          <w:sz w:val="26"/>
          <w:szCs w:val="26"/>
        </w:rPr>
      </w:pPr>
      <w:r w:rsidRPr="00B2378C">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B2378C" w:rsidRDefault="00880075" w:rsidP="00B2378C">
      <w:pPr>
        <w:numPr>
          <w:ilvl w:val="1"/>
          <w:numId w:val="19"/>
        </w:numPr>
        <w:shd w:val="clear" w:color="auto" w:fill="FFFFFF"/>
        <w:tabs>
          <w:tab w:val="clear" w:pos="1260"/>
          <w:tab w:val="left" w:pos="709"/>
          <w:tab w:val="left" w:pos="1276"/>
          <w:tab w:val="left" w:pos="1418"/>
        </w:tabs>
        <w:ind w:left="0" w:firstLine="0"/>
        <w:jc w:val="both"/>
        <w:rPr>
          <w:sz w:val="26"/>
          <w:szCs w:val="26"/>
        </w:rPr>
      </w:pPr>
      <w:r w:rsidRPr="00B2378C">
        <w:rPr>
          <w:sz w:val="26"/>
          <w:szCs w:val="26"/>
        </w:rPr>
        <w:t xml:space="preserve">В </w:t>
      </w:r>
      <w:proofErr w:type="gramStart"/>
      <w:r w:rsidRPr="00B2378C">
        <w:rPr>
          <w:sz w:val="26"/>
          <w:szCs w:val="26"/>
        </w:rPr>
        <w:t>случае</w:t>
      </w:r>
      <w:proofErr w:type="gramEnd"/>
      <w:r w:rsidRPr="00B2378C">
        <w:rPr>
          <w:sz w:val="26"/>
          <w:szCs w:val="26"/>
        </w:rPr>
        <w:t xml:space="preserve">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B2378C">
        <w:rPr>
          <w:sz w:val="26"/>
          <w:szCs w:val="26"/>
        </w:rPr>
        <w:t xml:space="preserve">Стороны </w:t>
      </w:r>
      <w:r w:rsidRPr="00B2378C">
        <w:rPr>
          <w:sz w:val="26"/>
          <w:szCs w:val="26"/>
        </w:rPr>
        <w:t xml:space="preserve"> </w:t>
      </w:r>
      <w:r w:rsidR="00470BA5" w:rsidRPr="00B2378C">
        <w:rPr>
          <w:sz w:val="26"/>
          <w:szCs w:val="26"/>
        </w:rPr>
        <w:t xml:space="preserve">вносят </w:t>
      </w:r>
      <w:r w:rsidRPr="00B2378C">
        <w:rPr>
          <w:sz w:val="26"/>
          <w:szCs w:val="26"/>
        </w:rPr>
        <w:t xml:space="preserve"> изменени</w:t>
      </w:r>
      <w:r w:rsidR="00470BA5" w:rsidRPr="00B2378C">
        <w:rPr>
          <w:sz w:val="26"/>
          <w:szCs w:val="26"/>
        </w:rPr>
        <w:t>я</w:t>
      </w:r>
      <w:r w:rsidRPr="00B2378C">
        <w:rPr>
          <w:sz w:val="26"/>
          <w:szCs w:val="26"/>
        </w:rPr>
        <w:t xml:space="preserve"> в Договор.</w:t>
      </w:r>
    </w:p>
    <w:p w:rsidR="00880075" w:rsidRPr="00B2378C" w:rsidRDefault="00880075" w:rsidP="00B2378C">
      <w:pPr>
        <w:numPr>
          <w:ilvl w:val="1"/>
          <w:numId w:val="19"/>
        </w:numPr>
        <w:shd w:val="clear" w:color="auto" w:fill="FFFFFF"/>
        <w:tabs>
          <w:tab w:val="clear" w:pos="1260"/>
          <w:tab w:val="left" w:pos="709"/>
          <w:tab w:val="left" w:pos="1276"/>
          <w:tab w:val="left" w:pos="1418"/>
        </w:tabs>
        <w:ind w:left="0" w:firstLine="0"/>
        <w:jc w:val="both"/>
        <w:rPr>
          <w:b/>
          <w:i/>
          <w:color w:val="FF0000"/>
          <w:sz w:val="26"/>
          <w:szCs w:val="26"/>
        </w:rPr>
      </w:pPr>
      <w:r w:rsidRPr="00B2378C">
        <w:rPr>
          <w:sz w:val="26"/>
          <w:szCs w:val="26"/>
        </w:rPr>
        <w:t xml:space="preserve">Исполнение настоящего Договора может быть приостановлено по </w:t>
      </w:r>
      <w:r w:rsidR="00527752" w:rsidRPr="00B2378C">
        <w:rPr>
          <w:sz w:val="26"/>
          <w:szCs w:val="26"/>
        </w:rPr>
        <w:t xml:space="preserve">письменному </w:t>
      </w:r>
      <w:r w:rsidRPr="00B2378C">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B2378C">
        <w:rPr>
          <w:sz w:val="26"/>
          <w:szCs w:val="26"/>
        </w:rPr>
        <w:t>.</w:t>
      </w:r>
      <w:proofErr w:type="gramEnd"/>
      <w:r w:rsidR="00712568" w:rsidRPr="00B2378C">
        <w:rPr>
          <w:sz w:val="26"/>
          <w:szCs w:val="26"/>
        </w:rPr>
        <w:t xml:space="preserve"> </w:t>
      </w:r>
      <w:r w:rsidR="00712568" w:rsidRPr="00B2378C">
        <w:rPr>
          <w:b/>
          <w:i/>
          <w:color w:val="FF0000"/>
          <w:sz w:val="26"/>
          <w:szCs w:val="26"/>
        </w:rPr>
        <w:t>(</w:t>
      </w:r>
      <w:proofErr w:type="gramStart"/>
      <w:r w:rsidR="00616965" w:rsidRPr="00B2378C">
        <w:rPr>
          <w:b/>
          <w:i/>
          <w:color w:val="FF0000"/>
          <w:sz w:val="26"/>
          <w:szCs w:val="26"/>
        </w:rPr>
        <w:t>п</w:t>
      </w:r>
      <w:proofErr w:type="gramEnd"/>
      <w:r w:rsidR="00616965" w:rsidRPr="00B2378C">
        <w:rPr>
          <w:b/>
          <w:i/>
          <w:color w:val="FF0000"/>
          <w:sz w:val="26"/>
          <w:szCs w:val="26"/>
        </w:rPr>
        <w:t xml:space="preserve">ункт включается в договор </w:t>
      </w:r>
      <w:r w:rsidR="00712568" w:rsidRPr="00B2378C">
        <w:rPr>
          <w:b/>
          <w:i/>
          <w:color w:val="FF0000"/>
          <w:sz w:val="26"/>
          <w:szCs w:val="26"/>
        </w:rPr>
        <w:t>при новом строительстве)</w:t>
      </w:r>
    </w:p>
    <w:p w:rsidR="00880075" w:rsidRPr="00B2378C" w:rsidRDefault="00EC6CF5" w:rsidP="00B2378C">
      <w:pPr>
        <w:widowControl w:val="0"/>
        <w:numPr>
          <w:ilvl w:val="1"/>
          <w:numId w:val="19"/>
        </w:numPr>
        <w:shd w:val="clear" w:color="auto" w:fill="FFFFFF"/>
        <w:tabs>
          <w:tab w:val="clear" w:pos="1260"/>
          <w:tab w:val="left" w:pos="709"/>
          <w:tab w:val="left" w:pos="900"/>
          <w:tab w:val="left" w:pos="1080"/>
          <w:tab w:val="left" w:pos="1276"/>
          <w:tab w:val="left" w:pos="1418"/>
        </w:tabs>
        <w:autoSpaceDE w:val="0"/>
        <w:autoSpaceDN w:val="0"/>
        <w:adjustRightInd w:val="0"/>
        <w:ind w:left="0" w:firstLine="0"/>
        <w:jc w:val="both"/>
        <w:rPr>
          <w:sz w:val="26"/>
          <w:szCs w:val="26"/>
        </w:rPr>
      </w:pPr>
      <w:r w:rsidRPr="00B2378C">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B2378C">
        <w:rPr>
          <w:sz w:val="26"/>
          <w:szCs w:val="26"/>
        </w:rPr>
        <w:t>подрядчику</w:t>
      </w:r>
      <w:proofErr w:type="gramEnd"/>
      <w:r w:rsidRPr="00B2378C">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B2378C" w:rsidRDefault="00880075"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B2378C">
        <w:rPr>
          <w:sz w:val="26"/>
          <w:szCs w:val="26"/>
        </w:rPr>
        <w:t xml:space="preserve">Подрядчик вправе </w:t>
      </w:r>
      <w:r w:rsidR="001E4B53" w:rsidRPr="00B2378C">
        <w:rPr>
          <w:sz w:val="26"/>
          <w:szCs w:val="26"/>
        </w:rPr>
        <w:t xml:space="preserve"> отказаться от исполнения </w:t>
      </w:r>
      <w:r w:rsidRPr="00B2378C">
        <w:rPr>
          <w:sz w:val="26"/>
          <w:szCs w:val="26"/>
        </w:rPr>
        <w:t xml:space="preserve"> Договор</w:t>
      </w:r>
      <w:r w:rsidR="001E4B53" w:rsidRPr="00B2378C">
        <w:rPr>
          <w:sz w:val="26"/>
          <w:szCs w:val="26"/>
        </w:rPr>
        <w:t>а</w:t>
      </w:r>
      <w:r w:rsidRPr="00B2378C">
        <w:rPr>
          <w:sz w:val="26"/>
          <w:szCs w:val="26"/>
        </w:rPr>
        <w:t xml:space="preserve"> в случаях:</w:t>
      </w:r>
    </w:p>
    <w:p w:rsidR="009F4DE3" w:rsidRPr="00B2378C" w:rsidRDefault="00880075" w:rsidP="00B2378C">
      <w:pPr>
        <w:widowControl w:val="0"/>
        <w:numPr>
          <w:ilvl w:val="0"/>
          <w:numId w:val="21"/>
        </w:numPr>
        <w:shd w:val="clear" w:color="auto" w:fill="FFFFFF"/>
        <w:tabs>
          <w:tab w:val="clear" w:pos="1827"/>
          <w:tab w:val="num" w:pos="360"/>
          <w:tab w:val="left" w:pos="709"/>
          <w:tab w:val="left" w:pos="900"/>
          <w:tab w:val="left" w:pos="1080"/>
          <w:tab w:val="left" w:pos="1276"/>
          <w:tab w:val="left" w:pos="1418"/>
        </w:tabs>
        <w:autoSpaceDE w:val="0"/>
        <w:autoSpaceDN w:val="0"/>
        <w:adjustRightInd w:val="0"/>
        <w:ind w:left="0" w:firstLine="0"/>
        <w:jc w:val="both"/>
        <w:rPr>
          <w:sz w:val="26"/>
          <w:szCs w:val="26"/>
        </w:rPr>
      </w:pPr>
      <w:r w:rsidRPr="00B2378C">
        <w:rPr>
          <w:sz w:val="26"/>
          <w:szCs w:val="26"/>
        </w:rPr>
        <w:t>возбуждения арбитражным судом процедуры банкротства в отношении Заказчика;</w:t>
      </w:r>
    </w:p>
    <w:p w:rsidR="00880075" w:rsidRPr="00B2378C" w:rsidRDefault="00880075" w:rsidP="00B2378C">
      <w:pPr>
        <w:widowControl w:val="0"/>
        <w:numPr>
          <w:ilvl w:val="0"/>
          <w:numId w:val="21"/>
        </w:numPr>
        <w:shd w:val="clear" w:color="auto" w:fill="FFFFFF"/>
        <w:tabs>
          <w:tab w:val="clear" w:pos="1827"/>
          <w:tab w:val="num" w:pos="360"/>
          <w:tab w:val="left" w:pos="709"/>
          <w:tab w:val="left" w:pos="900"/>
          <w:tab w:val="left" w:pos="1080"/>
          <w:tab w:val="left" w:pos="1276"/>
          <w:tab w:val="left" w:pos="1418"/>
        </w:tabs>
        <w:autoSpaceDE w:val="0"/>
        <w:autoSpaceDN w:val="0"/>
        <w:adjustRightInd w:val="0"/>
        <w:ind w:left="0" w:firstLine="0"/>
        <w:jc w:val="both"/>
        <w:rPr>
          <w:sz w:val="26"/>
          <w:szCs w:val="26"/>
        </w:rPr>
      </w:pPr>
      <w:r w:rsidRPr="00B2378C">
        <w:rPr>
          <w:sz w:val="26"/>
          <w:szCs w:val="26"/>
        </w:rPr>
        <w:t>остановки Заказчиком выполнения работ по причинам, не зависящим от Подрядчика, на срок, превышающий 30 (тридцать) дней.</w:t>
      </w:r>
    </w:p>
    <w:p w:rsidR="00880075" w:rsidRPr="00B2378C" w:rsidRDefault="00880075" w:rsidP="00B2378C">
      <w:pPr>
        <w:shd w:val="clear" w:color="auto" w:fill="FFFFFF"/>
        <w:tabs>
          <w:tab w:val="left" w:pos="709"/>
          <w:tab w:val="left" w:pos="1276"/>
          <w:tab w:val="left" w:pos="1418"/>
        </w:tabs>
        <w:jc w:val="both"/>
        <w:rPr>
          <w:sz w:val="26"/>
          <w:szCs w:val="26"/>
        </w:rPr>
      </w:pPr>
    </w:p>
    <w:p w:rsidR="009F4DE3" w:rsidRPr="00B2378C" w:rsidRDefault="00A404E3" w:rsidP="00B2378C">
      <w:pPr>
        <w:pStyle w:val="ConsNormal"/>
        <w:widowControl/>
        <w:numPr>
          <w:ilvl w:val="0"/>
          <w:numId w:val="19"/>
        </w:numPr>
        <w:tabs>
          <w:tab w:val="left" w:pos="709"/>
          <w:tab w:val="left" w:pos="1276"/>
          <w:tab w:val="left" w:pos="1418"/>
        </w:tabs>
        <w:ind w:left="0" w:right="0" w:firstLine="0"/>
        <w:jc w:val="center"/>
        <w:rPr>
          <w:rFonts w:ascii="Times New Roman" w:hAnsi="Times New Roman" w:cs="Times New Roman"/>
          <w:b/>
          <w:sz w:val="26"/>
          <w:szCs w:val="26"/>
        </w:rPr>
      </w:pPr>
      <w:r w:rsidRPr="00B2378C">
        <w:rPr>
          <w:rFonts w:ascii="Times New Roman" w:hAnsi="Times New Roman" w:cs="Times New Roman"/>
          <w:b/>
          <w:sz w:val="26"/>
          <w:szCs w:val="26"/>
        </w:rPr>
        <w:t>Срок действия договора</w:t>
      </w:r>
    </w:p>
    <w:p w:rsidR="009F4DE3" w:rsidRPr="00B2378C" w:rsidRDefault="00A404E3"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B2378C">
        <w:rPr>
          <w:b/>
          <w:sz w:val="26"/>
          <w:szCs w:val="26"/>
        </w:rPr>
        <w:t xml:space="preserve"> </w:t>
      </w:r>
      <w:r w:rsidR="00616965" w:rsidRPr="00B2378C">
        <w:rPr>
          <w:sz w:val="26"/>
          <w:szCs w:val="26"/>
        </w:rPr>
        <w:t>Н</w:t>
      </w:r>
      <w:r w:rsidR="00124039" w:rsidRPr="00B2378C">
        <w:rPr>
          <w:sz w:val="26"/>
          <w:szCs w:val="26"/>
        </w:rPr>
        <w:t>астоящий договор вступает в силу с момента  его подписания и действует  до  «     »                          20     г.</w:t>
      </w:r>
    </w:p>
    <w:p w:rsidR="009F4DE3" w:rsidRPr="00B2378C" w:rsidRDefault="00124039"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B2378C">
        <w:rPr>
          <w:sz w:val="26"/>
          <w:szCs w:val="26"/>
        </w:rPr>
        <w:t xml:space="preserve">Окончание срока действия договора  не освобождает стороны от </w:t>
      </w:r>
      <w:r w:rsidRPr="00B2378C">
        <w:rPr>
          <w:sz w:val="26"/>
          <w:szCs w:val="26"/>
        </w:rPr>
        <w:lastRenderedPageBreak/>
        <w:t>ответственности за его нарушение.</w:t>
      </w:r>
    </w:p>
    <w:p w:rsidR="00124039" w:rsidRPr="00B2378C" w:rsidRDefault="00124039"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B2378C">
        <w:rPr>
          <w:sz w:val="26"/>
          <w:szCs w:val="26"/>
        </w:rPr>
        <w:t xml:space="preserve">После истечения </w:t>
      </w:r>
      <w:proofErr w:type="gramStart"/>
      <w:r w:rsidRPr="00B2378C">
        <w:rPr>
          <w:sz w:val="26"/>
          <w:szCs w:val="26"/>
        </w:rPr>
        <w:t>срока действия договора обязательства сторон</w:t>
      </w:r>
      <w:proofErr w:type="gramEnd"/>
      <w:r w:rsidRPr="00B2378C">
        <w:rPr>
          <w:sz w:val="26"/>
          <w:szCs w:val="26"/>
        </w:rPr>
        <w:t xml:space="preserve">  по настоящему договору прекращаются, а в части  расчетов действует до полного  исполнения сторонами обязательств. </w:t>
      </w:r>
    </w:p>
    <w:p w:rsidR="00A404E3" w:rsidRPr="00B2378C" w:rsidRDefault="00A404E3" w:rsidP="00B2378C">
      <w:pPr>
        <w:widowControl w:val="0"/>
        <w:shd w:val="clear" w:color="auto" w:fill="FFFFFF"/>
        <w:tabs>
          <w:tab w:val="left" w:pos="709"/>
          <w:tab w:val="left" w:pos="1276"/>
          <w:tab w:val="left" w:pos="1418"/>
        </w:tabs>
        <w:autoSpaceDE w:val="0"/>
        <w:autoSpaceDN w:val="0"/>
        <w:adjustRightInd w:val="0"/>
        <w:jc w:val="both"/>
        <w:rPr>
          <w:sz w:val="26"/>
          <w:szCs w:val="26"/>
        </w:rPr>
      </w:pPr>
    </w:p>
    <w:p w:rsidR="00880075" w:rsidRPr="00B2378C" w:rsidRDefault="00880075" w:rsidP="00B2378C">
      <w:pPr>
        <w:numPr>
          <w:ilvl w:val="0"/>
          <w:numId w:val="19"/>
        </w:numPr>
        <w:shd w:val="clear" w:color="auto" w:fill="FFFFFF"/>
        <w:tabs>
          <w:tab w:val="left" w:pos="709"/>
          <w:tab w:val="left" w:pos="1276"/>
          <w:tab w:val="left" w:pos="1418"/>
        </w:tabs>
        <w:ind w:left="0" w:firstLine="0"/>
        <w:jc w:val="center"/>
        <w:rPr>
          <w:b/>
          <w:bCs/>
          <w:sz w:val="26"/>
          <w:szCs w:val="26"/>
        </w:rPr>
      </w:pPr>
      <w:r w:rsidRPr="00B2378C">
        <w:rPr>
          <w:b/>
          <w:bCs/>
          <w:sz w:val="26"/>
          <w:szCs w:val="26"/>
        </w:rPr>
        <w:t>Особые условия. Заключительные положения</w:t>
      </w:r>
      <w:r w:rsidR="002956D8" w:rsidRPr="00B2378C">
        <w:rPr>
          <w:b/>
          <w:bCs/>
          <w:sz w:val="26"/>
          <w:szCs w:val="26"/>
        </w:rPr>
        <w:t>.</w:t>
      </w:r>
    </w:p>
    <w:p w:rsidR="007A57E8" w:rsidRPr="00B2378C" w:rsidRDefault="007A57E8" w:rsidP="00B2378C">
      <w:pPr>
        <w:numPr>
          <w:ilvl w:val="1"/>
          <w:numId w:val="19"/>
        </w:numPr>
        <w:tabs>
          <w:tab w:val="clear" w:pos="1260"/>
          <w:tab w:val="num" w:pos="0"/>
          <w:tab w:val="left" w:pos="709"/>
          <w:tab w:val="left" w:pos="993"/>
          <w:tab w:val="left" w:pos="1276"/>
          <w:tab w:val="left" w:pos="1418"/>
        </w:tabs>
        <w:ind w:left="0" w:firstLine="0"/>
        <w:jc w:val="both"/>
        <w:rPr>
          <w:sz w:val="26"/>
          <w:szCs w:val="26"/>
        </w:rPr>
      </w:pPr>
      <w:r w:rsidRPr="00B2378C">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B2378C">
        <w:rPr>
          <w:sz w:val="26"/>
          <w:szCs w:val="26"/>
        </w:rPr>
        <w:br/>
        <w:t xml:space="preserve">электронной связи, позволяющей достоверно установить, что документ исходит </w:t>
      </w:r>
      <w:r w:rsidRPr="00B2378C">
        <w:rPr>
          <w:sz w:val="26"/>
          <w:szCs w:val="26"/>
        </w:rPr>
        <w:br/>
        <w:t xml:space="preserve">от стороны договора. Документы, переданные указанными способами, должны </w:t>
      </w:r>
      <w:r w:rsidRPr="00B2378C">
        <w:rPr>
          <w:sz w:val="26"/>
          <w:szCs w:val="26"/>
        </w:rPr>
        <w:br/>
        <w:t xml:space="preserve">сопровождаться обязательным направлением оригиналов подписанных документов </w:t>
      </w:r>
      <w:r w:rsidRPr="00B2378C">
        <w:rPr>
          <w:sz w:val="26"/>
          <w:szCs w:val="26"/>
        </w:rPr>
        <w:br/>
        <w:t xml:space="preserve">заказной почтой в течение 2 (двух) рабочих дней с момента предоставления </w:t>
      </w:r>
      <w:r w:rsidRPr="00B2378C">
        <w:rPr>
          <w:sz w:val="26"/>
          <w:szCs w:val="26"/>
        </w:rPr>
        <w:br/>
        <w:t xml:space="preserve">факсовой или электронной копии документа и имеют силу до момента получения </w:t>
      </w:r>
      <w:r w:rsidRPr="00B2378C">
        <w:rPr>
          <w:sz w:val="26"/>
          <w:szCs w:val="26"/>
        </w:rPr>
        <w:br/>
        <w:t xml:space="preserve">оригиналов. </w:t>
      </w:r>
    </w:p>
    <w:p w:rsidR="00880075" w:rsidRPr="00B2378C" w:rsidRDefault="00880075" w:rsidP="00B2378C">
      <w:pPr>
        <w:numPr>
          <w:ilvl w:val="1"/>
          <w:numId w:val="19"/>
        </w:numPr>
        <w:shd w:val="clear" w:color="auto" w:fill="FFFFFF"/>
        <w:tabs>
          <w:tab w:val="clear" w:pos="1260"/>
          <w:tab w:val="num" w:pos="0"/>
          <w:tab w:val="left" w:pos="709"/>
          <w:tab w:val="left" w:pos="993"/>
          <w:tab w:val="left" w:pos="1276"/>
          <w:tab w:val="left" w:pos="1418"/>
        </w:tabs>
        <w:ind w:left="0" w:firstLine="0"/>
        <w:jc w:val="both"/>
        <w:rPr>
          <w:sz w:val="26"/>
          <w:szCs w:val="26"/>
        </w:rPr>
      </w:pPr>
      <w:r w:rsidRPr="00B2378C">
        <w:rPr>
          <w:sz w:val="26"/>
          <w:szCs w:val="26"/>
        </w:rPr>
        <w:t>При выполнении настоящего Договора Стороны руководствуются нормами законодательства Российской Федерации.</w:t>
      </w:r>
    </w:p>
    <w:p w:rsidR="00880075" w:rsidRPr="00B2378C" w:rsidRDefault="00880075" w:rsidP="00B2378C">
      <w:pPr>
        <w:widowControl w:val="0"/>
        <w:numPr>
          <w:ilvl w:val="1"/>
          <w:numId w:val="19"/>
        </w:numPr>
        <w:shd w:val="clear" w:color="auto" w:fill="FFFFFF"/>
        <w:tabs>
          <w:tab w:val="clear" w:pos="1260"/>
          <w:tab w:val="num" w:pos="0"/>
          <w:tab w:val="left" w:pos="709"/>
          <w:tab w:val="left" w:pos="993"/>
          <w:tab w:val="left" w:pos="1276"/>
          <w:tab w:val="left" w:pos="1418"/>
        </w:tabs>
        <w:ind w:left="0" w:firstLine="0"/>
        <w:jc w:val="both"/>
        <w:rPr>
          <w:sz w:val="26"/>
          <w:szCs w:val="26"/>
        </w:rPr>
      </w:pPr>
      <w:r w:rsidRPr="00B2378C">
        <w:rPr>
          <w:sz w:val="26"/>
          <w:szCs w:val="26"/>
        </w:rPr>
        <w:t>Все указанные в Договоре приложения являются его неотъемлемой частью.</w:t>
      </w:r>
    </w:p>
    <w:p w:rsidR="00E308D7" w:rsidRPr="00B2378C" w:rsidRDefault="00880075" w:rsidP="00B2378C">
      <w:pPr>
        <w:numPr>
          <w:ilvl w:val="1"/>
          <w:numId w:val="19"/>
        </w:numPr>
        <w:shd w:val="clear" w:color="auto" w:fill="FFFFFF"/>
        <w:tabs>
          <w:tab w:val="clear" w:pos="1260"/>
          <w:tab w:val="num" w:pos="0"/>
          <w:tab w:val="left" w:pos="709"/>
          <w:tab w:val="left" w:pos="993"/>
          <w:tab w:val="left" w:pos="1276"/>
          <w:tab w:val="left" w:pos="1418"/>
        </w:tabs>
        <w:ind w:left="0" w:firstLine="0"/>
        <w:rPr>
          <w:sz w:val="26"/>
          <w:szCs w:val="26"/>
        </w:rPr>
      </w:pPr>
      <w:r w:rsidRPr="00B2378C">
        <w:rPr>
          <w:sz w:val="26"/>
          <w:szCs w:val="26"/>
        </w:rPr>
        <w:t>Настоящий Договор составлен в двух экземплярах, обладающих равной юридической силой, по одному для каждой из Сторон.</w:t>
      </w:r>
    </w:p>
    <w:p w:rsidR="000B7C75" w:rsidRPr="00B2378C" w:rsidRDefault="000B7C75" w:rsidP="00B2378C">
      <w:pPr>
        <w:shd w:val="clear" w:color="auto" w:fill="FFFFFF"/>
        <w:tabs>
          <w:tab w:val="left" w:pos="709"/>
          <w:tab w:val="left" w:pos="993"/>
          <w:tab w:val="left" w:pos="1276"/>
          <w:tab w:val="left" w:pos="1418"/>
        </w:tabs>
        <w:jc w:val="both"/>
        <w:rPr>
          <w:color w:val="0000FF"/>
          <w:sz w:val="26"/>
          <w:szCs w:val="26"/>
        </w:rPr>
      </w:pPr>
    </w:p>
    <w:p w:rsidR="000B7C75" w:rsidRPr="00B2378C" w:rsidRDefault="000B7C75" w:rsidP="00B2378C">
      <w:pPr>
        <w:shd w:val="clear" w:color="auto" w:fill="FFFFFF"/>
        <w:tabs>
          <w:tab w:val="left" w:pos="709"/>
          <w:tab w:val="left" w:pos="1276"/>
          <w:tab w:val="left" w:pos="1418"/>
        </w:tabs>
        <w:jc w:val="both"/>
        <w:rPr>
          <w:color w:val="0000FF"/>
          <w:sz w:val="26"/>
          <w:szCs w:val="26"/>
        </w:rPr>
      </w:pPr>
    </w:p>
    <w:p w:rsidR="00FE4616" w:rsidRPr="00B2378C" w:rsidRDefault="00A119FC" w:rsidP="00B2378C">
      <w:pPr>
        <w:numPr>
          <w:ilvl w:val="0"/>
          <w:numId w:val="19"/>
        </w:numPr>
        <w:shd w:val="clear" w:color="auto" w:fill="FFFFFF"/>
        <w:tabs>
          <w:tab w:val="left" w:pos="709"/>
          <w:tab w:val="left" w:pos="1276"/>
          <w:tab w:val="left" w:pos="1418"/>
        </w:tabs>
        <w:ind w:left="0" w:firstLine="0"/>
        <w:jc w:val="center"/>
        <w:rPr>
          <w:b/>
          <w:bCs/>
          <w:sz w:val="26"/>
          <w:szCs w:val="26"/>
        </w:rPr>
      </w:pPr>
      <w:r w:rsidRPr="00B2378C">
        <w:rPr>
          <w:b/>
          <w:bCs/>
          <w:sz w:val="26"/>
          <w:szCs w:val="26"/>
        </w:rPr>
        <w:t>Приложения к настоящему Договору</w:t>
      </w:r>
    </w:p>
    <w:p w:rsidR="00ED47FF" w:rsidRPr="00B2378C" w:rsidRDefault="00873DC0" w:rsidP="00B2378C">
      <w:pPr>
        <w:shd w:val="clear" w:color="auto" w:fill="FFFFFF"/>
        <w:tabs>
          <w:tab w:val="left" w:pos="709"/>
          <w:tab w:val="left" w:pos="1276"/>
          <w:tab w:val="left" w:pos="1418"/>
        </w:tabs>
        <w:rPr>
          <w:b/>
          <w:bCs/>
          <w:sz w:val="26"/>
          <w:szCs w:val="26"/>
        </w:rPr>
      </w:pPr>
      <w:r w:rsidRPr="00B2378C">
        <w:rPr>
          <w:sz w:val="26"/>
          <w:szCs w:val="26"/>
        </w:rPr>
        <w:t>Приложение №__ «</w:t>
      </w:r>
      <w:r w:rsidR="00FE4616" w:rsidRPr="00B2378C">
        <w:rPr>
          <w:sz w:val="26"/>
          <w:szCs w:val="26"/>
        </w:rPr>
        <w:t>Техничес</w:t>
      </w:r>
      <w:r w:rsidRPr="00B2378C">
        <w:rPr>
          <w:sz w:val="26"/>
          <w:szCs w:val="26"/>
        </w:rPr>
        <w:t>кое задание на выполнение работ»</w:t>
      </w:r>
    </w:p>
    <w:p w:rsidR="001F06B4" w:rsidRPr="00B2378C" w:rsidRDefault="00873DC0" w:rsidP="00B2378C">
      <w:pPr>
        <w:shd w:val="clear" w:color="auto" w:fill="FFFFFF"/>
        <w:tabs>
          <w:tab w:val="left" w:pos="709"/>
          <w:tab w:val="left" w:pos="1276"/>
          <w:tab w:val="left" w:pos="1418"/>
        </w:tabs>
        <w:jc w:val="both"/>
        <w:rPr>
          <w:bCs/>
          <w:sz w:val="26"/>
          <w:szCs w:val="26"/>
        </w:rPr>
      </w:pPr>
      <w:r w:rsidRPr="00B2378C">
        <w:rPr>
          <w:sz w:val="26"/>
          <w:szCs w:val="26"/>
        </w:rPr>
        <w:t>Приложение №__ «</w:t>
      </w:r>
      <w:r w:rsidR="00FE4616" w:rsidRPr="00B2378C">
        <w:rPr>
          <w:sz w:val="26"/>
          <w:szCs w:val="26"/>
        </w:rPr>
        <w:t>Сводная таблица стоимости раб</w:t>
      </w:r>
      <w:r w:rsidRPr="00B2378C">
        <w:rPr>
          <w:sz w:val="26"/>
          <w:szCs w:val="26"/>
        </w:rPr>
        <w:t>от с приложением локальных смет»</w:t>
      </w:r>
    </w:p>
    <w:p w:rsidR="00B34B54" w:rsidRPr="00B2378C" w:rsidRDefault="00873DC0" w:rsidP="00B2378C">
      <w:pPr>
        <w:shd w:val="clear" w:color="auto" w:fill="FFFFFF"/>
        <w:tabs>
          <w:tab w:val="left" w:pos="709"/>
          <w:tab w:val="left" w:pos="1276"/>
          <w:tab w:val="left" w:pos="1418"/>
        </w:tabs>
        <w:jc w:val="both"/>
        <w:rPr>
          <w:bCs/>
          <w:sz w:val="26"/>
          <w:szCs w:val="26"/>
        </w:rPr>
      </w:pPr>
      <w:r w:rsidRPr="00B2378C">
        <w:rPr>
          <w:sz w:val="26"/>
          <w:szCs w:val="26"/>
        </w:rPr>
        <w:t>Приложение №___ «График выполнения работ»</w:t>
      </w:r>
    </w:p>
    <w:p w:rsidR="000B7C75" w:rsidRPr="00B2378C" w:rsidRDefault="00FC367F" w:rsidP="00B2378C">
      <w:pPr>
        <w:shd w:val="clear" w:color="auto" w:fill="FFFFFF"/>
        <w:tabs>
          <w:tab w:val="left" w:pos="709"/>
          <w:tab w:val="left" w:pos="1276"/>
          <w:tab w:val="left" w:pos="1418"/>
        </w:tabs>
        <w:jc w:val="both"/>
        <w:rPr>
          <w:iCs/>
          <w:spacing w:val="-8"/>
          <w:sz w:val="26"/>
          <w:szCs w:val="26"/>
        </w:rPr>
      </w:pPr>
      <w:r>
        <w:rPr>
          <w:iCs/>
          <w:spacing w:val="-8"/>
          <w:sz w:val="26"/>
          <w:szCs w:val="26"/>
        </w:rPr>
        <w:t>Приложение №___</w:t>
      </w:r>
      <w:r w:rsidR="000B7C75" w:rsidRPr="00B2378C">
        <w:rPr>
          <w:iCs/>
          <w:spacing w:val="-8"/>
          <w:sz w:val="26"/>
          <w:szCs w:val="26"/>
        </w:rPr>
        <w:t xml:space="preserve"> «Информация о </w:t>
      </w:r>
      <w:r w:rsidR="004A55E7" w:rsidRPr="00B2378C">
        <w:rPr>
          <w:iCs/>
          <w:spacing w:val="-8"/>
          <w:sz w:val="26"/>
          <w:szCs w:val="26"/>
        </w:rPr>
        <w:t>контрагенте</w:t>
      </w:r>
      <w:r w:rsidR="000B7C75" w:rsidRPr="00B2378C">
        <w:rPr>
          <w:iCs/>
          <w:spacing w:val="-8"/>
          <w:sz w:val="26"/>
          <w:szCs w:val="26"/>
        </w:rPr>
        <w:t>»</w:t>
      </w:r>
      <w:r w:rsidR="008A1677">
        <w:rPr>
          <w:iCs/>
          <w:spacing w:val="-8"/>
          <w:sz w:val="26"/>
          <w:szCs w:val="26"/>
        </w:rPr>
        <w:t xml:space="preserve"> (форма)</w:t>
      </w:r>
    </w:p>
    <w:p w:rsidR="008A1677" w:rsidRPr="00B2378C" w:rsidRDefault="008A1677" w:rsidP="008A1677">
      <w:pPr>
        <w:shd w:val="clear" w:color="auto" w:fill="FFFFFF"/>
        <w:tabs>
          <w:tab w:val="left" w:pos="709"/>
          <w:tab w:val="left" w:pos="1276"/>
          <w:tab w:val="left" w:pos="1418"/>
        </w:tabs>
        <w:jc w:val="both"/>
        <w:rPr>
          <w:iCs/>
          <w:spacing w:val="-8"/>
          <w:sz w:val="26"/>
          <w:szCs w:val="26"/>
        </w:rPr>
      </w:pPr>
      <w:r>
        <w:rPr>
          <w:iCs/>
          <w:spacing w:val="-8"/>
          <w:sz w:val="26"/>
          <w:szCs w:val="26"/>
        </w:rPr>
        <w:t>Приложение №___</w:t>
      </w:r>
      <w:r w:rsidRPr="00B2378C">
        <w:rPr>
          <w:iCs/>
          <w:spacing w:val="-8"/>
          <w:sz w:val="26"/>
          <w:szCs w:val="26"/>
        </w:rPr>
        <w:t xml:space="preserve"> «</w:t>
      </w:r>
      <w:r>
        <w:rPr>
          <w:iCs/>
          <w:spacing w:val="-8"/>
          <w:sz w:val="26"/>
          <w:szCs w:val="26"/>
        </w:rPr>
        <w:t>Гарантийное письмо</w:t>
      </w:r>
      <w:r w:rsidRPr="00B2378C">
        <w:rPr>
          <w:iCs/>
          <w:spacing w:val="-8"/>
          <w:sz w:val="26"/>
          <w:szCs w:val="26"/>
        </w:rPr>
        <w:t>»</w:t>
      </w:r>
      <w:r>
        <w:rPr>
          <w:iCs/>
          <w:spacing w:val="-8"/>
          <w:sz w:val="26"/>
          <w:szCs w:val="26"/>
        </w:rPr>
        <w:t xml:space="preserve"> (форма)</w:t>
      </w:r>
    </w:p>
    <w:p w:rsidR="00FE4616" w:rsidRDefault="00FE4616" w:rsidP="00880075">
      <w:pPr>
        <w:shd w:val="clear" w:color="auto" w:fill="FFFFFF"/>
        <w:jc w:val="center"/>
        <w:rPr>
          <w:b/>
          <w:bCs/>
          <w:sz w:val="26"/>
          <w:szCs w:val="26"/>
        </w:rPr>
      </w:pPr>
    </w:p>
    <w:p w:rsidR="00880075" w:rsidRDefault="00880075" w:rsidP="00C45C87">
      <w:pPr>
        <w:numPr>
          <w:ilvl w:val="0"/>
          <w:numId w:val="19"/>
        </w:numPr>
        <w:shd w:val="clear" w:color="auto" w:fill="FFFFFF"/>
        <w:jc w:val="center"/>
        <w:rPr>
          <w:b/>
          <w:bCs/>
          <w:sz w:val="26"/>
          <w:szCs w:val="26"/>
        </w:rPr>
      </w:pPr>
      <w:r>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trPr>
          <w:trHeight w:val="679"/>
        </w:trPr>
        <w:tc>
          <w:tcPr>
            <w:tcW w:w="4920" w:type="dxa"/>
          </w:tcPr>
          <w:p w:rsidR="00880075" w:rsidRDefault="00880075" w:rsidP="00A42954">
            <w:pPr>
              <w:shd w:val="clear" w:color="auto" w:fill="FFFFFF"/>
              <w:rPr>
                <w:sz w:val="26"/>
                <w:szCs w:val="26"/>
              </w:rPr>
            </w:pPr>
          </w:p>
          <w:p w:rsidR="00880075" w:rsidRDefault="00880075" w:rsidP="00A42954">
            <w:pPr>
              <w:shd w:val="clear" w:color="auto" w:fill="FFFFFF"/>
              <w:ind w:hanging="34"/>
              <w:rPr>
                <w:b/>
                <w:bCs/>
                <w:sz w:val="26"/>
                <w:szCs w:val="26"/>
              </w:rPr>
            </w:pPr>
            <w:r>
              <w:rPr>
                <w:b/>
                <w:bCs/>
                <w:sz w:val="26"/>
                <w:szCs w:val="26"/>
              </w:rPr>
              <w:t>ЗАКАЗЧИК:</w:t>
            </w:r>
          </w:p>
          <w:p w:rsidR="00AB0DDD" w:rsidRDefault="00AB0DDD" w:rsidP="00A42954">
            <w:pPr>
              <w:shd w:val="clear" w:color="auto" w:fill="FFFFFF"/>
              <w:ind w:hanging="34"/>
              <w:rPr>
                <w:bCs/>
                <w:sz w:val="26"/>
                <w:szCs w:val="26"/>
              </w:rPr>
            </w:pPr>
          </w:p>
          <w:p w:rsidR="00585369" w:rsidRDefault="00585369" w:rsidP="00A42954">
            <w:pPr>
              <w:shd w:val="clear" w:color="auto" w:fill="FFFFFF"/>
              <w:ind w:hanging="34"/>
              <w:rPr>
                <w:sz w:val="26"/>
                <w:szCs w:val="26"/>
              </w:rPr>
            </w:pPr>
          </w:p>
        </w:tc>
        <w:tc>
          <w:tcPr>
            <w:tcW w:w="5040" w:type="dxa"/>
          </w:tcPr>
          <w:p w:rsidR="00880075" w:rsidRDefault="00880075" w:rsidP="00880075">
            <w:pPr>
              <w:jc w:val="both"/>
              <w:rPr>
                <w:sz w:val="26"/>
                <w:szCs w:val="26"/>
              </w:rPr>
            </w:pPr>
          </w:p>
          <w:p w:rsidR="00880075" w:rsidRDefault="00880075" w:rsidP="00880075">
            <w:pPr>
              <w:shd w:val="clear" w:color="auto" w:fill="FFFFFF"/>
              <w:ind w:firstLine="567"/>
              <w:jc w:val="both"/>
              <w:rPr>
                <w:sz w:val="26"/>
                <w:szCs w:val="26"/>
              </w:rPr>
            </w:pPr>
            <w:r>
              <w:rPr>
                <w:b/>
                <w:bCs/>
                <w:sz w:val="26"/>
                <w:szCs w:val="26"/>
              </w:rPr>
              <w:t>ПОДРЯДЧИК:</w:t>
            </w:r>
          </w:p>
          <w:p w:rsidR="00880075" w:rsidRDefault="00880075" w:rsidP="00880075">
            <w:pPr>
              <w:shd w:val="clear" w:color="auto" w:fill="FFFFFF"/>
              <w:ind w:firstLine="567"/>
              <w:jc w:val="both"/>
              <w:rPr>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585369" w:rsidRDefault="00585369" w:rsidP="00585369">
            <w:pPr>
              <w:shd w:val="clear" w:color="auto" w:fill="FFFFFF"/>
              <w:ind w:hanging="34"/>
              <w:jc w:val="both"/>
              <w:rPr>
                <w:b/>
                <w:bCs/>
                <w:sz w:val="26"/>
                <w:szCs w:val="26"/>
              </w:rPr>
            </w:pPr>
          </w:p>
          <w:p w:rsidR="00585369" w:rsidRDefault="00585369" w:rsidP="00585369">
            <w:pPr>
              <w:shd w:val="clear" w:color="auto" w:fill="FFFFFF"/>
              <w:ind w:hanging="34"/>
              <w:jc w:val="both"/>
              <w:rPr>
                <w:b/>
                <w:bCs/>
                <w:sz w:val="26"/>
                <w:szCs w:val="26"/>
              </w:rPr>
            </w:pPr>
          </w:p>
          <w:p w:rsidR="00585369" w:rsidRDefault="00585369" w:rsidP="00585369">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EE45E6" w:rsidRDefault="00EE45E6" w:rsidP="006A6389">
      <w:pPr>
        <w:tabs>
          <w:tab w:val="left" w:pos="3712"/>
        </w:tabs>
        <w:ind w:left="5760"/>
        <w:rPr>
          <w:sz w:val="28"/>
          <w:szCs w:val="28"/>
        </w:rPr>
      </w:pPr>
    </w:p>
    <w:p w:rsidR="00135465" w:rsidRDefault="00135465"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Default="006A6389" w:rsidP="006A6389">
      <w:pPr>
        <w:tabs>
          <w:tab w:val="left" w:pos="3712"/>
        </w:tabs>
        <w:jc w:val="center"/>
        <w:rPr>
          <w:b/>
          <w:sz w:val="28"/>
          <w:szCs w:val="28"/>
        </w:rPr>
      </w:pPr>
      <w:r w:rsidRPr="00256377">
        <w:rPr>
          <w:b/>
          <w:sz w:val="28"/>
          <w:szCs w:val="28"/>
        </w:rPr>
        <w:t xml:space="preserve">на  разработку проектной и рабочей документации  </w:t>
      </w:r>
    </w:p>
    <w:p w:rsidR="006A6389" w:rsidRPr="001602AF" w:rsidRDefault="006A6389" w:rsidP="006A6389">
      <w:pPr>
        <w:tabs>
          <w:tab w:val="left" w:pos="3712"/>
        </w:tabs>
        <w:ind w:right="265"/>
        <w:jc w:val="center"/>
        <w:rPr>
          <w:b/>
          <w:i/>
          <w:sz w:val="26"/>
          <w:szCs w:val="26"/>
        </w:rPr>
      </w:pPr>
      <w:r w:rsidRPr="00802656">
        <w:rPr>
          <w:b/>
          <w:i/>
          <w:sz w:val="26"/>
          <w:szCs w:val="26"/>
        </w:rPr>
        <w:t>(Наименование объекта)</w:t>
      </w:r>
      <w:r>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lastRenderedPageBreak/>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F703D6">
              <w:rPr>
                <w:b/>
                <w:bCs/>
                <w:color w:val="FF0000"/>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bookmarkStart w:id="1" w:name="_GoBack"/>
            <w:bookmarkEnd w:id="1"/>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B34B54">
          <w:pgSz w:w="11906" w:h="16838"/>
          <w:pgMar w:top="899" w:right="850" w:bottom="719" w:left="1701" w:header="708" w:footer="708"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8D6E6E" w:rsidRPr="00F87F61" w:rsidRDefault="008D6E6E" w:rsidP="008D6E6E">
      <w:pPr>
        <w:ind w:firstLine="720"/>
        <w:jc w:val="center"/>
        <w:rPr>
          <w:b/>
          <w:bCs/>
          <w:sz w:val="26"/>
          <w:szCs w:val="26"/>
        </w:rPr>
      </w:pPr>
      <w:r w:rsidRPr="00F87F61">
        <w:rPr>
          <w:b/>
          <w:bCs/>
          <w:sz w:val="26"/>
          <w:szCs w:val="26"/>
        </w:rPr>
        <w:t>Гарантийное письмо</w:t>
      </w:r>
    </w:p>
    <w:p w:rsidR="008D6E6E" w:rsidRPr="00F87F61" w:rsidRDefault="008D6E6E" w:rsidP="008D6E6E">
      <w:pPr>
        <w:jc w:val="both"/>
        <w:rPr>
          <w:sz w:val="26"/>
          <w:szCs w:val="26"/>
        </w:rPr>
      </w:pPr>
      <w:r w:rsidRPr="00F87F61">
        <w:rPr>
          <w:bCs/>
          <w:sz w:val="26"/>
          <w:szCs w:val="26"/>
        </w:rPr>
        <w:t xml:space="preserve">г. ______________             </w:t>
      </w:r>
      <w:r w:rsidRPr="00F87F61">
        <w:rPr>
          <w:bCs/>
          <w:sz w:val="26"/>
          <w:szCs w:val="26"/>
        </w:rPr>
        <w:tab/>
      </w:r>
      <w:r w:rsidRPr="00F87F61">
        <w:rPr>
          <w:bCs/>
          <w:sz w:val="26"/>
          <w:szCs w:val="26"/>
        </w:rPr>
        <w:tab/>
      </w:r>
      <w:r w:rsidRPr="00F87F61">
        <w:rPr>
          <w:bCs/>
          <w:sz w:val="26"/>
          <w:szCs w:val="26"/>
        </w:rPr>
        <w:tab/>
      </w:r>
      <w:r w:rsidRPr="00F87F61">
        <w:rPr>
          <w:bCs/>
          <w:sz w:val="26"/>
          <w:szCs w:val="26"/>
        </w:rPr>
        <w:tab/>
        <w:t xml:space="preserve">  </w:t>
      </w:r>
      <w:r w:rsidRPr="00F87F61">
        <w:rPr>
          <w:bCs/>
          <w:sz w:val="26"/>
          <w:szCs w:val="26"/>
        </w:rPr>
        <w:tab/>
        <w:t xml:space="preserve">           «___» ____________ 201__</w:t>
      </w:r>
    </w:p>
    <w:p w:rsidR="008D6E6E" w:rsidRPr="00F87F61" w:rsidRDefault="008D6E6E" w:rsidP="008D6E6E">
      <w:pPr>
        <w:jc w:val="both"/>
        <w:rPr>
          <w:sz w:val="26"/>
          <w:szCs w:val="26"/>
        </w:rPr>
      </w:pPr>
      <w:r w:rsidRPr="00F87F61">
        <w:rPr>
          <w:spacing w:val="-1"/>
          <w:sz w:val="26"/>
          <w:szCs w:val="26"/>
        </w:rPr>
        <w:t xml:space="preserve">__________________________________ </w:t>
      </w:r>
      <w:r w:rsidRPr="00F87F61">
        <w:rPr>
          <w:sz w:val="26"/>
          <w:szCs w:val="26"/>
        </w:rPr>
        <w:t xml:space="preserve">в лице _______________________, </w:t>
      </w:r>
      <w:proofErr w:type="gramStart"/>
      <w:r w:rsidRPr="00F87F61">
        <w:rPr>
          <w:sz w:val="26"/>
          <w:szCs w:val="26"/>
        </w:rPr>
        <w:t>действующего</w:t>
      </w:r>
      <w:proofErr w:type="gramEnd"/>
      <w:r w:rsidRPr="00F87F61">
        <w:rPr>
          <w:sz w:val="26"/>
          <w:szCs w:val="26"/>
        </w:rPr>
        <w:t xml:space="preserve"> на основании ___________, именуемое в дальнейшем _________ </w:t>
      </w:r>
      <w:r w:rsidRPr="00F87F61">
        <w:rPr>
          <w:i/>
          <w:sz w:val="26"/>
          <w:szCs w:val="26"/>
        </w:rPr>
        <w:t>[Подрядчик/Поставщик/ Исполнитель]</w:t>
      </w:r>
      <w:r w:rsidRPr="00F87F61">
        <w:rPr>
          <w:sz w:val="26"/>
          <w:szCs w:val="26"/>
        </w:rPr>
        <w:t xml:space="preserve">, </w:t>
      </w:r>
    </w:p>
    <w:p w:rsidR="008D6E6E" w:rsidRPr="00F87F61" w:rsidRDefault="008D6E6E" w:rsidP="008D6E6E">
      <w:pPr>
        <w:jc w:val="both"/>
        <w:rPr>
          <w:sz w:val="26"/>
          <w:szCs w:val="26"/>
        </w:rPr>
      </w:pPr>
      <w:r w:rsidRPr="00F87F61">
        <w:rPr>
          <w:sz w:val="26"/>
          <w:szCs w:val="26"/>
        </w:rPr>
        <w:t>в рамках Договор</w:t>
      </w:r>
      <w:proofErr w:type="gramStart"/>
      <w:r w:rsidRPr="00F87F61">
        <w:rPr>
          <w:sz w:val="26"/>
          <w:szCs w:val="26"/>
        </w:rPr>
        <w:t>а(</w:t>
      </w:r>
      <w:proofErr w:type="gramEnd"/>
      <w:r w:rsidRPr="00F87F61">
        <w:rPr>
          <w:sz w:val="26"/>
          <w:szCs w:val="26"/>
        </w:rPr>
        <w:t>-</w:t>
      </w:r>
      <w:proofErr w:type="spellStart"/>
      <w:r w:rsidRPr="00F87F61">
        <w:rPr>
          <w:sz w:val="26"/>
          <w:szCs w:val="26"/>
        </w:rPr>
        <w:t>ов</w:t>
      </w:r>
      <w:proofErr w:type="spellEnd"/>
      <w:r w:rsidRPr="00F87F61">
        <w:rPr>
          <w:sz w:val="26"/>
          <w:szCs w:val="26"/>
        </w:rPr>
        <w:t>) от_________ № ______; от_________ № _______, принимает на себя следующие обязательства:</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 </w:t>
      </w:r>
      <w:proofErr w:type="gramStart"/>
      <w:r w:rsidRPr="00F87F61">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F87F61">
          <w:rPr>
            <w:sz w:val="26"/>
            <w:szCs w:val="26"/>
          </w:rPr>
          <w:t>№ 18162/09</w:t>
        </w:r>
      </w:hyperlink>
      <w:r w:rsidRPr="00F87F61">
        <w:rPr>
          <w:sz w:val="26"/>
          <w:szCs w:val="26"/>
        </w:rPr>
        <w:t xml:space="preserve"> и от 25.05.2010 </w:t>
      </w:r>
      <w:hyperlink r:id="rId8" w:history="1">
        <w:r w:rsidRPr="00F87F61">
          <w:rPr>
            <w:sz w:val="26"/>
            <w:szCs w:val="26"/>
          </w:rPr>
          <w:t>№ 15658/09</w:t>
        </w:r>
      </w:hyperlink>
      <w:r w:rsidRPr="00F87F61">
        <w:rPr>
          <w:sz w:val="26"/>
          <w:szCs w:val="26"/>
        </w:rPr>
        <w:t>, согласно которым при оценке необоснованной налоговой</w:t>
      </w:r>
      <w:proofErr w:type="gramEnd"/>
      <w:r w:rsidRPr="00F87F61">
        <w:rPr>
          <w:sz w:val="26"/>
          <w:szCs w:val="26"/>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9" w:history="1">
        <w:proofErr w:type="gramStart"/>
        <w:r w:rsidRPr="00F87F61">
          <w:rPr>
            <w:rFonts w:eastAsia="Calibri"/>
            <w:sz w:val="26"/>
            <w:szCs w:val="26"/>
            <w:lang w:eastAsia="en-US"/>
          </w:rPr>
          <w:t>Критери</w:t>
        </w:r>
      </w:hyperlink>
      <w:r w:rsidRPr="00F87F61">
        <w:rPr>
          <w:rFonts w:eastAsia="Calibri"/>
          <w:sz w:val="26"/>
          <w:szCs w:val="26"/>
          <w:lang w:eastAsia="en-US"/>
        </w:rPr>
        <w:t>ям</w:t>
      </w:r>
      <w:proofErr w:type="gramEnd"/>
      <w:r w:rsidRPr="00F87F6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87F61">
        <w:rPr>
          <w:sz w:val="26"/>
          <w:szCs w:val="26"/>
        </w:rPr>
        <w:t xml:space="preserve"> или заменяющий его документ). </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Настоящим </w:t>
      </w:r>
      <w:r w:rsidRPr="00F87F61">
        <w:rPr>
          <w:i/>
          <w:sz w:val="26"/>
          <w:szCs w:val="26"/>
        </w:rPr>
        <w:t>[Подрядчик/Поставщик/Исполнитель]</w:t>
      </w:r>
      <w:r w:rsidRPr="00F87F61">
        <w:rPr>
          <w:sz w:val="26"/>
          <w:szCs w:val="26"/>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w:t>
      </w:r>
      <w:r w:rsidRPr="00F87F61">
        <w:rPr>
          <w:i/>
          <w:sz w:val="26"/>
          <w:szCs w:val="26"/>
        </w:rPr>
        <w:t>[Заказчика/Покупателя]</w:t>
      </w:r>
      <w:r w:rsidRPr="00F87F61">
        <w:rPr>
          <w:sz w:val="26"/>
          <w:szCs w:val="26"/>
        </w:rPr>
        <w:t xml:space="preserve"> и </w:t>
      </w:r>
      <w:r w:rsidRPr="00F87F61">
        <w:rPr>
          <w:i/>
          <w:sz w:val="26"/>
          <w:szCs w:val="26"/>
        </w:rPr>
        <w:t>[Заказчик/Покупатель]</w:t>
      </w:r>
      <w:r w:rsidRPr="00F87F61">
        <w:rPr>
          <w:sz w:val="26"/>
          <w:szCs w:val="26"/>
        </w:rPr>
        <w:t xml:space="preserve"> вправе исходить из них при исполнении (каждого из) Договора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xml:space="preserve">).  </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В случае нарушения </w:t>
      </w:r>
      <w:r w:rsidRPr="00F87F61">
        <w:rPr>
          <w:i/>
          <w:sz w:val="26"/>
          <w:szCs w:val="26"/>
        </w:rPr>
        <w:t>[Подрядчиком/Поставщиком/Исполнителем]</w:t>
      </w:r>
      <w:r w:rsidRPr="00F87F61">
        <w:rPr>
          <w:sz w:val="26"/>
          <w:szCs w:val="26"/>
        </w:rPr>
        <w:t xml:space="preserve"> обязательств, установленных в </w:t>
      </w:r>
      <w:proofErr w:type="spellStart"/>
      <w:r w:rsidRPr="00F87F61">
        <w:rPr>
          <w:sz w:val="26"/>
          <w:szCs w:val="26"/>
        </w:rPr>
        <w:t>п.п</w:t>
      </w:r>
      <w:proofErr w:type="spellEnd"/>
      <w:r w:rsidRPr="00F87F61">
        <w:rPr>
          <w:sz w:val="26"/>
          <w:szCs w:val="26"/>
        </w:rPr>
        <w:t xml:space="preserve">. 1, 2 настоящего Гарантийного письма, </w:t>
      </w:r>
      <w:r w:rsidRPr="00F87F61">
        <w:rPr>
          <w:i/>
          <w:sz w:val="26"/>
          <w:szCs w:val="26"/>
        </w:rPr>
        <w:t>[Заказчик/Покупатель]</w:t>
      </w:r>
      <w:r w:rsidRPr="00F87F61">
        <w:rPr>
          <w:sz w:val="26"/>
          <w:szCs w:val="26"/>
        </w:rPr>
        <w:t xml:space="preserve"> в дополнение к основаниям, предусмотренным Договором, вправе заявить отказ от (любого из) Договор</w:t>
      </w:r>
      <w:proofErr w:type="gramStart"/>
      <w:r w:rsidRPr="00F87F61">
        <w:rPr>
          <w:sz w:val="26"/>
          <w:szCs w:val="26"/>
        </w:rPr>
        <w:t>а(</w:t>
      </w:r>
      <w:proofErr w:type="gramEnd"/>
      <w:r w:rsidRPr="00F87F61">
        <w:rPr>
          <w:sz w:val="26"/>
          <w:szCs w:val="26"/>
        </w:rPr>
        <w:t>-</w:t>
      </w:r>
      <w:proofErr w:type="spellStart"/>
      <w:r w:rsidRPr="00F87F61">
        <w:rPr>
          <w:sz w:val="26"/>
          <w:szCs w:val="26"/>
        </w:rPr>
        <w:t>ов</w:t>
      </w:r>
      <w:proofErr w:type="spellEnd"/>
      <w:r w:rsidRPr="00F87F6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F87F61">
        <w:rPr>
          <w:sz w:val="26"/>
          <w:szCs w:val="26"/>
        </w:rPr>
        <w:t>с даты получения</w:t>
      </w:r>
      <w:proofErr w:type="gramEnd"/>
      <w:r w:rsidRPr="00F87F61">
        <w:rPr>
          <w:sz w:val="26"/>
          <w:szCs w:val="26"/>
        </w:rPr>
        <w:t xml:space="preserve"> Уведомления </w:t>
      </w:r>
      <w:r w:rsidRPr="00F87F61">
        <w:rPr>
          <w:i/>
          <w:sz w:val="26"/>
          <w:szCs w:val="26"/>
        </w:rPr>
        <w:t>[Подрядчиком/Поставщиком/Исполнителем]</w:t>
      </w:r>
      <w:r w:rsidRPr="00F87F61">
        <w:rPr>
          <w:sz w:val="26"/>
          <w:szCs w:val="26"/>
        </w:rPr>
        <w:t>.</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Договор будет считаться расторгнутым с даты, указанной в Уведомлении при условии, что  </w:t>
      </w:r>
      <w:r w:rsidRPr="00F87F61">
        <w:rPr>
          <w:i/>
          <w:sz w:val="26"/>
          <w:szCs w:val="26"/>
        </w:rPr>
        <w:t>[Заказчик/Покупатель]</w:t>
      </w:r>
      <w:r w:rsidRPr="00F87F61">
        <w:rPr>
          <w:sz w:val="26"/>
          <w:szCs w:val="26"/>
        </w:rPr>
        <w:t xml:space="preserve"> не отзовет указанное Уведомление по итогам рассмотрения мотивированных возражений </w:t>
      </w:r>
      <w:r w:rsidRPr="00F87F61">
        <w:rPr>
          <w:i/>
          <w:sz w:val="26"/>
          <w:szCs w:val="26"/>
        </w:rPr>
        <w:t>[Подрядчика/Поставщика/</w:t>
      </w:r>
      <w:r w:rsidRPr="00F87F61">
        <w:rPr>
          <w:sz w:val="26"/>
          <w:szCs w:val="26"/>
        </w:rPr>
        <w:t xml:space="preserve"> </w:t>
      </w:r>
      <w:r w:rsidRPr="00F87F61">
        <w:rPr>
          <w:i/>
          <w:sz w:val="26"/>
          <w:szCs w:val="26"/>
        </w:rPr>
        <w:t xml:space="preserve">Исполнителя] </w:t>
      </w:r>
      <w:r w:rsidRPr="00F87F61">
        <w:rPr>
          <w:sz w:val="26"/>
          <w:szCs w:val="26"/>
        </w:rPr>
        <w:t>до указанной даты расторжения.</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proofErr w:type="gramStart"/>
      <w:r w:rsidRPr="00F87F61">
        <w:rPr>
          <w:sz w:val="26"/>
          <w:szCs w:val="26"/>
        </w:rPr>
        <w:t xml:space="preserve">Настоящим  </w:t>
      </w:r>
      <w:r w:rsidRPr="00F87F61">
        <w:rPr>
          <w:i/>
          <w:sz w:val="26"/>
          <w:szCs w:val="26"/>
        </w:rPr>
        <w:t xml:space="preserve">[Подрядчик/Поставщик/Исполнитель] </w:t>
      </w:r>
      <w:r w:rsidRPr="00F87F61">
        <w:rPr>
          <w:sz w:val="26"/>
          <w:szCs w:val="26"/>
        </w:rPr>
        <w:t xml:space="preserve">принимает обязательство уплатить  </w:t>
      </w:r>
      <w:r w:rsidRPr="00F87F61">
        <w:rPr>
          <w:i/>
          <w:sz w:val="26"/>
          <w:szCs w:val="26"/>
        </w:rPr>
        <w:t>[Заказчику/ Покупателю]</w:t>
      </w:r>
      <w:r w:rsidRPr="00F87F61">
        <w:rPr>
          <w:sz w:val="26"/>
          <w:szCs w:val="26"/>
        </w:rPr>
        <w:t xml:space="preserve"> штраф в размере суммы </w:t>
      </w:r>
      <w:r w:rsidRPr="00F87F61">
        <w:rPr>
          <w:sz w:val="26"/>
          <w:szCs w:val="26"/>
        </w:rPr>
        <w:lastRenderedPageBreak/>
        <w:t xml:space="preserve">денежных средств, перечисленной организации, отвечающей признакам недобросовестности, а также компенсировать убытки, причиненные  </w:t>
      </w:r>
      <w:r w:rsidRPr="00F87F61">
        <w:rPr>
          <w:i/>
          <w:sz w:val="26"/>
          <w:szCs w:val="26"/>
        </w:rPr>
        <w:t>[Заказчику/ Покупателю]</w:t>
      </w:r>
      <w:r w:rsidRPr="00F87F61">
        <w:rPr>
          <w:sz w:val="26"/>
          <w:szCs w:val="26"/>
        </w:rPr>
        <w:t xml:space="preserve"> в результате нарушения обязательств, установленных в </w:t>
      </w:r>
      <w:proofErr w:type="spellStart"/>
      <w:r w:rsidRPr="00F87F61">
        <w:rPr>
          <w:sz w:val="26"/>
          <w:szCs w:val="26"/>
        </w:rPr>
        <w:t>п.п</w:t>
      </w:r>
      <w:proofErr w:type="spellEnd"/>
      <w:r w:rsidRPr="00F87F61">
        <w:rPr>
          <w:sz w:val="26"/>
          <w:szCs w:val="26"/>
        </w:rPr>
        <w:t>. 1, 2  настоящего Гарантийного письма, сверх суммы штрафа.</w:t>
      </w:r>
      <w:proofErr w:type="gramEnd"/>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Штраф, предусмотренный п. 6 настоящего Гарантийного письма, оплачивается в течение 10 (десяти) дней </w:t>
      </w:r>
      <w:proofErr w:type="gramStart"/>
      <w:r w:rsidRPr="00F87F61">
        <w:rPr>
          <w:sz w:val="26"/>
          <w:szCs w:val="26"/>
        </w:rPr>
        <w:t>с даты получения</w:t>
      </w:r>
      <w:proofErr w:type="gramEnd"/>
      <w:r w:rsidRPr="00F87F61">
        <w:rPr>
          <w:sz w:val="26"/>
          <w:szCs w:val="26"/>
        </w:rPr>
        <w:t xml:space="preserve"> соответствующего требования. </w:t>
      </w:r>
      <w:r w:rsidRPr="00F87F61">
        <w:rPr>
          <w:i/>
          <w:sz w:val="26"/>
          <w:szCs w:val="26"/>
        </w:rPr>
        <w:t>[Заказчик/Покупатель]</w:t>
      </w:r>
      <w:r w:rsidRPr="00F87F61">
        <w:rPr>
          <w:sz w:val="26"/>
          <w:szCs w:val="26"/>
        </w:rPr>
        <w:t xml:space="preserve"> вправе предъявить требование об уплате штрафа независимо от расторжения Договора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в соответствии с п. 4 настоящего Гарантийного письма.</w:t>
      </w:r>
    </w:p>
    <w:p w:rsidR="008D6E6E" w:rsidRPr="00F87F61" w:rsidRDefault="008D6E6E" w:rsidP="008D6E6E">
      <w:pPr>
        <w:numPr>
          <w:ilvl w:val="0"/>
          <w:numId w:val="30"/>
        </w:numPr>
        <w:tabs>
          <w:tab w:val="left" w:pos="567"/>
          <w:tab w:val="left" w:pos="851"/>
        </w:tabs>
        <w:autoSpaceDE w:val="0"/>
        <w:autoSpaceDN w:val="0"/>
        <w:adjustRightInd w:val="0"/>
        <w:ind w:left="0" w:firstLine="567"/>
        <w:jc w:val="both"/>
        <w:rPr>
          <w:sz w:val="26"/>
          <w:szCs w:val="26"/>
        </w:rPr>
      </w:pPr>
      <w:r w:rsidRPr="00F87F61">
        <w:rPr>
          <w:i/>
          <w:sz w:val="26"/>
          <w:szCs w:val="26"/>
        </w:rPr>
        <w:t>[Заказчик/Покупатель]</w:t>
      </w:r>
      <w:r w:rsidRPr="00F87F61">
        <w:rPr>
          <w:sz w:val="26"/>
          <w:szCs w:val="26"/>
        </w:rPr>
        <w:t xml:space="preserve"> вправе приостановить осуществление платежей, причитающихся  </w:t>
      </w:r>
      <w:r w:rsidRPr="00F87F61">
        <w:rPr>
          <w:i/>
          <w:sz w:val="26"/>
          <w:szCs w:val="26"/>
        </w:rPr>
        <w:t>[Подрядчику/Поставщику/Исполнителю],</w:t>
      </w:r>
      <w:r w:rsidRPr="00F87F6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87F61">
        <w:rPr>
          <w:i/>
          <w:sz w:val="26"/>
          <w:szCs w:val="26"/>
        </w:rPr>
        <w:t>[Заказчик/Покупатель]</w:t>
      </w:r>
      <w:r w:rsidRPr="00F87F61">
        <w:rPr>
          <w:sz w:val="26"/>
          <w:szCs w:val="26"/>
        </w:rPr>
        <w:t xml:space="preserve"> не будет считаться просрочившим и/или нарушившим свои обязательства по Договор</w:t>
      </w:r>
      <w:proofErr w:type="gramStart"/>
      <w:r w:rsidRPr="00F87F61">
        <w:rPr>
          <w:sz w:val="26"/>
          <w:szCs w:val="26"/>
        </w:rPr>
        <w:t>у(</w:t>
      </w:r>
      <w:proofErr w:type="gramEnd"/>
      <w:r w:rsidRPr="00F87F61">
        <w:rPr>
          <w:sz w:val="26"/>
          <w:szCs w:val="26"/>
        </w:rPr>
        <w:t>-</w:t>
      </w:r>
      <w:proofErr w:type="spellStart"/>
      <w:r w:rsidRPr="00F87F61">
        <w:rPr>
          <w:sz w:val="26"/>
          <w:szCs w:val="26"/>
        </w:rPr>
        <w:t>ам</w:t>
      </w:r>
      <w:proofErr w:type="spellEnd"/>
      <w:r w:rsidRPr="00F87F61">
        <w:rPr>
          <w:sz w:val="26"/>
          <w:szCs w:val="26"/>
        </w:rPr>
        <w:t>).</w:t>
      </w:r>
    </w:p>
    <w:p w:rsidR="008D6E6E" w:rsidRPr="00F87F61" w:rsidRDefault="008D6E6E" w:rsidP="008D6E6E">
      <w:pPr>
        <w:numPr>
          <w:ilvl w:val="0"/>
          <w:numId w:val="30"/>
        </w:numPr>
        <w:tabs>
          <w:tab w:val="left" w:pos="567"/>
          <w:tab w:val="left" w:pos="851"/>
        </w:tabs>
        <w:autoSpaceDE w:val="0"/>
        <w:autoSpaceDN w:val="0"/>
        <w:adjustRightInd w:val="0"/>
        <w:ind w:left="0" w:firstLine="567"/>
        <w:jc w:val="both"/>
        <w:rPr>
          <w:sz w:val="26"/>
          <w:szCs w:val="26"/>
        </w:rPr>
      </w:pPr>
      <w:r w:rsidRPr="00F87F61">
        <w:rPr>
          <w:sz w:val="26"/>
          <w:szCs w:val="26"/>
        </w:rPr>
        <w:t xml:space="preserve">Обязательства </w:t>
      </w:r>
      <w:r w:rsidRPr="00F87F61">
        <w:rPr>
          <w:i/>
          <w:sz w:val="26"/>
          <w:szCs w:val="26"/>
        </w:rPr>
        <w:t xml:space="preserve">[Подрядчика/Поставщика/Исполнителя] </w:t>
      </w:r>
      <w:r w:rsidRPr="00F87F61">
        <w:rPr>
          <w:sz w:val="26"/>
          <w:szCs w:val="26"/>
        </w:rPr>
        <w:t xml:space="preserve">по настоящему Гарантийному письму вступают в силу с даты его </w:t>
      </w:r>
      <w:proofErr w:type="gramStart"/>
      <w:r w:rsidRPr="00F87F61">
        <w:rPr>
          <w:sz w:val="26"/>
          <w:szCs w:val="26"/>
        </w:rPr>
        <w:t>подписании</w:t>
      </w:r>
      <w:proofErr w:type="gramEnd"/>
      <w:r w:rsidRPr="00F87F61">
        <w:rPr>
          <w:sz w:val="26"/>
          <w:szCs w:val="26"/>
        </w:rPr>
        <w:t>, действуют до полного исполнения Договора (-</w:t>
      </w:r>
      <w:proofErr w:type="spellStart"/>
      <w:r w:rsidRPr="00F87F61">
        <w:rPr>
          <w:sz w:val="26"/>
          <w:szCs w:val="26"/>
        </w:rPr>
        <w:t>ов</w:t>
      </w:r>
      <w:proofErr w:type="spellEnd"/>
      <w:r w:rsidRPr="00F87F61">
        <w:rPr>
          <w:sz w:val="26"/>
          <w:szCs w:val="26"/>
        </w:rPr>
        <w:t>)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xml:space="preserve">).  </w:t>
      </w:r>
    </w:p>
    <w:p w:rsidR="008D6E6E" w:rsidRPr="00F87F61" w:rsidRDefault="008D6E6E" w:rsidP="008D6E6E">
      <w:pPr>
        <w:numPr>
          <w:ilvl w:val="0"/>
          <w:numId w:val="30"/>
        </w:numPr>
        <w:tabs>
          <w:tab w:val="left" w:pos="567"/>
          <w:tab w:val="left" w:pos="993"/>
        </w:tabs>
        <w:autoSpaceDE w:val="0"/>
        <w:autoSpaceDN w:val="0"/>
        <w:adjustRightInd w:val="0"/>
        <w:ind w:left="0" w:firstLine="567"/>
        <w:jc w:val="both"/>
        <w:rPr>
          <w:sz w:val="26"/>
          <w:szCs w:val="26"/>
        </w:rPr>
      </w:pPr>
      <w:r w:rsidRPr="00F87F61">
        <w:rPr>
          <w:sz w:val="26"/>
          <w:szCs w:val="26"/>
        </w:rPr>
        <w:t xml:space="preserve">Настоящее Гарантийное письмо составлено в одном оригинальном экземпляре, </w:t>
      </w:r>
      <w:proofErr w:type="gramStart"/>
      <w:r w:rsidRPr="00F87F61">
        <w:rPr>
          <w:sz w:val="26"/>
          <w:szCs w:val="26"/>
        </w:rPr>
        <w:t>передаваемым</w:t>
      </w:r>
      <w:proofErr w:type="gramEnd"/>
      <w:r w:rsidRPr="00F87F61">
        <w:rPr>
          <w:sz w:val="26"/>
          <w:szCs w:val="26"/>
        </w:rPr>
        <w:t xml:space="preserve"> </w:t>
      </w:r>
      <w:r w:rsidRPr="00F87F61">
        <w:rPr>
          <w:i/>
          <w:sz w:val="26"/>
          <w:szCs w:val="26"/>
        </w:rPr>
        <w:t>[Заказчику/Покупателю]</w:t>
      </w:r>
      <w:r w:rsidRPr="00F87F61">
        <w:rPr>
          <w:sz w:val="26"/>
          <w:szCs w:val="26"/>
        </w:rPr>
        <w:t xml:space="preserve">. Копия такого экземпляра с отметкой </w:t>
      </w:r>
      <w:r w:rsidRPr="00F87F61">
        <w:rPr>
          <w:i/>
          <w:sz w:val="26"/>
          <w:szCs w:val="26"/>
        </w:rPr>
        <w:t>[Заказчика/Покупателя]</w:t>
      </w:r>
      <w:r w:rsidRPr="00F87F61">
        <w:rPr>
          <w:sz w:val="26"/>
          <w:szCs w:val="26"/>
        </w:rPr>
        <w:t xml:space="preserve"> в получении имеет равную с оригиналом юридическую силу. </w:t>
      </w:r>
    </w:p>
    <w:p w:rsidR="008D6E6E" w:rsidRPr="00F87F61" w:rsidRDefault="008D6E6E" w:rsidP="008D6E6E">
      <w:pPr>
        <w:keepNext/>
        <w:spacing w:before="240" w:after="60"/>
        <w:jc w:val="both"/>
        <w:outlineLvl w:val="3"/>
        <w:rPr>
          <w:rFonts w:ascii="Calibri" w:hAnsi="Calibri"/>
          <w:b/>
          <w:bCs/>
          <w:sz w:val="26"/>
          <w:szCs w:val="26"/>
        </w:rPr>
      </w:pPr>
    </w:p>
    <w:p w:rsidR="008D6E6E" w:rsidRPr="00F87F61" w:rsidRDefault="008D6E6E" w:rsidP="008D6E6E">
      <w:pPr>
        <w:rPr>
          <w:sz w:val="26"/>
          <w:szCs w:val="26"/>
        </w:rPr>
      </w:pPr>
    </w:p>
    <w:p w:rsidR="008D6E6E" w:rsidRPr="00F87F61" w:rsidRDefault="008D6E6E" w:rsidP="008D6E6E">
      <w:pPr>
        <w:rPr>
          <w:sz w:val="26"/>
          <w:szCs w:val="26"/>
        </w:rPr>
      </w:pPr>
      <w:r w:rsidRPr="00F87F61">
        <w:rPr>
          <w:sz w:val="26"/>
          <w:szCs w:val="26"/>
        </w:rPr>
        <w:t xml:space="preserve">_______________ </w:t>
      </w:r>
      <w:r w:rsidRPr="00F87F61">
        <w:rPr>
          <w:i/>
          <w:sz w:val="26"/>
          <w:szCs w:val="26"/>
        </w:rPr>
        <w:t>[наименование Подрядчика/Поставщика/Исполнителя]</w:t>
      </w:r>
    </w:p>
    <w:p w:rsidR="008D6E6E" w:rsidRPr="00F87F61" w:rsidRDefault="008D6E6E" w:rsidP="008D6E6E">
      <w:pPr>
        <w:jc w:val="both"/>
        <w:rPr>
          <w:sz w:val="26"/>
          <w:szCs w:val="26"/>
        </w:rPr>
      </w:pPr>
    </w:p>
    <w:p w:rsidR="008D6E6E" w:rsidRPr="00F87F61" w:rsidRDefault="008D6E6E" w:rsidP="008D6E6E">
      <w:pPr>
        <w:jc w:val="both"/>
        <w:rPr>
          <w:sz w:val="26"/>
          <w:szCs w:val="26"/>
        </w:rPr>
      </w:pPr>
    </w:p>
    <w:p w:rsidR="008D6E6E" w:rsidRPr="00F87F61" w:rsidRDefault="008D6E6E" w:rsidP="008D6E6E">
      <w:pPr>
        <w:jc w:val="both"/>
        <w:rPr>
          <w:sz w:val="26"/>
          <w:szCs w:val="26"/>
        </w:rPr>
      </w:pPr>
    </w:p>
    <w:p w:rsidR="008D6E6E" w:rsidRPr="00F87F61" w:rsidRDefault="008D6E6E" w:rsidP="008D6E6E">
      <w:pPr>
        <w:jc w:val="both"/>
        <w:rPr>
          <w:sz w:val="26"/>
          <w:szCs w:val="26"/>
        </w:rPr>
      </w:pPr>
      <w:r w:rsidRPr="00F87F61">
        <w:rPr>
          <w:sz w:val="26"/>
          <w:szCs w:val="26"/>
        </w:rPr>
        <w:t>_______________ / _______________ /</w:t>
      </w:r>
    </w:p>
    <w:p w:rsidR="008D6E6E" w:rsidRPr="00F87F61" w:rsidRDefault="008D6E6E" w:rsidP="008D6E6E">
      <w:pPr>
        <w:rPr>
          <w:sz w:val="26"/>
          <w:szCs w:val="26"/>
        </w:rPr>
      </w:pPr>
      <w:proofErr w:type="spellStart"/>
      <w:r w:rsidRPr="00F87F61">
        <w:rPr>
          <w:sz w:val="26"/>
          <w:szCs w:val="26"/>
        </w:rPr>
        <w:t>м.п</w:t>
      </w:r>
      <w:proofErr w:type="spellEnd"/>
      <w:r w:rsidRPr="00F87F61">
        <w:rPr>
          <w:sz w:val="26"/>
          <w:szCs w:val="26"/>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sectPr w:rsidR="008D6E6E"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720"/>
        </w:tabs>
        <w:ind w:left="72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5DFB29B0"/>
    <w:multiLevelType w:val="multilevel"/>
    <w:tmpl w:val="735AB8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26">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9"/>
  </w:num>
  <w:num w:numId="7">
    <w:abstractNumId w:val="13"/>
  </w:num>
  <w:num w:numId="8">
    <w:abstractNumId w:val="19"/>
  </w:num>
  <w:num w:numId="9">
    <w:abstractNumId w:val="7"/>
  </w:num>
  <w:num w:numId="10">
    <w:abstractNumId w:val="22"/>
  </w:num>
  <w:num w:numId="11">
    <w:abstractNumId w:val="25"/>
  </w:num>
  <w:num w:numId="12">
    <w:abstractNumId w:val="2"/>
  </w:num>
  <w:num w:numId="13">
    <w:abstractNumId w:val="12"/>
  </w:num>
  <w:num w:numId="14">
    <w:abstractNumId w:val="14"/>
  </w:num>
  <w:num w:numId="15">
    <w:abstractNumId w:val="6"/>
  </w:num>
  <w:num w:numId="16">
    <w:abstractNumId w:val="21"/>
  </w:num>
  <w:num w:numId="17">
    <w:abstractNumId w:val="10"/>
  </w:num>
  <w:num w:numId="18">
    <w:abstractNumId w:val="16"/>
  </w:num>
  <w:num w:numId="19">
    <w:abstractNumId w:val="26"/>
  </w:num>
  <w:num w:numId="20">
    <w:abstractNumId w:val="11"/>
  </w:num>
  <w:num w:numId="21">
    <w:abstractNumId w:val="27"/>
  </w:num>
  <w:num w:numId="22">
    <w:abstractNumId w:val="20"/>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23"/>
  </w:num>
  <w:num w:numId="27">
    <w:abstractNumId w:val="4"/>
  </w:num>
  <w:num w:numId="28">
    <w:abstractNumId w:val="24"/>
  </w:num>
  <w:num w:numId="29">
    <w:abstractNumId w:val="17"/>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17EB3"/>
    <w:rsid w:val="00037129"/>
    <w:rsid w:val="00041EA4"/>
    <w:rsid w:val="0004702A"/>
    <w:rsid w:val="000515D5"/>
    <w:rsid w:val="00057140"/>
    <w:rsid w:val="0006162B"/>
    <w:rsid w:val="00065256"/>
    <w:rsid w:val="00071AAF"/>
    <w:rsid w:val="00075BA3"/>
    <w:rsid w:val="00085757"/>
    <w:rsid w:val="00095659"/>
    <w:rsid w:val="000A5BBF"/>
    <w:rsid w:val="000A61A3"/>
    <w:rsid w:val="000B4ABA"/>
    <w:rsid w:val="000B7C75"/>
    <w:rsid w:val="000C407B"/>
    <w:rsid w:val="000C4D37"/>
    <w:rsid w:val="000E054F"/>
    <w:rsid w:val="000F598A"/>
    <w:rsid w:val="000F61F8"/>
    <w:rsid w:val="00111284"/>
    <w:rsid w:val="00113DAC"/>
    <w:rsid w:val="00122113"/>
    <w:rsid w:val="00124039"/>
    <w:rsid w:val="001248F4"/>
    <w:rsid w:val="0012678E"/>
    <w:rsid w:val="001313A1"/>
    <w:rsid w:val="00132919"/>
    <w:rsid w:val="00135465"/>
    <w:rsid w:val="001659A2"/>
    <w:rsid w:val="00182E13"/>
    <w:rsid w:val="00185102"/>
    <w:rsid w:val="001854D4"/>
    <w:rsid w:val="001931DA"/>
    <w:rsid w:val="001A6553"/>
    <w:rsid w:val="001A7B7C"/>
    <w:rsid w:val="001B01CE"/>
    <w:rsid w:val="001B7D1A"/>
    <w:rsid w:val="001C25E1"/>
    <w:rsid w:val="001C54E0"/>
    <w:rsid w:val="001C79C3"/>
    <w:rsid w:val="001D09CA"/>
    <w:rsid w:val="001D7CAD"/>
    <w:rsid w:val="001E077C"/>
    <w:rsid w:val="001E1B20"/>
    <w:rsid w:val="001E2B68"/>
    <w:rsid w:val="001E4B53"/>
    <w:rsid w:val="001F06B4"/>
    <w:rsid w:val="001F57F0"/>
    <w:rsid w:val="001F5F96"/>
    <w:rsid w:val="00201445"/>
    <w:rsid w:val="0020466D"/>
    <w:rsid w:val="00220179"/>
    <w:rsid w:val="00226109"/>
    <w:rsid w:val="0023113F"/>
    <w:rsid w:val="00232463"/>
    <w:rsid w:val="00236F00"/>
    <w:rsid w:val="00240542"/>
    <w:rsid w:val="00240DAC"/>
    <w:rsid w:val="00244D28"/>
    <w:rsid w:val="002652D2"/>
    <w:rsid w:val="00266CBF"/>
    <w:rsid w:val="00266CD5"/>
    <w:rsid w:val="00281273"/>
    <w:rsid w:val="00282FA6"/>
    <w:rsid w:val="0028390C"/>
    <w:rsid w:val="00287FEE"/>
    <w:rsid w:val="00294431"/>
    <w:rsid w:val="002956D8"/>
    <w:rsid w:val="00297121"/>
    <w:rsid w:val="002A0896"/>
    <w:rsid w:val="002A11EF"/>
    <w:rsid w:val="002A20D7"/>
    <w:rsid w:val="002A5416"/>
    <w:rsid w:val="002B2140"/>
    <w:rsid w:val="002B7E61"/>
    <w:rsid w:val="002C315F"/>
    <w:rsid w:val="002D093B"/>
    <w:rsid w:val="002D1A6E"/>
    <w:rsid w:val="002D43B6"/>
    <w:rsid w:val="002D5810"/>
    <w:rsid w:val="002E42C8"/>
    <w:rsid w:val="002E7746"/>
    <w:rsid w:val="003045E1"/>
    <w:rsid w:val="0030640B"/>
    <w:rsid w:val="00311731"/>
    <w:rsid w:val="00324C95"/>
    <w:rsid w:val="00332F98"/>
    <w:rsid w:val="003354B8"/>
    <w:rsid w:val="00340E97"/>
    <w:rsid w:val="00345427"/>
    <w:rsid w:val="00351F4B"/>
    <w:rsid w:val="003524A8"/>
    <w:rsid w:val="003563B1"/>
    <w:rsid w:val="00361A0D"/>
    <w:rsid w:val="0037023A"/>
    <w:rsid w:val="00371BD3"/>
    <w:rsid w:val="00376BCE"/>
    <w:rsid w:val="00393250"/>
    <w:rsid w:val="003952C5"/>
    <w:rsid w:val="003A14C2"/>
    <w:rsid w:val="003B79D7"/>
    <w:rsid w:val="003C1D90"/>
    <w:rsid w:val="003C70A5"/>
    <w:rsid w:val="003D4E0E"/>
    <w:rsid w:val="003E66F6"/>
    <w:rsid w:val="003E74F8"/>
    <w:rsid w:val="003F4251"/>
    <w:rsid w:val="00407A88"/>
    <w:rsid w:val="0041346B"/>
    <w:rsid w:val="00421081"/>
    <w:rsid w:val="0042534A"/>
    <w:rsid w:val="004276BD"/>
    <w:rsid w:val="00437555"/>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D766A"/>
    <w:rsid w:val="004E09A6"/>
    <w:rsid w:val="004E6EA8"/>
    <w:rsid w:val="004E77CB"/>
    <w:rsid w:val="004F3B25"/>
    <w:rsid w:val="005046DF"/>
    <w:rsid w:val="005139B0"/>
    <w:rsid w:val="00516058"/>
    <w:rsid w:val="00517952"/>
    <w:rsid w:val="00521997"/>
    <w:rsid w:val="005256C8"/>
    <w:rsid w:val="00527752"/>
    <w:rsid w:val="00545EAA"/>
    <w:rsid w:val="00546E55"/>
    <w:rsid w:val="00560CA4"/>
    <w:rsid w:val="00561A2E"/>
    <w:rsid w:val="005672BB"/>
    <w:rsid w:val="00585369"/>
    <w:rsid w:val="005B37F6"/>
    <w:rsid w:val="005B6E51"/>
    <w:rsid w:val="005C0E33"/>
    <w:rsid w:val="005C7CC0"/>
    <w:rsid w:val="005E493E"/>
    <w:rsid w:val="005F497D"/>
    <w:rsid w:val="00604758"/>
    <w:rsid w:val="00614939"/>
    <w:rsid w:val="00615544"/>
    <w:rsid w:val="00616965"/>
    <w:rsid w:val="00617300"/>
    <w:rsid w:val="00620BE7"/>
    <w:rsid w:val="00625CC7"/>
    <w:rsid w:val="00635229"/>
    <w:rsid w:val="00636DCD"/>
    <w:rsid w:val="006374F0"/>
    <w:rsid w:val="006413E3"/>
    <w:rsid w:val="006439C2"/>
    <w:rsid w:val="00661634"/>
    <w:rsid w:val="00662F79"/>
    <w:rsid w:val="0066505D"/>
    <w:rsid w:val="00672835"/>
    <w:rsid w:val="00673C98"/>
    <w:rsid w:val="0068144B"/>
    <w:rsid w:val="00686181"/>
    <w:rsid w:val="0068673F"/>
    <w:rsid w:val="0068714A"/>
    <w:rsid w:val="006A0676"/>
    <w:rsid w:val="006A4579"/>
    <w:rsid w:val="006A6389"/>
    <w:rsid w:val="006B021D"/>
    <w:rsid w:val="006C2A2C"/>
    <w:rsid w:val="006C5E8B"/>
    <w:rsid w:val="006C6D8A"/>
    <w:rsid w:val="006D0C3C"/>
    <w:rsid w:val="006E3D94"/>
    <w:rsid w:val="006E4A4B"/>
    <w:rsid w:val="006E4E87"/>
    <w:rsid w:val="006F53D9"/>
    <w:rsid w:val="00705124"/>
    <w:rsid w:val="00712568"/>
    <w:rsid w:val="00714BAD"/>
    <w:rsid w:val="00716D2D"/>
    <w:rsid w:val="007228DF"/>
    <w:rsid w:val="00726837"/>
    <w:rsid w:val="0073073D"/>
    <w:rsid w:val="007411EE"/>
    <w:rsid w:val="00761E20"/>
    <w:rsid w:val="00765C1C"/>
    <w:rsid w:val="00774586"/>
    <w:rsid w:val="00775F6E"/>
    <w:rsid w:val="00790206"/>
    <w:rsid w:val="00790B9A"/>
    <w:rsid w:val="00791F09"/>
    <w:rsid w:val="00794515"/>
    <w:rsid w:val="007A57E8"/>
    <w:rsid w:val="007B47EC"/>
    <w:rsid w:val="007B5E12"/>
    <w:rsid w:val="007C4A9D"/>
    <w:rsid w:val="007C56DA"/>
    <w:rsid w:val="007C59A4"/>
    <w:rsid w:val="007D19A0"/>
    <w:rsid w:val="007D661C"/>
    <w:rsid w:val="007E0320"/>
    <w:rsid w:val="007E12C3"/>
    <w:rsid w:val="007E3FE8"/>
    <w:rsid w:val="007F1E23"/>
    <w:rsid w:val="007F57AC"/>
    <w:rsid w:val="008064D2"/>
    <w:rsid w:val="00807E58"/>
    <w:rsid w:val="00810A93"/>
    <w:rsid w:val="00811E95"/>
    <w:rsid w:val="00821227"/>
    <w:rsid w:val="00821445"/>
    <w:rsid w:val="00822143"/>
    <w:rsid w:val="00823985"/>
    <w:rsid w:val="008254BB"/>
    <w:rsid w:val="00863B45"/>
    <w:rsid w:val="00870806"/>
    <w:rsid w:val="00871F16"/>
    <w:rsid w:val="00873DC0"/>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44F6"/>
    <w:rsid w:val="008F4C54"/>
    <w:rsid w:val="00900235"/>
    <w:rsid w:val="00904913"/>
    <w:rsid w:val="00905FE8"/>
    <w:rsid w:val="009109FB"/>
    <w:rsid w:val="0091153C"/>
    <w:rsid w:val="00912DDB"/>
    <w:rsid w:val="00912F47"/>
    <w:rsid w:val="009279EF"/>
    <w:rsid w:val="00937030"/>
    <w:rsid w:val="00941813"/>
    <w:rsid w:val="00944C1C"/>
    <w:rsid w:val="009517E4"/>
    <w:rsid w:val="00970173"/>
    <w:rsid w:val="00970BC1"/>
    <w:rsid w:val="009729F2"/>
    <w:rsid w:val="0099089B"/>
    <w:rsid w:val="00990C36"/>
    <w:rsid w:val="00995917"/>
    <w:rsid w:val="009A0734"/>
    <w:rsid w:val="009A5155"/>
    <w:rsid w:val="009C27BA"/>
    <w:rsid w:val="009D6B9F"/>
    <w:rsid w:val="009E63CF"/>
    <w:rsid w:val="009F152C"/>
    <w:rsid w:val="009F3563"/>
    <w:rsid w:val="009F4DE3"/>
    <w:rsid w:val="009F5749"/>
    <w:rsid w:val="00A0343A"/>
    <w:rsid w:val="00A03E60"/>
    <w:rsid w:val="00A046A2"/>
    <w:rsid w:val="00A10248"/>
    <w:rsid w:val="00A11872"/>
    <w:rsid w:val="00A119FC"/>
    <w:rsid w:val="00A12E20"/>
    <w:rsid w:val="00A14DB5"/>
    <w:rsid w:val="00A1649B"/>
    <w:rsid w:val="00A16F4C"/>
    <w:rsid w:val="00A404E3"/>
    <w:rsid w:val="00A42954"/>
    <w:rsid w:val="00A457FA"/>
    <w:rsid w:val="00A45EFA"/>
    <w:rsid w:val="00A4716B"/>
    <w:rsid w:val="00A513C9"/>
    <w:rsid w:val="00A513EB"/>
    <w:rsid w:val="00A54EF0"/>
    <w:rsid w:val="00A636A5"/>
    <w:rsid w:val="00A63B74"/>
    <w:rsid w:val="00A63EF3"/>
    <w:rsid w:val="00A67096"/>
    <w:rsid w:val="00AA3D1B"/>
    <w:rsid w:val="00AA616F"/>
    <w:rsid w:val="00AA6EB8"/>
    <w:rsid w:val="00AA7887"/>
    <w:rsid w:val="00AB0DDD"/>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4B54"/>
    <w:rsid w:val="00B3696E"/>
    <w:rsid w:val="00B44D83"/>
    <w:rsid w:val="00B47359"/>
    <w:rsid w:val="00B53C81"/>
    <w:rsid w:val="00B60706"/>
    <w:rsid w:val="00B6302D"/>
    <w:rsid w:val="00B84736"/>
    <w:rsid w:val="00B94713"/>
    <w:rsid w:val="00B94B6F"/>
    <w:rsid w:val="00B94E5D"/>
    <w:rsid w:val="00BA0B77"/>
    <w:rsid w:val="00BA6791"/>
    <w:rsid w:val="00BC671F"/>
    <w:rsid w:val="00BC6D46"/>
    <w:rsid w:val="00BD51C2"/>
    <w:rsid w:val="00BD71CB"/>
    <w:rsid w:val="00BE70ED"/>
    <w:rsid w:val="00BF2EB6"/>
    <w:rsid w:val="00C004E5"/>
    <w:rsid w:val="00C01574"/>
    <w:rsid w:val="00C13B21"/>
    <w:rsid w:val="00C215AB"/>
    <w:rsid w:val="00C22337"/>
    <w:rsid w:val="00C25A11"/>
    <w:rsid w:val="00C25FBD"/>
    <w:rsid w:val="00C30076"/>
    <w:rsid w:val="00C4321B"/>
    <w:rsid w:val="00C45C87"/>
    <w:rsid w:val="00C46FEC"/>
    <w:rsid w:val="00C52C5F"/>
    <w:rsid w:val="00C63861"/>
    <w:rsid w:val="00C64C7C"/>
    <w:rsid w:val="00C72B53"/>
    <w:rsid w:val="00C76F16"/>
    <w:rsid w:val="00C85B05"/>
    <w:rsid w:val="00CA113F"/>
    <w:rsid w:val="00CA1AD5"/>
    <w:rsid w:val="00CA6038"/>
    <w:rsid w:val="00CA684B"/>
    <w:rsid w:val="00CB12B6"/>
    <w:rsid w:val="00CB1C79"/>
    <w:rsid w:val="00CB7D0B"/>
    <w:rsid w:val="00CC01A7"/>
    <w:rsid w:val="00CC4320"/>
    <w:rsid w:val="00CC7DC3"/>
    <w:rsid w:val="00CD1621"/>
    <w:rsid w:val="00CD4051"/>
    <w:rsid w:val="00CD5141"/>
    <w:rsid w:val="00CD7F0E"/>
    <w:rsid w:val="00CE6343"/>
    <w:rsid w:val="00CE6C92"/>
    <w:rsid w:val="00CE705B"/>
    <w:rsid w:val="00CF61E7"/>
    <w:rsid w:val="00D05D4F"/>
    <w:rsid w:val="00D064D6"/>
    <w:rsid w:val="00D22A2F"/>
    <w:rsid w:val="00D22C72"/>
    <w:rsid w:val="00D24B74"/>
    <w:rsid w:val="00D266BB"/>
    <w:rsid w:val="00D372B0"/>
    <w:rsid w:val="00D43BA7"/>
    <w:rsid w:val="00D612E6"/>
    <w:rsid w:val="00D81A19"/>
    <w:rsid w:val="00DA705E"/>
    <w:rsid w:val="00DB0404"/>
    <w:rsid w:val="00DB2D34"/>
    <w:rsid w:val="00DC0A71"/>
    <w:rsid w:val="00DD1549"/>
    <w:rsid w:val="00DE2620"/>
    <w:rsid w:val="00DE3FE1"/>
    <w:rsid w:val="00DF3BB6"/>
    <w:rsid w:val="00E0007D"/>
    <w:rsid w:val="00E015CE"/>
    <w:rsid w:val="00E0299B"/>
    <w:rsid w:val="00E045CA"/>
    <w:rsid w:val="00E12D29"/>
    <w:rsid w:val="00E23780"/>
    <w:rsid w:val="00E23F34"/>
    <w:rsid w:val="00E270C3"/>
    <w:rsid w:val="00E308D7"/>
    <w:rsid w:val="00E33B66"/>
    <w:rsid w:val="00E419F3"/>
    <w:rsid w:val="00E4407D"/>
    <w:rsid w:val="00E442FF"/>
    <w:rsid w:val="00E47917"/>
    <w:rsid w:val="00E527A6"/>
    <w:rsid w:val="00E738CB"/>
    <w:rsid w:val="00E74EB3"/>
    <w:rsid w:val="00E7559F"/>
    <w:rsid w:val="00E77176"/>
    <w:rsid w:val="00E77598"/>
    <w:rsid w:val="00E811ED"/>
    <w:rsid w:val="00E82D68"/>
    <w:rsid w:val="00EC6CF5"/>
    <w:rsid w:val="00EC71EC"/>
    <w:rsid w:val="00ED1286"/>
    <w:rsid w:val="00ED47FF"/>
    <w:rsid w:val="00ED4E29"/>
    <w:rsid w:val="00EE16A8"/>
    <w:rsid w:val="00EE45E6"/>
    <w:rsid w:val="00EE759E"/>
    <w:rsid w:val="00F01B43"/>
    <w:rsid w:val="00F27D96"/>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E04F1"/>
    <w:rsid w:val="00FE4616"/>
    <w:rsid w:val="00FE4861"/>
    <w:rsid w:val="00FE52BE"/>
    <w:rsid w:val="00FE7D6B"/>
    <w:rsid w:val="00FF16B2"/>
    <w:rsid w:val="00FF1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79440D5123ABA6A25F43346AB59DBAAC7032C8E1556DA64FAED62E167F76889C2B7C475C32EFC59BJ8r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1B06B-7617-4580-AD09-CC4981ECC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20</Pages>
  <Words>7295</Words>
  <Characters>41582</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48780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subject/>
  <dc:creator>orir1</dc:creator>
  <cp:keywords/>
  <dc:description/>
  <cp:lastModifiedBy>user</cp:lastModifiedBy>
  <cp:revision>6</cp:revision>
  <cp:lastPrinted>2013-06-24T06:38:00Z</cp:lastPrinted>
  <dcterms:created xsi:type="dcterms:W3CDTF">2013-06-13T23:47:00Z</dcterms:created>
  <dcterms:modified xsi:type="dcterms:W3CDTF">2013-06-24T06:54:00Z</dcterms:modified>
</cp:coreProperties>
</file>