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E8D" w:rsidRPr="00F1153C" w:rsidRDefault="00C27E8D" w:rsidP="00C27E8D">
      <w:pPr>
        <w:snapToGrid w:val="0"/>
        <w:spacing w:after="60"/>
        <w:jc w:val="center"/>
        <w:rPr>
          <w:b/>
          <w:bCs/>
          <w:sz w:val="25"/>
          <w:szCs w:val="25"/>
        </w:rPr>
      </w:pPr>
      <w:r>
        <w:rPr>
          <w:b/>
          <w:sz w:val="25"/>
          <w:szCs w:val="25"/>
        </w:rPr>
        <w:t xml:space="preserve">ПРОЕКТ </w:t>
      </w:r>
      <w:r w:rsidRPr="00F1153C">
        <w:rPr>
          <w:b/>
          <w:sz w:val="25"/>
          <w:szCs w:val="25"/>
        </w:rPr>
        <w:t>ДОГОВОР</w:t>
      </w:r>
      <w:r>
        <w:rPr>
          <w:b/>
          <w:sz w:val="25"/>
          <w:szCs w:val="25"/>
        </w:rPr>
        <w:t>А</w:t>
      </w:r>
      <w:r w:rsidRPr="00F1153C">
        <w:rPr>
          <w:b/>
          <w:sz w:val="25"/>
          <w:szCs w:val="25"/>
        </w:rPr>
        <w:t xml:space="preserve"> ПОДРЯДА № _____</w:t>
      </w:r>
    </w:p>
    <w:p w:rsidR="00880075" w:rsidRDefault="00C27E8D" w:rsidP="00C27E8D">
      <w:pPr>
        <w:jc w:val="center"/>
        <w:rPr>
          <w:spacing w:val="-10"/>
          <w:sz w:val="25"/>
          <w:szCs w:val="25"/>
        </w:rPr>
      </w:pPr>
      <w:r w:rsidRPr="00717540">
        <w:rPr>
          <w:spacing w:val="-10"/>
          <w:sz w:val="25"/>
          <w:szCs w:val="25"/>
        </w:rPr>
        <w:t>«</w:t>
      </w:r>
      <w:r w:rsidRPr="00717540">
        <w:rPr>
          <w:b/>
          <w:sz w:val="25"/>
          <w:szCs w:val="25"/>
        </w:rPr>
        <w:t>Реконструкция перехода ВЛ</w:t>
      </w:r>
      <w:r>
        <w:rPr>
          <w:b/>
          <w:sz w:val="25"/>
          <w:szCs w:val="25"/>
        </w:rPr>
        <w:t>-</w:t>
      </w:r>
      <w:r w:rsidRPr="00717540">
        <w:rPr>
          <w:b/>
          <w:sz w:val="25"/>
          <w:szCs w:val="25"/>
        </w:rPr>
        <w:t xml:space="preserve">35 </w:t>
      </w:r>
      <w:proofErr w:type="spellStart"/>
      <w:r w:rsidRPr="00717540">
        <w:rPr>
          <w:b/>
          <w:sz w:val="25"/>
          <w:szCs w:val="25"/>
        </w:rPr>
        <w:t>кВ</w:t>
      </w:r>
      <w:proofErr w:type="spellEnd"/>
      <w:r w:rsidRPr="00717540">
        <w:rPr>
          <w:b/>
          <w:sz w:val="25"/>
          <w:szCs w:val="25"/>
        </w:rPr>
        <w:t xml:space="preserve"> Т-104 через р. Тунгуска</w:t>
      </w:r>
      <w:r w:rsidRPr="00717540">
        <w:rPr>
          <w:spacing w:val="-10"/>
          <w:sz w:val="25"/>
          <w:szCs w:val="25"/>
        </w:rPr>
        <w:t>»</w:t>
      </w:r>
    </w:p>
    <w:p w:rsidR="00C27E8D" w:rsidRPr="002E42C8" w:rsidRDefault="00C27E8D" w:rsidP="00C27E8D">
      <w:pPr>
        <w:jc w:val="center"/>
        <w:rPr>
          <w:sz w:val="26"/>
          <w:szCs w:val="26"/>
        </w:rPr>
      </w:pPr>
    </w:p>
    <w:p w:rsidR="00880075" w:rsidRPr="00747513" w:rsidRDefault="00003B10" w:rsidP="00880075">
      <w:pPr>
        <w:shd w:val="clear" w:color="auto" w:fill="FFFFFF"/>
        <w:jc w:val="both"/>
        <w:rPr>
          <w:sz w:val="23"/>
          <w:szCs w:val="23"/>
        </w:rPr>
      </w:pPr>
      <w:r w:rsidRPr="00747513">
        <w:rPr>
          <w:sz w:val="23"/>
          <w:szCs w:val="23"/>
        </w:rPr>
        <w:t>г. _________</w:t>
      </w:r>
      <w:r w:rsidRPr="00747513">
        <w:rPr>
          <w:sz w:val="23"/>
          <w:szCs w:val="23"/>
        </w:rPr>
        <w:tab/>
      </w:r>
      <w:r w:rsidRPr="00747513">
        <w:rPr>
          <w:sz w:val="23"/>
          <w:szCs w:val="23"/>
        </w:rPr>
        <w:tab/>
      </w:r>
      <w:r w:rsidRPr="00747513">
        <w:rPr>
          <w:sz w:val="23"/>
          <w:szCs w:val="23"/>
        </w:rPr>
        <w:tab/>
      </w:r>
      <w:r w:rsidRPr="00747513">
        <w:rPr>
          <w:sz w:val="23"/>
          <w:szCs w:val="23"/>
        </w:rPr>
        <w:tab/>
      </w:r>
      <w:r w:rsidRPr="00747513">
        <w:rPr>
          <w:sz w:val="23"/>
          <w:szCs w:val="23"/>
        </w:rPr>
        <w:tab/>
      </w:r>
      <w:r w:rsidRPr="00747513">
        <w:rPr>
          <w:sz w:val="23"/>
          <w:szCs w:val="23"/>
        </w:rPr>
        <w:tab/>
      </w:r>
      <w:r w:rsidR="00C27E8D" w:rsidRPr="00747513">
        <w:rPr>
          <w:sz w:val="23"/>
          <w:szCs w:val="23"/>
        </w:rPr>
        <w:t xml:space="preserve">   </w:t>
      </w:r>
      <w:r w:rsidRPr="00747513">
        <w:rPr>
          <w:sz w:val="23"/>
          <w:szCs w:val="23"/>
        </w:rPr>
        <w:tab/>
      </w:r>
      <w:r w:rsidR="00C27E8D" w:rsidRPr="00747513">
        <w:rPr>
          <w:sz w:val="23"/>
          <w:szCs w:val="23"/>
        </w:rPr>
        <w:t xml:space="preserve">    </w:t>
      </w:r>
      <w:r w:rsidR="00880075" w:rsidRPr="00747513">
        <w:rPr>
          <w:sz w:val="23"/>
          <w:szCs w:val="23"/>
        </w:rPr>
        <w:t xml:space="preserve">  «___»____________20</w:t>
      </w:r>
      <w:r w:rsidR="00585369" w:rsidRPr="00747513">
        <w:rPr>
          <w:sz w:val="23"/>
          <w:szCs w:val="23"/>
        </w:rPr>
        <w:t>13</w:t>
      </w:r>
      <w:r w:rsidR="00880075" w:rsidRPr="00747513">
        <w:rPr>
          <w:sz w:val="23"/>
          <w:szCs w:val="23"/>
        </w:rPr>
        <w:t xml:space="preserve"> г.</w:t>
      </w:r>
    </w:p>
    <w:p w:rsidR="001D7CAD" w:rsidRPr="00747513" w:rsidRDefault="00057140" w:rsidP="00B2378C">
      <w:pPr>
        <w:shd w:val="clear" w:color="auto" w:fill="FFFFFF"/>
        <w:tabs>
          <w:tab w:val="left" w:pos="709"/>
          <w:tab w:val="left" w:pos="1276"/>
          <w:tab w:val="left" w:pos="1418"/>
        </w:tabs>
        <w:jc w:val="both"/>
        <w:rPr>
          <w:sz w:val="23"/>
          <w:szCs w:val="23"/>
        </w:rPr>
      </w:pPr>
      <w:r w:rsidRPr="00747513">
        <w:rPr>
          <w:b/>
          <w:sz w:val="23"/>
          <w:szCs w:val="23"/>
        </w:rPr>
        <w:t>О</w:t>
      </w:r>
      <w:r w:rsidR="009E63CF" w:rsidRPr="00747513">
        <w:rPr>
          <w:b/>
          <w:sz w:val="23"/>
          <w:szCs w:val="23"/>
        </w:rPr>
        <w:t>ткрытое акционерное общество</w:t>
      </w:r>
      <w:r w:rsidRPr="00747513">
        <w:rPr>
          <w:b/>
          <w:sz w:val="23"/>
          <w:szCs w:val="23"/>
        </w:rPr>
        <w:t xml:space="preserve"> «Дальневосточная распределительная сетевая компания»</w:t>
      </w:r>
      <w:r w:rsidR="00C72B53" w:rsidRPr="00747513">
        <w:rPr>
          <w:b/>
          <w:sz w:val="23"/>
          <w:szCs w:val="23"/>
        </w:rPr>
        <w:t xml:space="preserve"> (ОАО «ДРСК»)</w:t>
      </w:r>
      <w:r w:rsidRPr="00747513">
        <w:rPr>
          <w:b/>
          <w:sz w:val="23"/>
          <w:szCs w:val="23"/>
        </w:rPr>
        <w:t>,</w:t>
      </w:r>
      <w:r w:rsidRPr="00747513">
        <w:rPr>
          <w:sz w:val="23"/>
          <w:szCs w:val="23"/>
        </w:rPr>
        <w:t xml:space="preserve"> именуемое в дальнейшем «Заказчик», в лице </w:t>
      </w:r>
      <w:r w:rsidR="003563B1" w:rsidRPr="00747513">
        <w:rPr>
          <w:sz w:val="23"/>
          <w:szCs w:val="23"/>
        </w:rPr>
        <w:t>_____________________________________________</w:t>
      </w:r>
      <w:r w:rsidRPr="00747513">
        <w:rPr>
          <w:sz w:val="23"/>
          <w:szCs w:val="23"/>
        </w:rPr>
        <w:t xml:space="preserve">, действующего на основании доверенности от </w:t>
      </w:r>
      <w:r w:rsidR="003563B1" w:rsidRPr="00747513">
        <w:rPr>
          <w:sz w:val="23"/>
          <w:szCs w:val="23"/>
        </w:rPr>
        <w:t>________________</w:t>
      </w:r>
      <w:r w:rsidRPr="00747513">
        <w:rPr>
          <w:sz w:val="23"/>
          <w:szCs w:val="23"/>
        </w:rPr>
        <w:t xml:space="preserve">г. № </w:t>
      </w:r>
      <w:r w:rsidR="003563B1" w:rsidRPr="00747513">
        <w:rPr>
          <w:sz w:val="23"/>
          <w:szCs w:val="23"/>
        </w:rPr>
        <w:t>____________</w:t>
      </w:r>
      <w:r w:rsidRPr="00747513">
        <w:rPr>
          <w:sz w:val="23"/>
          <w:szCs w:val="23"/>
        </w:rPr>
        <w:t>, с одной стороны</w:t>
      </w:r>
      <w:r w:rsidR="00880075" w:rsidRPr="00747513">
        <w:rPr>
          <w:sz w:val="23"/>
          <w:szCs w:val="23"/>
        </w:rPr>
        <w:t>,</w:t>
      </w:r>
    </w:p>
    <w:p w:rsidR="00880075" w:rsidRPr="00747513" w:rsidRDefault="00880075" w:rsidP="00B2378C">
      <w:pPr>
        <w:shd w:val="clear" w:color="auto" w:fill="FFFFFF"/>
        <w:tabs>
          <w:tab w:val="left" w:pos="709"/>
          <w:tab w:val="left" w:pos="1276"/>
          <w:tab w:val="left" w:pos="1418"/>
        </w:tabs>
        <w:jc w:val="both"/>
        <w:rPr>
          <w:sz w:val="23"/>
          <w:szCs w:val="23"/>
        </w:rPr>
      </w:pPr>
      <w:r w:rsidRPr="00747513">
        <w:rPr>
          <w:sz w:val="23"/>
          <w:szCs w:val="23"/>
        </w:rPr>
        <w:t xml:space="preserve"> </w:t>
      </w:r>
      <w:proofErr w:type="gramStart"/>
      <w:r w:rsidRPr="00747513">
        <w:rPr>
          <w:sz w:val="23"/>
          <w:szCs w:val="23"/>
        </w:rPr>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r w:rsidR="00604758" w:rsidRPr="00747513">
        <w:rPr>
          <w:sz w:val="23"/>
          <w:szCs w:val="23"/>
        </w:rPr>
        <w:t xml:space="preserve"> в дальнейшем совместно именуемые «Стороны»,</w:t>
      </w:r>
      <w:r w:rsidRPr="00747513">
        <w:rPr>
          <w:sz w:val="23"/>
          <w:szCs w:val="23"/>
        </w:rPr>
        <w:t xml:space="preserve"> </w:t>
      </w:r>
      <w:r w:rsidRPr="00747513">
        <w:rPr>
          <w:i/>
          <w:iCs/>
          <w:sz w:val="23"/>
          <w:szCs w:val="23"/>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747513">
        <w:rPr>
          <w:sz w:val="23"/>
          <w:szCs w:val="23"/>
        </w:rPr>
        <w:t xml:space="preserve"> заключили настоящий Договор о нижеследующем:</w:t>
      </w:r>
      <w:proofErr w:type="gramEnd"/>
    </w:p>
    <w:p w:rsidR="00C22337" w:rsidRPr="00747513" w:rsidRDefault="00C22337" w:rsidP="00B2378C">
      <w:pPr>
        <w:widowControl w:val="0"/>
        <w:shd w:val="clear" w:color="auto" w:fill="FFFFFF"/>
        <w:tabs>
          <w:tab w:val="left" w:pos="709"/>
          <w:tab w:val="left" w:pos="1276"/>
          <w:tab w:val="left" w:pos="1418"/>
        </w:tabs>
        <w:autoSpaceDE w:val="0"/>
        <w:autoSpaceDN w:val="0"/>
        <w:adjustRightInd w:val="0"/>
        <w:jc w:val="center"/>
        <w:rPr>
          <w:b/>
          <w:bCs/>
          <w:sz w:val="23"/>
          <w:szCs w:val="23"/>
        </w:rPr>
      </w:pPr>
    </w:p>
    <w:p w:rsidR="00880075" w:rsidRPr="00747513" w:rsidRDefault="00880075" w:rsidP="00B2378C">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0"/>
        <w:jc w:val="center"/>
        <w:rPr>
          <w:b/>
          <w:bCs/>
          <w:sz w:val="23"/>
          <w:szCs w:val="23"/>
        </w:rPr>
      </w:pPr>
      <w:r w:rsidRPr="00747513">
        <w:rPr>
          <w:b/>
          <w:bCs/>
          <w:sz w:val="23"/>
          <w:szCs w:val="23"/>
        </w:rPr>
        <w:t>Предмет и объем Договора</w:t>
      </w:r>
    </w:p>
    <w:p w:rsidR="00880075" w:rsidRPr="00747513" w:rsidRDefault="00880075" w:rsidP="00B2378C">
      <w:pPr>
        <w:numPr>
          <w:ilvl w:val="1"/>
          <w:numId w:val="5"/>
        </w:numPr>
        <w:shd w:val="clear" w:color="auto" w:fill="FFFFFF"/>
        <w:tabs>
          <w:tab w:val="left" w:pos="0"/>
          <w:tab w:val="left" w:pos="709"/>
          <w:tab w:val="left" w:pos="1276"/>
          <w:tab w:val="left" w:pos="1418"/>
        </w:tabs>
        <w:ind w:left="0" w:firstLine="0"/>
        <w:jc w:val="both"/>
        <w:rPr>
          <w:sz w:val="23"/>
          <w:szCs w:val="23"/>
        </w:rPr>
      </w:pPr>
      <w:r w:rsidRPr="00747513">
        <w:rPr>
          <w:sz w:val="23"/>
          <w:szCs w:val="23"/>
        </w:rPr>
        <w:t xml:space="preserve">По настоящему Договору Подрядчик обязуется по заданию Заказчика </w:t>
      </w:r>
      <w:r w:rsidR="00282FA6" w:rsidRPr="00747513">
        <w:rPr>
          <w:sz w:val="23"/>
          <w:szCs w:val="23"/>
        </w:rPr>
        <w:t>выполнить</w:t>
      </w:r>
      <w:r w:rsidRPr="00747513">
        <w:rPr>
          <w:sz w:val="23"/>
          <w:szCs w:val="23"/>
        </w:rPr>
        <w:t xml:space="preserve"> работы по </w:t>
      </w:r>
      <w:r w:rsidR="00C27E8D" w:rsidRPr="00747513">
        <w:rPr>
          <w:b/>
          <w:i/>
          <w:color w:val="0000FF"/>
          <w:sz w:val="23"/>
          <w:szCs w:val="23"/>
        </w:rPr>
        <w:t xml:space="preserve">реконструкции перехода ВЛ-35 </w:t>
      </w:r>
      <w:proofErr w:type="spellStart"/>
      <w:r w:rsidR="00C27E8D" w:rsidRPr="00747513">
        <w:rPr>
          <w:b/>
          <w:i/>
          <w:color w:val="0000FF"/>
          <w:sz w:val="23"/>
          <w:szCs w:val="23"/>
        </w:rPr>
        <w:t>кВ</w:t>
      </w:r>
      <w:proofErr w:type="spellEnd"/>
      <w:r w:rsidR="00C27E8D" w:rsidRPr="00747513">
        <w:rPr>
          <w:b/>
          <w:i/>
          <w:color w:val="0000FF"/>
          <w:sz w:val="23"/>
          <w:szCs w:val="23"/>
        </w:rPr>
        <w:t xml:space="preserve"> Т-104 через р. Тунгуска</w:t>
      </w:r>
      <w:r w:rsidRPr="00747513">
        <w:rPr>
          <w:sz w:val="23"/>
          <w:szCs w:val="23"/>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747513" w:rsidRDefault="007D19A0" w:rsidP="00B2378C">
      <w:pPr>
        <w:numPr>
          <w:ilvl w:val="1"/>
          <w:numId w:val="5"/>
        </w:numPr>
        <w:shd w:val="clear" w:color="auto" w:fill="FFFFFF"/>
        <w:tabs>
          <w:tab w:val="left" w:pos="709"/>
          <w:tab w:val="left" w:pos="1142"/>
          <w:tab w:val="left" w:pos="1276"/>
          <w:tab w:val="left" w:pos="1418"/>
        </w:tabs>
        <w:ind w:left="0" w:firstLine="0"/>
        <w:jc w:val="both"/>
        <w:rPr>
          <w:sz w:val="23"/>
          <w:szCs w:val="23"/>
        </w:rPr>
      </w:pPr>
      <w:r w:rsidRPr="00747513">
        <w:rPr>
          <w:sz w:val="23"/>
          <w:szCs w:val="23"/>
        </w:rPr>
        <w:t xml:space="preserve"> </w:t>
      </w:r>
      <w:r w:rsidR="00C01574" w:rsidRPr="00747513">
        <w:rPr>
          <w:sz w:val="23"/>
          <w:szCs w:val="23"/>
        </w:rPr>
        <w:t>Конкретный п</w:t>
      </w:r>
      <w:r w:rsidR="009F3563" w:rsidRPr="00747513">
        <w:rPr>
          <w:sz w:val="23"/>
          <w:szCs w:val="23"/>
        </w:rPr>
        <w:t>еречень, объем работ и требования к их выполнению установлены Техническим заданием (</w:t>
      </w:r>
      <w:r w:rsidR="00C27E8D" w:rsidRPr="00747513">
        <w:rPr>
          <w:color w:val="0000FF"/>
          <w:sz w:val="23"/>
          <w:szCs w:val="23"/>
        </w:rPr>
        <w:t>приложение № 1</w:t>
      </w:r>
      <w:r w:rsidR="00C27E8D" w:rsidRPr="00747513">
        <w:rPr>
          <w:sz w:val="23"/>
          <w:szCs w:val="23"/>
        </w:rPr>
        <w:t xml:space="preserve"> </w:t>
      </w:r>
      <w:r w:rsidR="003E66F6" w:rsidRPr="00747513">
        <w:rPr>
          <w:sz w:val="23"/>
          <w:szCs w:val="23"/>
        </w:rPr>
        <w:t>к настоящему договору).</w:t>
      </w:r>
      <w:r w:rsidR="003C70A5" w:rsidRPr="00747513">
        <w:rPr>
          <w:sz w:val="23"/>
          <w:szCs w:val="23"/>
        </w:rPr>
        <w:t xml:space="preserve">   </w:t>
      </w:r>
      <w:r w:rsidR="003E66F6" w:rsidRPr="00747513">
        <w:rPr>
          <w:sz w:val="23"/>
          <w:szCs w:val="23"/>
        </w:rPr>
        <w:t xml:space="preserve">Выполняемые Подрядчиком работы должны соответствовать нормативно-технической документации, действующей </w:t>
      </w:r>
      <w:r w:rsidR="00546E55" w:rsidRPr="00747513">
        <w:rPr>
          <w:sz w:val="23"/>
          <w:szCs w:val="23"/>
        </w:rPr>
        <w:t>на территории РФ</w:t>
      </w:r>
      <w:r w:rsidR="003E66F6" w:rsidRPr="00747513">
        <w:rPr>
          <w:sz w:val="23"/>
          <w:szCs w:val="23"/>
        </w:rPr>
        <w:t xml:space="preserve">, устанавливающей комплекс норм, правил, положений, требований, обязательных при выполнении данных работ. </w:t>
      </w:r>
    </w:p>
    <w:p w:rsidR="00880075" w:rsidRPr="00747513" w:rsidRDefault="00880075" w:rsidP="00B2378C">
      <w:pPr>
        <w:numPr>
          <w:ilvl w:val="0"/>
          <w:numId w:val="5"/>
        </w:numPr>
        <w:shd w:val="clear" w:color="auto" w:fill="FFFFFF"/>
        <w:tabs>
          <w:tab w:val="clear" w:pos="720"/>
          <w:tab w:val="left" w:pos="709"/>
          <w:tab w:val="left" w:pos="1276"/>
          <w:tab w:val="left" w:pos="1418"/>
        </w:tabs>
        <w:ind w:left="0" w:firstLine="0"/>
        <w:jc w:val="center"/>
        <w:rPr>
          <w:b/>
          <w:bCs/>
          <w:sz w:val="23"/>
          <w:szCs w:val="23"/>
        </w:rPr>
      </w:pPr>
      <w:r w:rsidRPr="00747513">
        <w:rPr>
          <w:b/>
          <w:bCs/>
          <w:sz w:val="23"/>
          <w:szCs w:val="23"/>
        </w:rPr>
        <w:t>Сроки выполнения работ</w:t>
      </w:r>
    </w:p>
    <w:p w:rsidR="00C27E8D" w:rsidRPr="00747513" w:rsidRDefault="00C27E8D" w:rsidP="0069224A">
      <w:pPr>
        <w:numPr>
          <w:ilvl w:val="1"/>
          <w:numId w:val="5"/>
        </w:numPr>
        <w:shd w:val="clear" w:color="auto" w:fill="FFFFFF"/>
        <w:tabs>
          <w:tab w:val="clear" w:pos="2145"/>
          <w:tab w:val="num" w:pos="0"/>
          <w:tab w:val="left" w:pos="709"/>
        </w:tabs>
        <w:ind w:left="0" w:firstLine="0"/>
        <w:jc w:val="both"/>
        <w:rPr>
          <w:sz w:val="23"/>
          <w:szCs w:val="23"/>
        </w:rPr>
      </w:pPr>
      <w:r w:rsidRPr="00747513">
        <w:rPr>
          <w:sz w:val="23"/>
          <w:szCs w:val="23"/>
        </w:rPr>
        <w:t>Выполнение работ и подготовка Подрядчиком объекта к сдаче его в эксплуатацию выполняется по Графику выполнения работ (</w:t>
      </w:r>
      <w:r w:rsidRPr="00747513">
        <w:rPr>
          <w:color w:val="0000FF"/>
          <w:sz w:val="23"/>
          <w:szCs w:val="23"/>
        </w:rPr>
        <w:t>приложение № 3</w:t>
      </w:r>
      <w:r w:rsidRPr="00747513">
        <w:rPr>
          <w:sz w:val="23"/>
          <w:szCs w:val="23"/>
        </w:rPr>
        <w:t xml:space="preserve"> к настоящему Договору) с указанными в нем мероприятиями, сроками (начальными, промежуточными и конечными) и стоимости работ.</w:t>
      </w:r>
    </w:p>
    <w:p w:rsidR="00C27E8D" w:rsidRPr="00747513" w:rsidRDefault="00C27E8D" w:rsidP="0069224A">
      <w:pPr>
        <w:numPr>
          <w:ilvl w:val="1"/>
          <w:numId w:val="5"/>
        </w:numPr>
        <w:shd w:val="clear" w:color="auto" w:fill="FFFFFF"/>
        <w:tabs>
          <w:tab w:val="clear" w:pos="2145"/>
          <w:tab w:val="num" w:pos="0"/>
          <w:tab w:val="left" w:pos="709"/>
        </w:tabs>
        <w:ind w:left="0" w:firstLine="0"/>
        <w:jc w:val="both"/>
        <w:rPr>
          <w:sz w:val="23"/>
          <w:szCs w:val="23"/>
        </w:rPr>
      </w:pPr>
      <w:r w:rsidRPr="00747513">
        <w:rPr>
          <w:sz w:val="23"/>
          <w:szCs w:val="23"/>
        </w:rPr>
        <w:t>Сроком завершения работ Подрядчиком на объекте является дата утверждения Заказчиком акта приемочной комиссии после проведения пусковых испытаний.</w:t>
      </w:r>
    </w:p>
    <w:p w:rsidR="00C27E8D" w:rsidRPr="00747513" w:rsidRDefault="00C27E8D" w:rsidP="0069224A">
      <w:pPr>
        <w:numPr>
          <w:ilvl w:val="1"/>
          <w:numId w:val="5"/>
        </w:numPr>
        <w:shd w:val="clear" w:color="auto" w:fill="FFFFFF"/>
        <w:tabs>
          <w:tab w:val="clear" w:pos="2145"/>
          <w:tab w:val="num" w:pos="0"/>
          <w:tab w:val="left" w:pos="709"/>
        </w:tabs>
        <w:ind w:left="0" w:firstLine="0"/>
        <w:jc w:val="both"/>
        <w:rPr>
          <w:sz w:val="23"/>
          <w:szCs w:val="23"/>
        </w:rPr>
      </w:pPr>
      <w:r w:rsidRPr="00747513">
        <w:rPr>
          <w:sz w:val="23"/>
          <w:szCs w:val="23"/>
        </w:rPr>
        <w:t xml:space="preserve">Срок начала работ с момента заключения договора. Работы по Договору должны быть завершены и объект должен быть подготовлен к сдаче в эксплуатацию не позднее </w:t>
      </w:r>
      <w:r w:rsidRPr="00747513">
        <w:rPr>
          <w:color w:val="0000FF"/>
          <w:sz w:val="23"/>
          <w:szCs w:val="23"/>
          <w:u w:val="single"/>
        </w:rPr>
        <w:t>15 марта 2014г</w:t>
      </w:r>
      <w:r w:rsidRPr="00747513">
        <w:rPr>
          <w:sz w:val="23"/>
          <w:szCs w:val="23"/>
        </w:rPr>
        <w:t>.</w:t>
      </w:r>
    </w:p>
    <w:p w:rsidR="00880075" w:rsidRPr="00747513" w:rsidRDefault="00880075" w:rsidP="0069224A">
      <w:pPr>
        <w:widowControl w:val="0"/>
        <w:shd w:val="clear" w:color="auto" w:fill="FFFFFF"/>
        <w:tabs>
          <w:tab w:val="left" w:pos="709"/>
          <w:tab w:val="left" w:pos="1276"/>
          <w:tab w:val="left" w:pos="1418"/>
        </w:tabs>
        <w:autoSpaceDE w:val="0"/>
        <w:autoSpaceDN w:val="0"/>
        <w:adjustRightInd w:val="0"/>
        <w:jc w:val="both"/>
        <w:rPr>
          <w:b/>
          <w:bCs/>
          <w:i/>
          <w:sz w:val="23"/>
          <w:szCs w:val="23"/>
        </w:rPr>
      </w:pPr>
    </w:p>
    <w:p w:rsidR="00941813" w:rsidRPr="00747513" w:rsidRDefault="00880075" w:rsidP="00B2378C">
      <w:pPr>
        <w:numPr>
          <w:ilvl w:val="0"/>
          <w:numId w:val="6"/>
        </w:numPr>
        <w:shd w:val="clear" w:color="auto" w:fill="FFFFFF"/>
        <w:tabs>
          <w:tab w:val="left" w:pos="709"/>
          <w:tab w:val="left" w:pos="1276"/>
          <w:tab w:val="left" w:pos="1418"/>
        </w:tabs>
        <w:ind w:left="0" w:firstLine="0"/>
        <w:jc w:val="center"/>
        <w:rPr>
          <w:sz w:val="23"/>
          <w:szCs w:val="23"/>
        </w:rPr>
      </w:pPr>
      <w:r w:rsidRPr="00747513">
        <w:rPr>
          <w:b/>
          <w:bCs/>
          <w:sz w:val="23"/>
          <w:szCs w:val="23"/>
        </w:rPr>
        <w:t>Обязательства Подрядчика</w:t>
      </w:r>
    </w:p>
    <w:p w:rsidR="00941813" w:rsidRPr="00747513" w:rsidRDefault="00941813" w:rsidP="00B2378C">
      <w:pPr>
        <w:shd w:val="clear" w:color="auto" w:fill="FFFFFF"/>
        <w:tabs>
          <w:tab w:val="left" w:pos="709"/>
          <w:tab w:val="left" w:pos="1276"/>
          <w:tab w:val="left" w:pos="1418"/>
        </w:tabs>
        <w:rPr>
          <w:sz w:val="23"/>
          <w:szCs w:val="23"/>
        </w:rPr>
      </w:pPr>
      <w:r w:rsidRPr="00747513">
        <w:rPr>
          <w:sz w:val="23"/>
          <w:szCs w:val="23"/>
        </w:rPr>
        <w:t>По настоящему Договору Подрядчик обязуется:</w:t>
      </w:r>
    </w:p>
    <w:p w:rsidR="00DD4CC9" w:rsidRPr="00747513" w:rsidRDefault="00DD4CC9" w:rsidP="0069224A">
      <w:pPr>
        <w:numPr>
          <w:ilvl w:val="1"/>
          <w:numId w:val="7"/>
        </w:numPr>
        <w:shd w:val="clear" w:color="auto" w:fill="FFFFFF"/>
        <w:tabs>
          <w:tab w:val="clear" w:pos="2130"/>
          <w:tab w:val="num" w:pos="0"/>
          <w:tab w:val="left" w:pos="709"/>
        </w:tabs>
        <w:ind w:left="0" w:firstLine="0"/>
        <w:jc w:val="both"/>
        <w:rPr>
          <w:sz w:val="23"/>
          <w:szCs w:val="23"/>
        </w:rPr>
      </w:pPr>
      <w:r w:rsidRPr="00747513">
        <w:rPr>
          <w:sz w:val="23"/>
          <w:szCs w:val="23"/>
        </w:rPr>
        <w:t>Выполнить все работы в объеме и сроки, предусмотренные Сводной таблицей стоимости работ (</w:t>
      </w:r>
      <w:r w:rsidRPr="00747513">
        <w:rPr>
          <w:color w:val="0000FF"/>
          <w:sz w:val="23"/>
          <w:szCs w:val="23"/>
        </w:rPr>
        <w:t>приложение № 2</w:t>
      </w:r>
      <w:r w:rsidRPr="00747513">
        <w:rPr>
          <w:sz w:val="23"/>
          <w:szCs w:val="23"/>
        </w:rPr>
        <w:t xml:space="preserve"> к настоящему Договору) и Графиком выполнения работ (</w:t>
      </w:r>
      <w:r w:rsidRPr="00747513">
        <w:rPr>
          <w:color w:val="0000FF"/>
          <w:sz w:val="23"/>
          <w:szCs w:val="23"/>
        </w:rPr>
        <w:t>приложение № 3</w:t>
      </w:r>
      <w:r w:rsidRPr="00747513">
        <w:rPr>
          <w:sz w:val="23"/>
          <w:szCs w:val="23"/>
        </w:rPr>
        <w:t xml:space="preserve"> к настоящему Договору) и сдать результат работы Заказчику.</w:t>
      </w:r>
    </w:p>
    <w:p w:rsidR="004B2684" w:rsidRPr="00747513"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3"/>
          <w:szCs w:val="23"/>
        </w:rPr>
      </w:pPr>
      <w:r w:rsidRPr="00747513">
        <w:rPr>
          <w:sz w:val="23"/>
          <w:szCs w:val="23"/>
        </w:rPr>
        <w:t>Письменно с</w:t>
      </w:r>
      <w:r w:rsidR="00880075" w:rsidRPr="00747513">
        <w:rPr>
          <w:sz w:val="23"/>
          <w:szCs w:val="23"/>
        </w:rPr>
        <w:t xml:space="preserve">огласовывать с Заказчиком заключение Договоров с субподрядчиками и поставщиками - организациями выполняющими </w:t>
      </w:r>
      <w:r w:rsidR="00BD51C2" w:rsidRPr="00747513">
        <w:rPr>
          <w:sz w:val="23"/>
          <w:szCs w:val="23"/>
        </w:rPr>
        <w:t>поставку по договору.</w:t>
      </w:r>
    </w:p>
    <w:p w:rsidR="008A1677" w:rsidRPr="00747513" w:rsidRDefault="008A1677" w:rsidP="00B2378C">
      <w:pPr>
        <w:numPr>
          <w:ilvl w:val="1"/>
          <w:numId w:val="7"/>
        </w:numPr>
        <w:shd w:val="clear" w:color="auto" w:fill="FFFFFF"/>
        <w:tabs>
          <w:tab w:val="clear" w:pos="2130"/>
          <w:tab w:val="num" w:pos="0"/>
          <w:tab w:val="left" w:pos="709"/>
          <w:tab w:val="left" w:pos="1276"/>
          <w:tab w:val="left" w:pos="1418"/>
        </w:tabs>
        <w:ind w:left="0" w:firstLine="0"/>
        <w:jc w:val="both"/>
        <w:rPr>
          <w:i/>
          <w:sz w:val="23"/>
          <w:szCs w:val="23"/>
        </w:rPr>
      </w:pPr>
      <w:r w:rsidRPr="00747513">
        <w:rPr>
          <w:sz w:val="23"/>
          <w:szCs w:val="23"/>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747513">
        <w:rPr>
          <w:sz w:val="23"/>
          <w:szCs w:val="23"/>
        </w:rPr>
        <w:t>м-</w:t>
      </w:r>
      <w:proofErr w:type="gramEnd"/>
      <w:r w:rsidRPr="00747513">
        <w:rPr>
          <w:sz w:val="23"/>
          <w:szCs w:val="23"/>
        </w:rPr>
        <w:t xml:space="preserve"> однодневок», по форме согласно </w:t>
      </w:r>
      <w:r w:rsidRPr="00747513">
        <w:rPr>
          <w:color w:val="0066FF"/>
          <w:sz w:val="23"/>
          <w:szCs w:val="23"/>
        </w:rPr>
        <w:t>приложению №</w:t>
      </w:r>
      <w:r w:rsidR="00DD4CC9" w:rsidRPr="00747513">
        <w:rPr>
          <w:color w:val="0066FF"/>
          <w:sz w:val="23"/>
          <w:szCs w:val="23"/>
        </w:rPr>
        <w:t>5</w:t>
      </w:r>
      <w:r w:rsidRPr="00747513">
        <w:rPr>
          <w:color w:val="0066FF"/>
          <w:sz w:val="23"/>
          <w:szCs w:val="23"/>
        </w:rPr>
        <w:t xml:space="preserve"> </w:t>
      </w:r>
      <w:r w:rsidRPr="00747513">
        <w:rPr>
          <w:sz w:val="23"/>
          <w:szCs w:val="23"/>
        </w:rPr>
        <w:t>к договору</w:t>
      </w:r>
      <w:r w:rsidR="00DD4CC9" w:rsidRPr="00747513">
        <w:rPr>
          <w:sz w:val="23"/>
          <w:szCs w:val="23"/>
        </w:rPr>
        <w:t>.</w:t>
      </w:r>
    </w:p>
    <w:p w:rsidR="004B2684" w:rsidRPr="0074751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3"/>
          <w:szCs w:val="23"/>
        </w:rPr>
      </w:pPr>
      <w:r w:rsidRPr="00747513">
        <w:rPr>
          <w:sz w:val="23"/>
          <w:szCs w:val="23"/>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74751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3"/>
          <w:szCs w:val="23"/>
        </w:rPr>
      </w:pPr>
      <w:r w:rsidRPr="00747513">
        <w:rPr>
          <w:sz w:val="23"/>
          <w:szCs w:val="23"/>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74751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3"/>
          <w:szCs w:val="23"/>
        </w:rPr>
      </w:pPr>
      <w:r w:rsidRPr="00747513">
        <w:rPr>
          <w:sz w:val="23"/>
          <w:szCs w:val="23"/>
        </w:rPr>
        <w:t>Вывезти в недельный срок со дня подписания акта ввода в эксплуатацию за пределы строительной площадки свои машины, оборудование, материалы</w:t>
      </w:r>
      <w:r w:rsidR="00970BC1" w:rsidRPr="00747513">
        <w:rPr>
          <w:sz w:val="23"/>
          <w:szCs w:val="23"/>
        </w:rPr>
        <w:t xml:space="preserve"> </w:t>
      </w:r>
      <w:r w:rsidRPr="00747513">
        <w:rPr>
          <w:sz w:val="23"/>
          <w:szCs w:val="23"/>
        </w:rPr>
        <w:t>и другое имущество.</w:t>
      </w:r>
    </w:p>
    <w:p w:rsidR="004B2684" w:rsidRPr="0074751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3"/>
          <w:szCs w:val="23"/>
        </w:rPr>
      </w:pPr>
      <w:r w:rsidRPr="00747513">
        <w:rPr>
          <w:sz w:val="23"/>
          <w:szCs w:val="23"/>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563B1" w:rsidRPr="00747513" w:rsidRDefault="003563B1" w:rsidP="00B2378C">
      <w:pPr>
        <w:numPr>
          <w:ilvl w:val="1"/>
          <w:numId w:val="7"/>
        </w:numPr>
        <w:shd w:val="clear" w:color="auto" w:fill="FFFFFF"/>
        <w:tabs>
          <w:tab w:val="clear" w:pos="2130"/>
          <w:tab w:val="left" w:pos="709"/>
          <w:tab w:val="left" w:pos="851"/>
          <w:tab w:val="left" w:pos="1276"/>
          <w:tab w:val="left" w:pos="1418"/>
        </w:tabs>
        <w:ind w:left="0" w:firstLine="0"/>
        <w:jc w:val="both"/>
        <w:rPr>
          <w:sz w:val="23"/>
          <w:szCs w:val="23"/>
        </w:rPr>
      </w:pPr>
      <w:r w:rsidRPr="00747513">
        <w:rPr>
          <w:sz w:val="23"/>
          <w:szCs w:val="23"/>
        </w:rPr>
        <w:t xml:space="preserve">Передать Заказчику в соответствии с требованиями </w:t>
      </w:r>
      <w:proofErr w:type="spellStart"/>
      <w:r w:rsidRPr="00747513">
        <w:rPr>
          <w:sz w:val="23"/>
          <w:szCs w:val="23"/>
        </w:rPr>
        <w:t>п.п</w:t>
      </w:r>
      <w:proofErr w:type="spellEnd"/>
      <w:r w:rsidRPr="00747513">
        <w:rPr>
          <w:sz w:val="23"/>
          <w:szCs w:val="23"/>
        </w:rPr>
        <w:t xml:space="preserve">. 3.5, 3.6 СНиП 3.01.04-87 «Приемка в эксплуатацию законченных строительством объектов. Основные положения», СНИП 12-01-2004 </w:t>
      </w:r>
      <w:r w:rsidRPr="00747513">
        <w:rPr>
          <w:sz w:val="23"/>
          <w:szCs w:val="23"/>
        </w:rPr>
        <w:lastRenderedPageBreak/>
        <w:t>«Организация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747513" w:rsidRDefault="003563B1" w:rsidP="00B2378C">
      <w:pPr>
        <w:numPr>
          <w:ilvl w:val="0"/>
          <w:numId w:val="28"/>
        </w:numPr>
        <w:shd w:val="clear" w:color="auto" w:fill="FFFFFF"/>
        <w:tabs>
          <w:tab w:val="left" w:pos="426"/>
          <w:tab w:val="left" w:pos="709"/>
          <w:tab w:val="left" w:pos="1276"/>
          <w:tab w:val="left" w:pos="1418"/>
        </w:tabs>
        <w:ind w:left="0" w:firstLine="0"/>
        <w:jc w:val="both"/>
        <w:rPr>
          <w:sz w:val="23"/>
          <w:szCs w:val="23"/>
        </w:rPr>
      </w:pPr>
      <w:proofErr w:type="gramStart"/>
      <w:r w:rsidRPr="00747513">
        <w:rPr>
          <w:sz w:val="23"/>
          <w:szCs w:val="23"/>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3563B1" w:rsidRPr="00747513" w:rsidRDefault="003563B1" w:rsidP="00B2378C">
      <w:pPr>
        <w:numPr>
          <w:ilvl w:val="0"/>
          <w:numId w:val="28"/>
        </w:numPr>
        <w:shd w:val="clear" w:color="auto" w:fill="FFFFFF"/>
        <w:tabs>
          <w:tab w:val="left" w:pos="426"/>
          <w:tab w:val="left" w:pos="709"/>
          <w:tab w:val="left" w:pos="1276"/>
          <w:tab w:val="left" w:pos="1418"/>
        </w:tabs>
        <w:ind w:left="0" w:firstLine="0"/>
        <w:jc w:val="both"/>
        <w:rPr>
          <w:sz w:val="23"/>
          <w:szCs w:val="23"/>
        </w:rPr>
      </w:pPr>
      <w:r w:rsidRPr="00747513">
        <w:rPr>
          <w:sz w:val="23"/>
          <w:szCs w:val="23"/>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747513" w:rsidRDefault="003563B1" w:rsidP="00B2378C">
      <w:pPr>
        <w:numPr>
          <w:ilvl w:val="0"/>
          <w:numId w:val="28"/>
        </w:numPr>
        <w:shd w:val="clear" w:color="auto" w:fill="FFFFFF"/>
        <w:tabs>
          <w:tab w:val="left" w:pos="426"/>
          <w:tab w:val="left" w:pos="709"/>
          <w:tab w:val="left" w:pos="1276"/>
          <w:tab w:val="left" w:pos="1418"/>
        </w:tabs>
        <w:ind w:left="0" w:firstLine="0"/>
        <w:jc w:val="both"/>
        <w:rPr>
          <w:sz w:val="23"/>
          <w:szCs w:val="23"/>
        </w:rPr>
      </w:pPr>
      <w:r w:rsidRPr="00747513">
        <w:rPr>
          <w:sz w:val="23"/>
          <w:szCs w:val="23"/>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747513" w:rsidRDefault="003563B1" w:rsidP="00B2378C">
      <w:pPr>
        <w:numPr>
          <w:ilvl w:val="0"/>
          <w:numId w:val="28"/>
        </w:numPr>
        <w:shd w:val="clear" w:color="auto" w:fill="FFFFFF"/>
        <w:tabs>
          <w:tab w:val="left" w:pos="426"/>
          <w:tab w:val="left" w:pos="709"/>
          <w:tab w:val="left" w:pos="1276"/>
          <w:tab w:val="left" w:pos="1418"/>
        </w:tabs>
        <w:ind w:left="0" w:firstLine="0"/>
        <w:jc w:val="both"/>
        <w:rPr>
          <w:sz w:val="23"/>
          <w:szCs w:val="23"/>
        </w:rPr>
      </w:pPr>
      <w:r w:rsidRPr="00747513">
        <w:rPr>
          <w:sz w:val="23"/>
          <w:szCs w:val="23"/>
        </w:rPr>
        <w:t>акты об освидетельствовании скрытых работ и акты о промежуточной приемке отдельных ответственных конструкций….;</w:t>
      </w:r>
    </w:p>
    <w:p w:rsidR="003563B1" w:rsidRPr="00747513" w:rsidRDefault="003563B1" w:rsidP="00B2378C">
      <w:pPr>
        <w:numPr>
          <w:ilvl w:val="0"/>
          <w:numId w:val="28"/>
        </w:numPr>
        <w:shd w:val="clear" w:color="auto" w:fill="FFFFFF"/>
        <w:tabs>
          <w:tab w:val="left" w:pos="426"/>
          <w:tab w:val="left" w:pos="709"/>
          <w:tab w:val="left" w:pos="1276"/>
          <w:tab w:val="left" w:pos="1418"/>
        </w:tabs>
        <w:ind w:left="0" w:firstLine="0"/>
        <w:jc w:val="both"/>
        <w:rPr>
          <w:sz w:val="23"/>
          <w:szCs w:val="23"/>
        </w:rPr>
      </w:pPr>
      <w:r w:rsidRPr="00747513">
        <w:rPr>
          <w:sz w:val="23"/>
          <w:szCs w:val="23"/>
        </w:rPr>
        <w:t>акты об индивидуальных испытаниях смонтированного оборудования….;</w:t>
      </w:r>
    </w:p>
    <w:p w:rsidR="003563B1" w:rsidRPr="00747513" w:rsidRDefault="003563B1" w:rsidP="00B2378C">
      <w:pPr>
        <w:numPr>
          <w:ilvl w:val="0"/>
          <w:numId w:val="28"/>
        </w:numPr>
        <w:shd w:val="clear" w:color="auto" w:fill="FFFFFF"/>
        <w:tabs>
          <w:tab w:val="left" w:pos="426"/>
          <w:tab w:val="left" w:pos="709"/>
          <w:tab w:val="left" w:pos="1276"/>
          <w:tab w:val="left" w:pos="1418"/>
        </w:tabs>
        <w:ind w:left="0" w:firstLine="0"/>
        <w:jc w:val="both"/>
        <w:rPr>
          <w:sz w:val="23"/>
          <w:szCs w:val="23"/>
        </w:rPr>
      </w:pPr>
      <w:r w:rsidRPr="00747513">
        <w:rPr>
          <w:sz w:val="23"/>
          <w:szCs w:val="23"/>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747513" w:rsidRDefault="003563B1" w:rsidP="00B2378C">
      <w:pPr>
        <w:shd w:val="clear" w:color="auto" w:fill="FFFFFF"/>
        <w:tabs>
          <w:tab w:val="left" w:pos="709"/>
          <w:tab w:val="left" w:pos="851"/>
          <w:tab w:val="left" w:pos="1276"/>
          <w:tab w:val="left" w:pos="1418"/>
        </w:tabs>
        <w:jc w:val="both"/>
        <w:rPr>
          <w:sz w:val="23"/>
          <w:szCs w:val="23"/>
        </w:rPr>
      </w:pPr>
      <w:r w:rsidRPr="00747513">
        <w:rPr>
          <w:sz w:val="23"/>
          <w:szCs w:val="23"/>
        </w:rPr>
        <w:t xml:space="preserve">Всю исполнительную документацию, касающуюся эксплуатации и использования объекта в срок, не позднее </w:t>
      </w:r>
      <w:r w:rsidR="00EF4B61" w:rsidRPr="00747513">
        <w:rPr>
          <w:color w:val="0066FF"/>
          <w:sz w:val="23"/>
          <w:szCs w:val="23"/>
          <w:u w:val="single"/>
        </w:rPr>
        <w:t>10 марта 2013</w:t>
      </w:r>
      <w:r w:rsidRPr="00747513">
        <w:rPr>
          <w:color w:val="0066FF"/>
          <w:sz w:val="23"/>
          <w:szCs w:val="23"/>
          <w:u w:val="single"/>
        </w:rPr>
        <w:t>г.</w:t>
      </w:r>
      <w:r w:rsidRPr="00747513">
        <w:rPr>
          <w:color w:val="0066FF"/>
          <w:sz w:val="23"/>
          <w:szCs w:val="23"/>
        </w:rPr>
        <w:t xml:space="preserve"> </w:t>
      </w:r>
    </w:p>
    <w:p w:rsidR="006C6D8A" w:rsidRPr="0074751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3"/>
          <w:szCs w:val="23"/>
        </w:rPr>
      </w:pPr>
      <w:r w:rsidRPr="00747513">
        <w:rPr>
          <w:sz w:val="23"/>
          <w:szCs w:val="23"/>
        </w:rPr>
        <w:t>Незамедлительно известить Заказчика и до получения от него указаний приостановить работы при обнаружении:</w:t>
      </w:r>
      <w:r w:rsidR="004B2684" w:rsidRPr="00747513">
        <w:rPr>
          <w:sz w:val="23"/>
          <w:szCs w:val="23"/>
        </w:rPr>
        <w:t xml:space="preserve">  </w:t>
      </w:r>
      <w:r w:rsidR="006C6D8A" w:rsidRPr="00747513">
        <w:rPr>
          <w:sz w:val="23"/>
          <w:szCs w:val="23"/>
        </w:rPr>
        <w:t xml:space="preserve">                                     </w:t>
      </w:r>
    </w:p>
    <w:p w:rsidR="00B2378C" w:rsidRPr="00747513" w:rsidRDefault="004B2684" w:rsidP="00B2378C">
      <w:pPr>
        <w:numPr>
          <w:ilvl w:val="0"/>
          <w:numId w:val="29"/>
        </w:numPr>
        <w:shd w:val="clear" w:color="auto" w:fill="FFFFFF"/>
        <w:tabs>
          <w:tab w:val="left" w:pos="426"/>
          <w:tab w:val="left" w:pos="709"/>
          <w:tab w:val="left" w:pos="1276"/>
          <w:tab w:val="left" w:pos="1418"/>
        </w:tabs>
        <w:ind w:left="0" w:firstLine="0"/>
        <w:jc w:val="both"/>
        <w:rPr>
          <w:sz w:val="23"/>
          <w:szCs w:val="23"/>
        </w:rPr>
      </w:pPr>
      <w:r w:rsidRPr="00747513">
        <w:rPr>
          <w:sz w:val="23"/>
          <w:szCs w:val="23"/>
        </w:rPr>
        <w:t>возможности неблагоприятных для Заказчика последствий выполнения его указаний о способе выполнения работы</w:t>
      </w:r>
      <w:r w:rsidR="006C6D8A" w:rsidRPr="00747513">
        <w:rPr>
          <w:sz w:val="23"/>
          <w:szCs w:val="23"/>
        </w:rPr>
        <w:t xml:space="preserve">;  </w:t>
      </w:r>
    </w:p>
    <w:p w:rsidR="00B2378C" w:rsidRPr="00747513" w:rsidRDefault="004B2684" w:rsidP="00B2378C">
      <w:pPr>
        <w:numPr>
          <w:ilvl w:val="0"/>
          <w:numId w:val="29"/>
        </w:numPr>
        <w:shd w:val="clear" w:color="auto" w:fill="FFFFFF"/>
        <w:tabs>
          <w:tab w:val="left" w:pos="426"/>
          <w:tab w:val="left" w:pos="709"/>
          <w:tab w:val="left" w:pos="1276"/>
          <w:tab w:val="left" w:pos="1418"/>
        </w:tabs>
        <w:ind w:left="0" w:firstLine="0"/>
        <w:jc w:val="both"/>
        <w:rPr>
          <w:sz w:val="23"/>
          <w:szCs w:val="23"/>
        </w:rPr>
      </w:pPr>
      <w:r w:rsidRPr="00747513">
        <w:rPr>
          <w:sz w:val="23"/>
          <w:szCs w:val="23"/>
        </w:rPr>
        <w:t>иных,</w:t>
      </w:r>
      <w:r w:rsidR="006C6D8A" w:rsidRPr="00747513">
        <w:rPr>
          <w:sz w:val="23"/>
          <w:szCs w:val="23"/>
        </w:rPr>
        <w:t xml:space="preserve"> </w:t>
      </w:r>
      <w:r w:rsidRPr="00747513">
        <w:rPr>
          <w:sz w:val="23"/>
          <w:szCs w:val="23"/>
        </w:rPr>
        <w:t xml:space="preserve"> независящих от Подрядчика обстоятельств, угрожающих годности или прочности результатов выполняемой работы;</w:t>
      </w:r>
    </w:p>
    <w:p w:rsidR="004B2684" w:rsidRPr="00747513" w:rsidRDefault="004B2684" w:rsidP="00B2378C">
      <w:pPr>
        <w:numPr>
          <w:ilvl w:val="0"/>
          <w:numId w:val="29"/>
        </w:numPr>
        <w:shd w:val="clear" w:color="auto" w:fill="FFFFFF"/>
        <w:tabs>
          <w:tab w:val="left" w:pos="426"/>
          <w:tab w:val="left" w:pos="709"/>
          <w:tab w:val="left" w:pos="1276"/>
          <w:tab w:val="left" w:pos="1418"/>
        </w:tabs>
        <w:ind w:left="0" w:firstLine="0"/>
        <w:jc w:val="both"/>
        <w:rPr>
          <w:sz w:val="23"/>
          <w:szCs w:val="23"/>
        </w:rPr>
      </w:pPr>
      <w:r w:rsidRPr="00747513">
        <w:rPr>
          <w:sz w:val="23"/>
          <w:szCs w:val="23"/>
        </w:rPr>
        <w:t>иных обстоятельств, способных повлечь за собой изменение сроков или стоимости выполняемых работ.</w:t>
      </w:r>
    </w:p>
    <w:p w:rsidR="006C6D8A" w:rsidRPr="00747513" w:rsidRDefault="007F1E23" w:rsidP="00B2378C">
      <w:pPr>
        <w:numPr>
          <w:ilvl w:val="1"/>
          <w:numId w:val="7"/>
        </w:numPr>
        <w:shd w:val="clear" w:color="auto" w:fill="FFFFFF"/>
        <w:tabs>
          <w:tab w:val="clear" w:pos="2130"/>
          <w:tab w:val="num" w:pos="0"/>
          <w:tab w:val="left" w:pos="709"/>
          <w:tab w:val="left" w:pos="1276"/>
          <w:tab w:val="left" w:pos="1418"/>
        </w:tabs>
        <w:ind w:left="0" w:firstLine="0"/>
        <w:jc w:val="both"/>
        <w:rPr>
          <w:sz w:val="23"/>
          <w:szCs w:val="23"/>
        </w:rPr>
      </w:pPr>
      <w:r w:rsidRPr="00747513">
        <w:rPr>
          <w:sz w:val="23"/>
          <w:szCs w:val="23"/>
        </w:rPr>
        <w:t>По письменным запросам Заказчика предоставлять информацию и обосновывающие документы не позднее 10 (десяти) дней со дня поступления запроса.</w:t>
      </w:r>
      <w:r w:rsidR="00880075" w:rsidRPr="00747513">
        <w:rPr>
          <w:sz w:val="23"/>
          <w:szCs w:val="23"/>
        </w:rPr>
        <w:t xml:space="preserve"> </w:t>
      </w:r>
    </w:p>
    <w:p w:rsidR="006C6D8A" w:rsidRPr="00747513" w:rsidRDefault="00880075" w:rsidP="00B2378C">
      <w:pPr>
        <w:numPr>
          <w:ilvl w:val="1"/>
          <w:numId w:val="7"/>
        </w:numPr>
        <w:shd w:val="clear" w:color="auto" w:fill="FFFFFF"/>
        <w:tabs>
          <w:tab w:val="clear" w:pos="2130"/>
          <w:tab w:val="num" w:pos="0"/>
          <w:tab w:val="left" w:pos="709"/>
          <w:tab w:val="left" w:pos="1276"/>
          <w:tab w:val="left" w:pos="1418"/>
        </w:tabs>
        <w:ind w:left="0" w:firstLine="0"/>
        <w:jc w:val="both"/>
        <w:rPr>
          <w:sz w:val="23"/>
          <w:szCs w:val="23"/>
        </w:rPr>
      </w:pPr>
      <w:r w:rsidRPr="00747513">
        <w:rPr>
          <w:sz w:val="23"/>
          <w:szCs w:val="23"/>
        </w:rPr>
        <w:t>Выполнить в полном объеме все свои обязательства, предусмотренные в других разделах настоящего Договора.</w:t>
      </w:r>
    </w:p>
    <w:p w:rsidR="006C6D8A" w:rsidRPr="00747513" w:rsidRDefault="00C30076" w:rsidP="00B2378C">
      <w:pPr>
        <w:numPr>
          <w:ilvl w:val="1"/>
          <w:numId w:val="7"/>
        </w:numPr>
        <w:shd w:val="clear" w:color="auto" w:fill="FFFFFF"/>
        <w:tabs>
          <w:tab w:val="clear" w:pos="2130"/>
          <w:tab w:val="num" w:pos="0"/>
          <w:tab w:val="left" w:pos="709"/>
          <w:tab w:val="left" w:pos="1276"/>
          <w:tab w:val="left" w:pos="1418"/>
        </w:tabs>
        <w:ind w:left="0" w:firstLine="0"/>
        <w:jc w:val="both"/>
        <w:rPr>
          <w:sz w:val="23"/>
          <w:szCs w:val="23"/>
        </w:rPr>
      </w:pPr>
      <w:r w:rsidRPr="00747513">
        <w:rPr>
          <w:sz w:val="23"/>
          <w:szCs w:val="23"/>
        </w:rPr>
        <w:t>Перед началом работ, в случае необходимости,  обеспечить п</w:t>
      </w:r>
      <w:r w:rsidR="00560CA4" w:rsidRPr="00747513">
        <w:rPr>
          <w:sz w:val="23"/>
          <w:szCs w:val="23"/>
        </w:rPr>
        <w:t xml:space="preserve">олучение необходимых разрешений </w:t>
      </w:r>
      <w:r w:rsidRPr="00747513">
        <w:rPr>
          <w:sz w:val="23"/>
          <w:szCs w:val="23"/>
        </w:rPr>
        <w:t xml:space="preserve">на использование прилегающей к строительной площадке территории для целей выполнения работ.  </w:t>
      </w:r>
    </w:p>
    <w:p w:rsidR="007F57AC" w:rsidRPr="00747513" w:rsidRDefault="007F57AC" w:rsidP="00B2378C">
      <w:pPr>
        <w:numPr>
          <w:ilvl w:val="1"/>
          <w:numId w:val="7"/>
        </w:numPr>
        <w:shd w:val="clear" w:color="auto" w:fill="FFFFFF"/>
        <w:tabs>
          <w:tab w:val="clear" w:pos="2130"/>
          <w:tab w:val="num" w:pos="0"/>
          <w:tab w:val="left" w:pos="709"/>
          <w:tab w:val="left" w:pos="1276"/>
          <w:tab w:val="left" w:pos="1418"/>
        </w:tabs>
        <w:ind w:left="0" w:firstLine="0"/>
        <w:jc w:val="both"/>
        <w:rPr>
          <w:sz w:val="23"/>
          <w:szCs w:val="23"/>
        </w:rPr>
      </w:pPr>
      <w:r w:rsidRPr="00747513">
        <w:rPr>
          <w:sz w:val="23"/>
          <w:szCs w:val="23"/>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747513" w:rsidRDefault="00EF4B61" w:rsidP="00B2378C">
      <w:pPr>
        <w:numPr>
          <w:ilvl w:val="1"/>
          <w:numId w:val="7"/>
        </w:numPr>
        <w:tabs>
          <w:tab w:val="clear" w:pos="2130"/>
          <w:tab w:val="num" w:pos="0"/>
          <w:tab w:val="left" w:pos="709"/>
          <w:tab w:val="left" w:pos="1276"/>
          <w:tab w:val="left" w:pos="1418"/>
        </w:tabs>
        <w:ind w:left="0" w:firstLine="0"/>
        <w:jc w:val="both"/>
        <w:rPr>
          <w:sz w:val="23"/>
          <w:szCs w:val="23"/>
        </w:rPr>
      </w:pPr>
      <w:r w:rsidRPr="00747513">
        <w:rPr>
          <w:sz w:val="23"/>
          <w:szCs w:val="23"/>
        </w:rPr>
        <w:t xml:space="preserve">Не позднее 5 (пяти) календарных дней с момента заключения Договора Подрядчик обязан предоставить Заказчику информацию (по форме, указанной в </w:t>
      </w:r>
      <w:r w:rsidRPr="00747513">
        <w:rPr>
          <w:color w:val="0000FF"/>
          <w:sz w:val="23"/>
          <w:szCs w:val="23"/>
        </w:rPr>
        <w:t>приложении № 4</w:t>
      </w:r>
      <w:r w:rsidRPr="00747513">
        <w:rPr>
          <w:sz w:val="23"/>
          <w:szCs w:val="23"/>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7F57AC" w:rsidRPr="00747513" w:rsidRDefault="007F57AC" w:rsidP="00B2378C">
      <w:pPr>
        <w:widowControl w:val="0"/>
        <w:shd w:val="clear" w:color="auto" w:fill="FFFFFF"/>
        <w:tabs>
          <w:tab w:val="left" w:pos="709"/>
          <w:tab w:val="left" w:pos="1276"/>
          <w:tab w:val="left" w:pos="1418"/>
        </w:tabs>
        <w:jc w:val="both"/>
        <w:rPr>
          <w:sz w:val="23"/>
          <w:szCs w:val="23"/>
        </w:rPr>
      </w:pPr>
    </w:p>
    <w:p w:rsidR="00880075" w:rsidRPr="00747513" w:rsidRDefault="00880075" w:rsidP="00B2378C">
      <w:pPr>
        <w:numPr>
          <w:ilvl w:val="0"/>
          <w:numId w:val="1"/>
        </w:numPr>
        <w:shd w:val="clear" w:color="auto" w:fill="FFFFFF"/>
        <w:tabs>
          <w:tab w:val="left" w:pos="709"/>
          <w:tab w:val="left" w:pos="1276"/>
          <w:tab w:val="left" w:pos="1418"/>
        </w:tabs>
        <w:ind w:left="0" w:firstLine="0"/>
        <w:jc w:val="center"/>
        <w:rPr>
          <w:b/>
          <w:bCs/>
          <w:sz w:val="23"/>
          <w:szCs w:val="23"/>
        </w:rPr>
      </w:pPr>
      <w:r w:rsidRPr="00747513">
        <w:rPr>
          <w:b/>
          <w:bCs/>
          <w:sz w:val="23"/>
          <w:szCs w:val="23"/>
        </w:rPr>
        <w:t>Обязательства Заказчика</w:t>
      </w:r>
    </w:p>
    <w:p w:rsidR="000F598A" w:rsidRPr="00747513" w:rsidRDefault="000F598A" w:rsidP="00B2378C">
      <w:pPr>
        <w:widowControl w:val="0"/>
        <w:shd w:val="clear" w:color="auto" w:fill="FFFFFF"/>
        <w:tabs>
          <w:tab w:val="left" w:pos="709"/>
          <w:tab w:val="left" w:pos="1276"/>
          <w:tab w:val="left" w:pos="1418"/>
        </w:tabs>
        <w:jc w:val="both"/>
        <w:rPr>
          <w:iCs/>
          <w:sz w:val="23"/>
          <w:szCs w:val="23"/>
        </w:rPr>
      </w:pPr>
      <w:r w:rsidRPr="00747513">
        <w:rPr>
          <w:iCs/>
          <w:sz w:val="23"/>
          <w:szCs w:val="23"/>
        </w:rPr>
        <w:t>Для реализации настоящего Договора Заказчик принимает на себя обязательства:</w:t>
      </w:r>
    </w:p>
    <w:p w:rsidR="00BE70ED" w:rsidRPr="00747513" w:rsidRDefault="001B7D1A" w:rsidP="00B2378C">
      <w:pPr>
        <w:numPr>
          <w:ilvl w:val="1"/>
          <w:numId w:val="1"/>
        </w:numPr>
        <w:shd w:val="clear" w:color="auto" w:fill="FFFFFF"/>
        <w:tabs>
          <w:tab w:val="clear" w:pos="720"/>
          <w:tab w:val="num" w:pos="0"/>
          <w:tab w:val="left" w:pos="709"/>
          <w:tab w:val="left" w:pos="1276"/>
          <w:tab w:val="left" w:pos="1418"/>
        </w:tabs>
        <w:ind w:left="0" w:firstLine="0"/>
        <w:jc w:val="both"/>
        <w:rPr>
          <w:b/>
          <w:bCs/>
          <w:sz w:val="23"/>
          <w:szCs w:val="23"/>
        </w:rPr>
      </w:pPr>
      <w:r w:rsidRPr="00747513">
        <w:rPr>
          <w:iCs/>
          <w:sz w:val="23"/>
          <w:szCs w:val="23"/>
        </w:rPr>
        <w:t>Передать Подрядчику в течение 10 (десяти) дней с момента подписания договора по акту</w:t>
      </w:r>
      <w:r w:rsidR="00BE70ED" w:rsidRPr="00747513">
        <w:rPr>
          <w:iCs/>
          <w:sz w:val="23"/>
          <w:szCs w:val="23"/>
        </w:rPr>
        <w:t xml:space="preserve"> </w:t>
      </w:r>
      <w:r w:rsidRPr="00747513">
        <w:rPr>
          <w:iCs/>
          <w:sz w:val="23"/>
          <w:szCs w:val="23"/>
        </w:rPr>
        <w:t>на период выполнения работ</w:t>
      </w:r>
      <w:r w:rsidR="00BE70ED" w:rsidRPr="00747513">
        <w:rPr>
          <w:iCs/>
          <w:sz w:val="23"/>
          <w:szCs w:val="23"/>
        </w:rPr>
        <w:t xml:space="preserve"> строительную площадку, пригодную для осуществления таких работ</w:t>
      </w:r>
      <w:r w:rsidR="000F598A" w:rsidRPr="00747513">
        <w:rPr>
          <w:iCs/>
          <w:sz w:val="23"/>
          <w:szCs w:val="23"/>
        </w:rPr>
        <w:t>.</w:t>
      </w:r>
    </w:p>
    <w:p w:rsidR="000F598A" w:rsidRPr="00747513"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3"/>
          <w:szCs w:val="23"/>
        </w:rPr>
      </w:pPr>
      <w:r w:rsidRPr="00747513">
        <w:rPr>
          <w:iCs/>
          <w:sz w:val="23"/>
          <w:szCs w:val="23"/>
        </w:rPr>
        <w:t xml:space="preserve">Перед началом работ обеспечить получение </w:t>
      </w:r>
      <w:r w:rsidR="00402D92" w:rsidRPr="00747513">
        <w:rPr>
          <w:iCs/>
          <w:sz w:val="23"/>
          <w:szCs w:val="23"/>
        </w:rPr>
        <w:t>всех необходимых согласований.</w:t>
      </w:r>
    </w:p>
    <w:p w:rsidR="000F598A" w:rsidRPr="00747513"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3"/>
          <w:szCs w:val="23"/>
        </w:rPr>
      </w:pPr>
      <w:r w:rsidRPr="00747513">
        <w:rPr>
          <w:sz w:val="23"/>
          <w:szCs w:val="23"/>
        </w:rPr>
        <w:lastRenderedPageBreak/>
        <w:t xml:space="preserve">Производить приемку и оплату работ, выполненных Подрядчиком, в порядке, предусмотренном в разделах </w:t>
      </w:r>
      <w:r w:rsidR="00775F6E" w:rsidRPr="00747513">
        <w:rPr>
          <w:sz w:val="23"/>
          <w:szCs w:val="23"/>
        </w:rPr>
        <w:t>6</w:t>
      </w:r>
      <w:r w:rsidR="000E054F" w:rsidRPr="00747513">
        <w:rPr>
          <w:sz w:val="23"/>
          <w:szCs w:val="23"/>
        </w:rPr>
        <w:t xml:space="preserve"> и</w:t>
      </w:r>
      <w:r w:rsidRPr="00747513">
        <w:rPr>
          <w:sz w:val="23"/>
          <w:szCs w:val="23"/>
        </w:rPr>
        <w:t xml:space="preserve"> 1</w:t>
      </w:r>
      <w:r w:rsidR="00775F6E" w:rsidRPr="00747513">
        <w:rPr>
          <w:sz w:val="23"/>
          <w:szCs w:val="23"/>
        </w:rPr>
        <w:t>0</w:t>
      </w:r>
      <w:r w:rsidRPr="00747513">
        <w:rPr>
          <w:sz w:val="23"/>
          <w:szCs w:val="23"/>
        </w:rPr>
        <w:t xml:space="preserve"> настоящего Договора.</w:t>
      </w:r>
    </w:p>
    <w:p w:rsidR="000F598A" w:rsidRPr="00747513"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3"/>
          <w:szCs w:val="23"/>
        </w:rPr>
      </w:pPr>
      <w:r w:rsidRPr="00747513">
        <w:rPr>
          <w:sz w:val="23"/>
          <w:szCs w:val="23"/>
        </w:rPr>
        <w:t xml:space="preserve"> Осуществлять технический надзор за выполнением работ по настоящему Договору. </w:t>
      </w:r>
      <w:r w:rsidR="007F1E23" w:rsidRPr="00747513">
        <w:rPr>
          <w:sz w:val="23"/>
          <w:szCs w:val="23"/>
        </w:rPr>
        <w:t>В случае обнаружения о</w:t>
      </w:r>
      <w:r w:rsidR="007F1E23" w:rsidRPr="00747513">
        <w:rPr>
          <w:bCs/>
          <w:sz w:val="23"/>
          <w:szCs w:val="23"/>
        </w:rPr>
        <w:t xml:space="preserve">тступлений  </w:t>
      </w:r>
      <w:r w:rsidR="007F1E23" w:rsidRPr="00747513">
        <w:rPr>
          <w:sz w:val="23"/>
          <w:szCs w:val="23"/>
        </w:rPr>
        <w:t xml:space="preserve">от </w:t>
      </w:r>
      <w:r w:rsidR="007F1E23" w:rsidRPr="00747513">
        <w:rPr>
          <w:bCs/>
          <w:sz w:val="23"/>
          <w:szCs w:val="23"/>
        </w:rPr>
        <w:t xml:space="preserve">условий </w:t>
      </w:r>
      <w:r w:rsidR="007F1E23" w:rsidRPr="00747513">
        <w:rPr>
          <w:sz w:val="23"/>
          <w:szCs w:val="23"/>
        </w:rPr>
        <w:t xml:space="preserve">договора, </w:t>
      </w:r>
      <w:r w:rsidR="007F1E23" w:rsidRPr="00747513">
        <w:rPr>
          <w:bCs/>
          <w:sz w:val="23"/>
          <w:szCs w:val="23"/>
        </w:rPr>
        <w:t xml:space="preserve">которые </w:t>
      </w:r>
      <w:r w:rsidR="007F1E23" w:rsidRPr="00747513">
        <w:rPr>
          <w:sz w:val="23"/>
          <w:szCs w:val="23"/>
        </w:rPr>
        <w:t xml:space="preserve">могут ухудшить </w:t>
      </w:r>
      <w:r w:rsidR="007F1E23" w:rsidRPr="00747513">
        <w:rPr>
          <w:bCs/>
          <w:sz w:val="23"/>
          <w:szCs w:val="23"/>
        </w:rPr>
        <w:t xml:space="preserve">качество работ, </w:t>
      </w:r>
      <w:r w:rsidR="007F1E23" w:rsidRPr="00747513">
        <w:rPr>
          <w:sz w:val="23"/>
          <w:szCs w:val="23"/>
        </w:rPr>
        <w:t xml:space="preserve">или иных недостатков, Заказчик в течение 7 дней </w:t>
      </w:r>
      <w:r w:rsidR="007F1E23" w:rsidRPr="00747513">
        <w:rPr>
          <w:bCs/>
          <w:sz w:val="23"/>
          <w:szCs w:val="23"/>
        </w:rPr>
        <w:t xml:space="preserve">в </w:t>
      </w:r>
      <w:r w:rsidR="007F1E23" w:rsidRPr="00747513">
        <w:rPr>
          <w:sz w:val="23"/>
          <w:szCs w:val="23"/>
        </w:rPr>
        <w:t>письменной форме информирует об этом подрядчика.</w:t>
      </w:r>
      <w:r w:rsidR="007F1E23" w:rsidRPr="00747513">
        <w:rPr>
          <w:color w:val="FF0000"/>
          <w:sz w:val="23"/>
          <w:szCs w:val="23"/>
        </w:rPr>
        <w:t xml:space="preserve"> </w:t>
      </w:r>
    </w:p>
    <w:p w:rsidR="00880075" w:rsidRPr="00747513" w:rsidRDefault="00880075" w:rsidP="00B2378C">
      <w:pPr>
        <w:numPr>
          <w:ilvl w:val="1"/>
          <w:numId w:val="1"/>
        </w:numPr>
        <w:shd w:val="clear" w:color="auto" w:fill="FFFFFF"/>
        <w:tabs>
          <w:tab w:val="clear" w:pos="720"/>
          <w:tab w:val="num" w:pos="0"/>
          <w:tab w:val="left" w:pos="709"/>
          <w:tab w:val="left" w:pos="1276"/>
          <w:tab w:val="left" w:pos="1418"/>
        </w:tabs>
        <w:ind w:left="0" w:firstLine="0"/>
        <w:jc w:val="both"/>
        <w:rPr>
          <w:b/>
          <w:bCs/>
          <w:sz w:val="23"/>
          <w:szCs w:val="23"/>
        </w:rPr>
      </w:pPr>
      <w:r w:rsidRPr="00747513">
        <w:rPr>
          <w:sz w:val="23"/>
          <w:szCs w:val="23"/>
        </w:rPr>
        <w:t>Выполнить в полном объеме все свои обязательства, предусмотренные в других разделах настоящего Договора.</w:t>
      </w:r>
    </w:p>
    <w:p w:rsidR="00880075" w:rsidRPr="00747513" w:rsidRDefault="00880075" w:rsidP="00B2378C">
      <w:pPr>
        <w:shd w:val="clear" w:color="auto" w:fill="FFFFFF"/>
        <w:tabs>
          <w:tab w:val="left" w:pos="709"/>
          <w:tab w:val="left" w:pos="1195"/>
          <w:tab w:val="left" w:pos="1276"/>
          <w:tab w:val="left" w:pos="1418"/>
        </w:tabs>
        <w:jc w:val="both"/>
        <w:rPr>
          <w:sz w:val="23"/>
          <w:szCs w:val="23"/>
        </w:rPr>
      </w:pPr>
    </w:p>
    <w:p w:rsidR="00880075" w:rsidRPr="00747513" w:rsidRDefault="00880075" w:rsidP="00B2378C">
      <w:pPr>
        <w:numPr>
          <w:ilvl w:val="0"/>
          <w:numId w:val="1"/>
        </w:numPr>
        <w:shd w:val="clear" w:color="auto" w:fill="FFFFFF"/>
        <w:tabs>
          <w:tab w:val="left" w:pos="709"/>
          <w:tab w:val="left" w:pos="1276"/>
          <w:tab w:val="left" w:pos="1418"/>
        </w:tabs>
        <w:ind w:left="0" w:firstLine="0"/>
        <w:jc w:val="center"/>
        <w:rPr>
          <w:b/>
          <w:bCs/>
          <w:sz w:val="23"/>
          <w:szCs w:val="23"/>
        </w:rPr>
      </w:pPr>
      <w:r w:rsidRPr="00747513">
        <w:rPr>
          <w:b/>
          <w:bCs/>
          <w:sz w:val="23"/>
          <w:szCs w:val="23"/>
        </w:rPr>
        <w:t>Цена Договора</w:t>
      </w:r>
    </w:p>
    <w:p w:rsidR="00402D92" w:rsidRPr="00747513" w:rsidRDefault="00402D92" w:rsidP="0069224A">
      <w:pPr>
        <w:numPr>
          <w:ilvl w:val="1"/>
          <w:numId w:val="1"/>
        </w:numPr>
        <w:shd w:val="clear" w:color="auto" w:fill="FFFFFF"/>
        <w:tabs>
          <w:tab w:val="clear" w:pos="720"/>
          <w:tab w:val="num" w:pos="0"/>
        </w:tabs>
        <w:ind w:left="0" w:firstLine="0"/>
        <w:jc w:val="both"/>
        <w:rPr>
          <w:b/>
          <w:bCs/>
          <w:sz w:val="23"/>
          <w:szCs w:val="23"/>
        </w:rPr>
      </w:pPr>
      <w:r w:rsidRPr="00747513">
        <w:rPr>
          <w:sz w:val="23"/>
          <w:szCs w:val="23"/>
        </w:rPr>
        <w:t>Цена Договора определяется Сводной таблицей стоимости работ (</w:t>
      </w:r>
      <w:r w:rsidRPr="00747513">
        <w:rPr>
          <w:color w:val="0000FF"/>
          <w:sz w:val="23"/>
          <w:szCs w:val="23"/>
        </w:rPr>
        <w:t>приложение № 2</w:t>
      </w:r>
      <w:r w:rsidRPr="00747513">
        <w:rPr>
          <w:sz w:val="23"/>
          <w:szCs w:val="23"/>
        </w:rPr>
        <w:t xml:space="preserve"> к настоящему договору), которая составляет</w:t>
      </w:r>
      <w:proofErr w:type="gramStart"/>
      <w:r w:rsidRPr="00747513">
        <w:rPr>
          <w:sz w:val="23"/>
          <w:szCs w:val="23"/>
        </w:rPr>
        <w:t xml:space="preserve"> </w:t>
      </w:r>
      <w:r w:rsidRPr="00747513">
        <w:rPr>
          <w:color w:val="0000FF"/>
          <w:sz w:val="23"/>
          <w:szCs w:val="23"/>
        </w:rPr>
        <w:t xml:space="preserve">_____________ (________________________) </w:t>
      </w:r>
      <w:proofErr w:type="gramEnd"/>
      <w:r w:rsidRPr="00747513">
        <w:rPr>
          <w:color w:val="0000FF"/>
          <w:sz w:val="23"/>
          <w:szCs w:val="23"/>
        </w:rPr>
        <w:t>рублей</w:t>
      </w:r>
      <w:r w:rsidRPr="00747513">
        <w:rPr>
          <w:sz w:val="23"/>
          <w:szCs w:val="23"/>
        </w:rPr>
        <w:t xml:space="preserve">, кроме того НДС составляет </w:t>
      </w:r>
      <w:r w:rsidRPr="00747513">
        <w:rPr>
          <w:color w:val="0000FF"/>
          <w:sz w:val="23"/>
          <w:szCs w:val="23"/>
        </w:rPr>
        <w:t>____________ (_________________________________) рублей</w:t>
      </w:r>
      <w:r w:rsidRPr="00747513">
        <w:rPr>
          <w:sz w:val="23"/>
          <w:szCs w:val="23"/>
        </w:rPr>
        <w:t xml:space="preserve"> в соответствии с законодательством Российской Федерации. </w:t>
      </w:r>
    </w:p>
    <w:p w:rsidR="00402D92" w:rsidRPr="00747513" w:rsidRDefault="00402D92" w:rsidP="0069224A">
      <w:pPr>
        <w:shd w:val="clear" w:color="auto" w:fill="FFFFFF"/>
        <w:jc w:val="both"/>
        <w:rPr>
          <w:bCs/>
          <w:sz w:val="23"/>
          <w:szCs w:val="23"/>
        </w:rPr>
      </w:pPr>
      <w:r w:rsidRPr="00747513">
        <w:rPr>
          <w:sz w:val="23"/>
          <w:szCs w:val="23"/>
        </w:rPr>
        <w:t>Всего с НДС стоимость работ по Договору составляет</w:t>
      </w:r>
      <w:proofErr w:type="gramStart"/>
      <w:r w:rsidRPr="00747513">
        <w:rPr>
          <w:sz w:val="23"/>
          <w:szCs w:val="23"/>
        </w:rPr>
        <w:t xml:space="preserve"> </w:t>
      </w:r>
      <w:r w:rsidRPr="00747513">
        <w:rPr>
          <w:color w:val="0000FF"/>
          <w:sz w:val="23"/>
          <w:szCs w:val="23"/>
        </w:rPr>
        <w:t xml:space="preserve">________________ (_______________________________________) </w:t>
      </w:r>
      <w:proofErr w:type="gramEnd"/>
      <w:r w:rsidRPr="00747513">
        <w:rPr>
          <w:color w:val="0000FF"/>
          <w:sz w:val="23"/>
          <w:szCs w:val="23"/>
        </w:rPr>
        <w:t>рублей</w:t>
      </w:r>
      <w:r w:rsidRPr="00747513">
        <w:rPr>
          <w:sz w:val="23"/>
          <w:szCs w:val="23"/>
        </w:rPr>
        <w:t>.</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b/>
          <w:bCs/>
          <w:sz w:val="23"/>
          <w:szCs w:val="23"/>
        </w:rPr>
      </w:pPr>
      <w:r w:rsidRPr="00747513">
        <w:rPr>
          <w:sz w:val="23"/>
          <w:szCs w:val="23"/>
        </w:rPr>
        <w:t>НДС оплачивается Заказчиком в размере, установленном в соответствии с законодательством Российской Федерации.</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b/>
          <w:bCs/>
          <w:sz w:val="23"/>
          <w:szCs w:val="23"/>
        </w:rPr>
      </w:pPr>
      <w:r w:rsidRPr="00747513">
        <w:rPr>
          <w:sz w:val="23"/>
          <w:szCs w:val="23"/>
        </w:rPr>
        <w:t>Общая стоимость работ по договору является твердой и корректировке не подлежит.</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b/>
          <w:bCs/>
          <w:sz w:val="23"/>
          <w:szCs w:val="23"/>
        </w:rPr>
      </w:pPr>
      <w:r w:rsidRPr="00747513">
        <w:rPr>
          <w:sz w:val="23"/>
          <w:szCs w:val="23"/>
        </w:rPr>
        <w:t>Стоимость материалов и оборудования входит в цену Договора.</w:t>
      </w:r>
    </w:p>
    <w:p w:rsidR="00B2378C" w:rsidRPr="00747513" w:rsidRDefault="00B2378C" w:rsidP="0069224A">
      <w:pPr>
        <w:shd w:val="clear" w:color="auto" w:fill="FFFFFF"/>
        <w:tabs>
          <w:tab w:val="left" w:pos="709"/>
          <w:tab w:val="left" w:pos="851"/>
          <w:tab w:val="left" w:pos="1276"/>
          <w:tab w:val="left" w:pos="1418"/>
        </w:tabs>
        <w:jc w:val="both"/>
        <w:rPr>
          <w:b/>
          <w:bCs/>
          <w:i/>
          <w:sz w:val="23"/>
          <w:szCs w:val="23"/>
        </w:rPr>
      </w:pPr>
    </w:p>
    <w:p w:rsidR="00880075" w:rsidRPr="00747513" w:rsidRDefault="00880075" w:rsidP="00B2378C">
      <w:pPr>
        <w:widowControl w:val="0"/>
        <w:numPr>
          <w:ilvl w:val="0"/>
          <w:numId w:val="1"/>
        </w:numPr>
        <w:shd w:val="clear" w:color="auto" w:fill="FFFFFF"/>
        <w:tabs>
          <w:tab w:val="left" w:pos="709"/>
          <w:tab w:val="left" w:pos="1276"/>
          <w:tab w:val="left" w:pos="1418"/>
        </w:tabs>
        <w:ind w:left="0" w:firstLine="0"/>
        <w:jc w:val="center"/>
        <w:rPr>
          <w:b/>
          <w:bCs/>
          <w:sz w:val="23"/>
          <w:szCs w:val="23"/>
        </w:rPr>
      </w:pPr>
      <w:r w:rsidRPr="00747513">
        <w:rPr>
          <w:b/>
          <w:bCs/>
          <w:sz w:val="23"/>
          <w:szCs w:val="23"/>
        </w:rPr>
        <w:t>Оплата работ и взаиморасчеты</w:t>
      </w:r>
    </w:p>
    <w:p w:rsidR="00074B07" w:rsidRPr="00747513" w:rsidRDefault="00074B07" w:rsidP="0069224A">
      <w:pPr>
        <w:widowControl w:val="0"/>
        <w:numPr>
          <w:ilvl w:val="1"/>
          <w:numId w:val="1"/>
        </w:numPr>
        <w:shd w:val="clear" w:color="auto" w:fill="FFFFFF"/>
        <w:tabs>
          <w:tab w:val="clear" w:pos="720"/>
          <w:tab w:val="num" w:pos="0"/>
        </w:tabs>
        <w:ind w:left="0" w:firstLine="0"/>
        <w:jc w:val="both"/>
        <w:rPr>
          <w:bCs/>
          <w:sz w:val="23"/>
          <w:szCs w:val="23"/>
        </w:rPr>
      </w:pPr>
      <w:r w:rsidRPr="00747513">
        <w:rPr>
          <w:bCs/>
          <w:sz w:val="23"/>
          <w:szCs w:val="23"/>
        </w:rPr>
        <w:t xml:space="preserve">Предоплата (аванс) </w:t>
      </w:r>
      <w:r w:rsidR="00C86FE0" w:rsidRPr="00747513">
        <w:rPr>
          <w:bCs/>
          <w:sz w:val="23"/>
          <w:szCs w:val="23"/>
        </w:rPr>
        <w:t xml:space="preserve">составляет  </w:t>
      </w:r>
      <w:r w:rsidR="00A7307F" w:rsidRPr="00747513">
        <w:rPr>
          <w:b/>
          <w:bCs/>
          <w:sz w:val="23"/>
          <w:szCs w:val="23"/>
        </w:rPr>
        <w:t>5 084 745</w:t>
      </w:r>
      <w:r w:rsidR="00C86FE0" w:rsidRPr="00747513">
        <w:rPr>
          <w:b/>
          <w:bCs/>
          <w:sz w:val="23"/>
          <w:szCs w:val="23"/>
        </w:rPr>
        <w:t xml:space="preserve"> </w:t>
      </w:r>
      <w:r w:rsidR="008D3BA6" w:rsidRPr="00747513">
        <w:rPr>
          <w:bCs/>
          <w:sz w:val="23"/>
          <w:szCs w:val="23"/>
        </w:rPr>
        <w:t xml:space="preserve">руб. (пять миллионов восемьдесят четыре тысячи семьсот сорок пять рублей  </w:t>
      </w:r>
      <w:r w:rsidR="00916F59" w:rsidRPr="00747513">
        <w:rPr>
          <w:bCs/>
          <w:sz w:val="23"/>
          <w:szCs w:val="23"/>
        </w:rPr>
        <w:t>00</w:t>
      </w:r>
      <w:r w:rsidR="008D3BA6" w:rsidRPr="00747513">
        <w:rPr>
          <w:bCs/>
          <w:sz w:val="23"/>
          <w:szCs w:val="23"/>
        </w:rPr>
        <w:t xml:space="preserve"> коп.) </w:t>
      </w:r>
      <w:r w:rsidR="00A7307F" w:rsidRPr="00747513">
        <w:rPr>
          <w:b/>
          <w:bCs/>
          <w:sz w:val="23"/>
          <w:szCs w:val="23"/>
        </w:rPr>
        <w:t>77</w:t>
      </w:r>
      <w:r w:rsidR="00A7307F" w:rsidRPr="00747513">
        <w:rPr>
          <w:bCs/>
          <w:sz w:val="23"/>
          <w:szCs w:val="23"/>
        </w:rPr>
        <w:t xml:space="preserve"> коп</w:t>
      </w:r>
      <w:proofErr w:type="gramStart"/>
      <w:r w:rsidR="00A7307F" w:rsidRPr="00747513">
        <w:rPr>
          <w:bCs/>
          <w:sz w:val="23"/>
          <w:szCs w:val="23"/>
        </w:rPr>
        <w:t xml:space="preserve">., </w:t>
      </w:r>
      <w:proofErr w:type="gramEnd"/>
      <w:r w:rsidR="00A7307F" w:rsidRPr="00747513">
        <w:rPr>
          <w:bCs/>
          <w:sz w:val="23"/>
          <w:szCs w:val="23"/>
        </w:rPr>
        <w:t>кроме того</w:t>
      </w:r>
      <w:r w:rsidR="008D3BA6" w:rsidRPr="00747513">
        <w:rPr>
          <w:bCs/>
          <w:sz w:val="23"/>
          <w:szCs w:val="23"/>
        </w:rPr>
        <w:t xml:space="preserve"> НДС 18%                          </w:t>
      </w:r>
      <w:r w:rsidR="008D3BA6" w:rsidRPr="00747513">
        <w:rPr>
          <w:b/>
          <w:bCs/>
          <w:sz w:val="23"/>
          <w:szCs w:val="23"/>
        </w:rPr>
        <w:t>915 254,2</w:t>
      </w:r>
      <w:r w:rsidR="00A7307F" w:rsidRPr="00747513">
        <w:rPr>
          <w:b/>
          <w:bCs/>
          <w:sz w:val="23"/>
          <w:szCs w:val="23"/>
        </w:rPr>
        <w:t>3</w:t>
      </w:r>
      <w:r w:rsidR="008D3BA6" w:rsidRPr="00747513">
        <w:rPr>
          <w:bCs/>
          <w:sz w:val="23"/>
          <w:szCs w:val="23"/>
        </w:rPr>
        <w:t xml:space="preserve"> руб. (девятьсот пятнадцать тысяч двести пятьдесят четыре)</w:t>
      </w:r>
      <w:r w:rsidR="00A7307F" w:rsidRPr="00747513">
        <w:rPr>
          <w:bCs/>
          <w:sz w:val="23"/>
          <w:szCs w:val="23"/>
        </w:rPr>
        <w:t>.</w:t>
      </w:r>
    </w:p>
    <w:p w:rsidR="00C86FE0" w:rsidRPr="00747513" w:rsidRDefault="00C86FE0" w:rsidP="00C86FE0">
      <w:pPr>
        <w:widowControl w:val="0"/>
        <w:shd w:val="clear" w:color="auto" w:fill="FFFFFF"/>
        <w:jc w:val="both"/>
        <w:rPr>
          <w:bCs/>
          <w:sz w:val="23"/>
          <w:szCs w:val="23"/>
        </w:rPr>
      </w:pPr>
      <w:r w:rsidRPr="00747513">
        <w:rPr>
          <w:bCs/>
          <w:sz w:val="23"/>
          <w:szCs w:val="23"/>
        </w:rPr>
        <w:t xml:space="preserve">          Аванс перечисляется на расчетный счет Подрядчика в течение 2 (двух) месяцев со дня подписания Договора обеими сторонами.</w:t>
      </w:r>
    </w:p>
    <w:p w:rsidR="00C86FE0" w:rsidRPr="00747513" w:rsidRDefault="00C86FE0" w:rsidP="00C86FE0">
      <w:pPr>
        <w:widowControl w:val="0"/>
        <w:shd w:val="clear" w:color="auto" w:fill="FFFFFF"/>
        <w:jc w:val="both"/>
        <w:rPr>
          <w:bCs/>
          <w:sz w:val="23"/>
          <w:szCs w:val="23"/>
        </w:rPr>
      </w:pPr>
      <w:r w:rsidRPr="00747513">
        <w:rPr>
          <w:bCs/>
          <w:sz w:val="23"/>
          <w:szCs w:val="23"/>
        </w:rPr>
        <w:t xml:space="preserve">          Подрядчик не позднее 5 (пяти) календарных дней после получения аванса выставляет Заказчику счет-фактуру</w:t>
      </w:r>
    </w:p>
    <w:p w:rsidR="00402D92" w:rsidRPr="00747513" w:rsidRDefault="00402D92" w:rsidP="0069224A">
      <w:pPr>
        <w:widowControl w:val="0"/>
        <w:numPr>
          <w:ilvl w:val="1"/>
          <w:numId w:val="1"/>
        </w:numPr>
        <w:shd w:val="clear" w:color="auto" w:fill="FFFFFF"/>
        <w:tabs>
          <w:tab w:val="clear" w:pos="720"/>
          <w:tab w:val="num" w:pos="0"/>
        </w:tabs>
        <w:ind w:left="0" w:firstLine="0"/>
        <w:jc w:val="both"/>
        <w:rPr>
          <w:b/>
          <w:bCs/>
          <w:sz w:val="23"/>
          <w:szCs w:val="23"/>
        </w:rPr>
      </w:pPr>
      <w:r w:rsidRPr="00747513">
        <w:rPr>
          <w:sz w:val="23"/>
          <w:szCs w:val="23"/>
        </w:rPr>
        <w:t>Текущие платежи выплачиваются Заказчиком в течение 30 (тридцати) календарных дней с момента подписания актов выполненных работ обеими сторонами.</w:t>
      </w:r>
    </w:p>
    <w:p w:rsidR="00402D92" w:rsidRPr="00747513" w:rsidRDefault="00402D92" w:rsidP="0069224A">
      <w:pPr>
        <w:widowControl w:val="0"/>
        <w:numPr>
          <w:ilvl w:val="1"/>
          <w:numId w:val="1"/>
        </w:numPr>
        <w:shd w:val="clear" w:color="auto" w:fill="FFFFFF"/>
        <w:tabs>
          <w:tab w:val="clear" w:pos="720"/>
          <w:tab w:val="num" w:pos="0"/>
        </w:tabs>
        <w:ind w:left="0" w:firstLine="0"/>
        <w:jc w:val="both"/>
        <w:rPr>
          <w:b/>
          <w:bCs/>
          <w:sz w:val="23"/>
          <w:szCs w:val="23"/>
        </w:rPr>
      </w:pPr>
      <w:r w:rsidRPr="00747513">
        <w:rPr>
          <w:sz w:val="23"/>
          <w:szCs w:val="23"/>
        </w:rPr>
        <w:t>Окончательная оплата производится в течение 30 (тридцати) календарных дней со дня подписания акта ввода в эксплуатацию.</w:t>
      </w:r>
    </w:p>
    <w:p w:rsidR="00402D92" w:rsidRPr="00747513" w:rsidRDefault="00402D92" w:rsidP="0069224A">
      <w:pPr>
        <w:widowControl w:val="0"/>
        <w:numPr>
          <w:ilvl w:val="1"/>
          <w:numId w:val="1"/>
        </w:numPr>
        <w:shd w:val="clear" w:color="auto" w:fill="FFFFFF"/>
        <w:tabs>
          <w:tab w:val="clear" w:pos="720"/>
          <w:tab w:val="num" w:pos="0"/>
        </w:tabs>
        <w:ind w:left="0" w:firstLine="0"/>
        <w:jc w:val="both"/>
        <w:rPr>
          <w:b/>
          <w:bCs/>
          <w:sz w:val="23"/>
          <w:szCs w:val="23"/>
        </w:rPr>
      </w:pPr>
      <w:r w:rsidRPr="00747513">
        <w:rPr>
          <w:sz w:val="23"/>
          <w:szCs w:val="23"/>
        </w:rPr>
        <w:t>Расчеты по настоящему Договору осуществляются в соответствии с платежными поручениями путем перечисления денежных сре</w:t>
      </w:r>
      <w:proofErr w:type="gramStart"/>
      <w:r w:rsidRPr="00747513">
        <w:rPr>
          <w:sz w:val="23"/>
          <w:szCs w:val="23"/>
        </w:rPr>
        <w:t>дств в р</w:t>
      </w:r>
      <w:proofErr w:type="gramEnd"/>
      <w:r w:rsidRPr="00747513">
        <w:rPr>
          <w:sz w:val="23"/>
          <w:szCs w:val="23"/>
        </w:rPr>
        <w:t xml:space="preserve">ублях на расчетный счет Подрядчика, указанный в настоящем Договоре, либо иным способом по согласованию сторон. </w:t>
      </w:r>
    </w:p>
    <w:p w:rsidR="00402D92" w:rsidRPr="00747513" w:rsidRDefault="00402D92" w:rsidP="0069224A">
      <w:pPr>
        <w:widowControl w:val="0"/>
        <w:numPr>
          <w:ilvl w:val="1"/>
          <w:numId w:val="1"/>
        </w:numPr>
        <w:shd w:val="clear" w:color="auto" w:fill="FFFFFF"/>
        <w:tabs>
          <w:tab w:val="clear" w:pos="720"/>
          <w:tab w:val="num" w:pos="0"/>
        </w:tabs>
        <w:ind w:left="0" w:firstLine="0"/>
        <w:jc w:val="both"/>
        <w:rPr>
          <w:b/>
          <w:bCs/>
          <w:sz w:val="23"/>
          <w:szCs w:val="23"/>
        </w:rPr>
      </w:pPr>
      <w:r w:rsidRPr="00747513">
        <w:rPr>
          <w:sz w:val="23"/>
          <w:szCs w:val="23"/>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02D92" w:rsidRPr="00747513" w:rsidRDefault="00402D92" w:rsidP="0069224A">
      <w:pPr>
        <w:widowControl w:val="0"/>
        <w:numPr>
          <w:ilvl w:val="1"/>
          <w:numId w:val="1"/>
        </w:numPr>
        <w:shd w:val="clear" w:color="auto" w:fill="FFFFFF"/>
        <w:tabs>
          <w:tab w:val="clear" w:pos="720"/>
          <w:tab w:val="num" w:pos="0"/>
        </w:tabs>
        <w:ind w:left="0" w:firstLine="0"/>
        <w:jc w:val="both"/>
        <w:rPr>
          <w:b/>
          <w:bCs/>
          <w:sz w:val="23"/>
          <w:szCs w:val="23"/>
        </w:rPr>
      </w:pPr>
      <w:r w:rsidRPr="00747513">
        <w:rPr>
          <w:sz w:val="23"/>
          <w:szCs w:val="23"/>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122113" w:rsidRPr="00747513" w:rsidRDefault="00122113" w:rsidP="00B2378C">
      <w:pPr>
        <w:shd w:val="clear" w:color="auto" w:fill="FFFFFF"/>
        <w:tabs>
          <w:tab w:val="left" w:pos="709"/>
          <w:tab w:val="left" w:pos="993"/>
          <w:tab w:val="left" w:pos="1134"/>
          <w:tab w:val="left" w:pos="1276"/>
          <w:tab w:val="left" w:pos="1418"/>
        </w:tabs>
        <w:jc w:val="both"/>
        <w:rPr>
          <w:sz w:val="23"/>
          <w:szCs w:val="23"/>
        </w:rPr>
      </w:pPr>
    </w:p>
    <w:p w:rsidR="00880075" w:rsidRPr="00747513" w:rsidRDefault="00880075" w:rsidP="00B2378C">
      <w:pPr>
        <w:numPr>
          <w:ilvl w:val="0"/>
          <w:numId w:val="1"/>
        </w:numPr>
        <w:shd w:val="clear" w:color="auto" w:fill="FFFFFF"/>
        <w:tabs>
          <w:tab w:val="left" w:pos="709"/>
          <w:tab w:val="left" w:pos="1134"/>
          <w:tab w:val="left" w:pos="1276"/>
          <w:tab w:val="left" w:pos="1418"/>
        </w:tabs>
        <w:ind w:left="0" w:firstLine="0"/>
        <w:jc w:val="center"/>
        <w:rPr>
          <w:b/>
          <w:bCs/>
          <w:sz w:val="23"/>
          <w:szCs w:val="23"/>
        </w:rPr>
      </w:pPr>
      <w:r w:rsidRPr="00747513">
        <w:rPr>
          <w:b/>
          <w:bCs/>
          <w:sz w:val="23"/>
          <w:szCs w:val="23"/>
        </w:rPr>
        <w:t>Гарантии качества по сданным работам</w:t>
      </w:r>
    </w:p>
    <w:p w:rsidR="00402D92" w:rsidRPr="00747513" w:rsidRDefault="00402D92" w:rsidP="0069224A">
      <w:pPr>
        <w:numPr>
          <w:ilvl w:val="1"/>
          <w:numId w:val="1"/>
        </w:numPr>
        <w:shd w:val="clear" w:color="auto" w:fill="FFFFFF"/>
        <w:tabs>
          <w:tab w:val="clear" w:pos="720"/>
          <w:tab w:val="num" w:pos="0"/>
        </w:tabs>
        <w:ind w:left="0" w:firstLine="0"/>
        <w:jc w:val="both"/>
        <w:rPr>
          <w:b/>
          <w:bCs/>
          <w:sz w:val="23"/>
          <w:szCs w:val="23"/>
        </w:rPr>
      </w:pPr>
      <w:r w:rsidRPr="00747513">
        <w:rPr>
          <w:sz w:val="23"/>
          <w:szCs w:val="23"/>
        </w:rPr>
        <w:t>Гарантии качества распространяются на все оборудование, конструктивные элементы и работы, выполненные Подрядчиком по договору.</w:t>
      </w:r>
    </w:p>
    <w:p w:rsidR="00402D92" w:rsidRPr="00747513" w:rsidRDefault="00402D92" w:rsidP="0069224A">
      <w:pPr>
        <w:numPr>
          <w:ilvl w:val="1"/>
          <w:numId w:val="1"/>
        </w:numPr>
        <w:shd w:val="clear" w:color="auto" w:fill="FFFFFF"/>
        <w:tabs>
          <w:tab w:val="clear" w:pos="720"/>
          <w:tab w:val="num" w:pos="0"/>
        </w:tabs>
        <w:ind w:left="0" w:firstLine="0"/>
        <w:jc w:val="both"/>
        <w:rPr>
          <w:b/>
          <w:bCs/>
          <w:sz w:val="23"/>
          <w:szCs w:val="23"/>
        </w:rPr>
      </w:pPr>
      <w:r w:rsidRPr="00747513">
        <w:rPr>
          <w:sz w:val="23"/>
          <w:szCs w:val="23"/>
        </w:rPr>
        <w:t xml:space="preserve">Гарантийный срок нормальной эксплуатации объекта и входящих в него оборудования, материалов и работ устанавливается </w:t>
      </w:r>
      <w:r w:rsidRPr="00747513">
        <w:rPr>
          <w:b/>
          <w:i/>
          <w:color w:val="0000FF"/>
          <w:sz w:val="23"/>
          <w:szCs w:val="23"/>
        </w:rPr>
        <w:t xml:space="preserve">на 60 (тридцать шесть) месяцев </w:t>
      </w:r>
      <w:proofErr w:type="gramStart"/>
      <w:r w:rsidRPr="00747513">
        <w:rPr>
          <w:b/>
          <w:i/>
          <w:color w:val="0000FF"/>
          <w:sz w:val="23"/>
          <w:szCs w:val="23"/>
        </w:rPr>
        <w:t>с даты ввода</w:t>
      </w:r>
      <w:proofErr w:type="gramEnd"/>
      <w:r w:rsidRPr="00747513">
        <w:rPr>
          <w:b/>
          <w:i/>
          <w:color w:val="0000FF"/>
          <w:sz w:val="23"/>
          <w:szCs w:val="23"/>
        </w:rPr>
        <w:t xml:space="preserve"> объекта в эксплуатацию.</w:t>
      </w:r>
    </w:p>
    <w:p w:rsidR="00402D92" w:rsidRPr="00747513" w:rsidRDefault="00402D92" w:rsidP="0069224A">
      <w:pPr>
        <w:numPr>
          <w:ilvl w:val="1"/>
          <w:numId w:val="1"/>
        </w:numPr>
        <w:shd w:val="clear" w:color="auto" w:fill="FFFFFF"/>
        <w:tabs>
          <w:tab w:val="clear" w:pos="720"/>
          <w:tab w:val="num" w:pos="0"/>
        </w:tabs>
        <w:ind w:left="0" w:firstLine="0"/>
        <w:jc w:val="both"/>
        <w:rPr>
          <w:b/>
          <w:i/>
          <w:color w:val="0000FF"/>
          <w:sz w:val="23"/>
          <w:szCs w:val="23"/>
        </w:rPr>
      </w:pPr>
      <w:r w:rsidRPr="00747513">
        <w:rPr>
          <w:b/>
          <w:i/>
          <w:color w:val="0000FF"/>
          <w:sz w:val="23"/>
          <w:szCs w:val="23"/>
        </w:rPr>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и в согласованные сроки либо возместить Заказчику затраты на их устранение. </w:t>
      </w:r>
    </w:p>
    <w:p w:rsidR="00402D92" w:rsidRPr="00747513" w:rsidRDefault="00402D92" w:rsidP="00747513">
      <w:pPr>
        <w:shd w:val="clear" w:color="auto" w:fill="FFFFFF"/>
        <w:jc w:val="both"/>
        <w:rPr>
          <w:b/>
          <w:i/>
          <w:color w:val="0000FF"/>
          <w:sz w:val="23"/>
          <w:szCs w:val="23"/>
        </w:rPr>
      </w:pPr>
      <w:r w:rsidRPr="00747513">
        <w:rPr>
          <w:b/>
          <w:i/>
          <w:color w:val="0000FF"/>
          <w:sz w:val="23"/>
          <w:szCs w:val="23"/>
        </w:rPr>
        <w:t xml:space="preserve">При выявлении дефекта Подрядчик должен: </w:t>
      </w:r>
    </w:p>
    <w:p w:rsidR="00402D92" w:rsidRPr="00747513" w:rsidRDefault="00402D92" w:rsidP="00747513">
      <w:pPr>
        <w:shd w:val="clear" w:color="auto" w:fill="FFFFFF"/>
        <w:jc w:val="both"/>
        <w:rPr>
          <w:b/>
          <w:i/>
          <w:color w:val="0000FF"/>
          <w:sz w:val="23"/>
          <w:szCs w:val="23"/>
        </w:rPr>
      </w:pPr>
      <w:r w:rsidRPr="00747513">
        <w:rPr>
          <w:b/>
          <w:i/>
          <w:color w:val="0000FF"/>
          <w:sz w:val="23"/>
          <w:szCs w:val="23"/>
        </w:rPr>
        <w:t>- 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w:t>
      </w:r>
    </w:p>
    <w:p w:rsidR="00402D92" w:rsidRPr="00747513" w:rsidRDefault="00402D92" w:rsidP="00747513">
      <w:pPr>
        <w:shd w:val="clear" w:color="auto" w:fill="FFFFFF"/>
        <w:jc w:val="both"/>
        <w:rPr>
          <w:b/>
          <w:i/>
          <w:color w:val="0000FF"/>
          <w:sz w:val="23"/>
          <w:szCs w:val="23"/>
        </w:rPr>
      </w:pPr>
      <w:r w:rsidRPr="00747513">
        <w:rPr>
          <w:b/>
          <w:i/>
          <w:color w:val="0000FF"/>
          <w:sz w:val="23"/>
          <w:szCs w:val="23"/>
        </w:rPr>
        <w:t>- выполнить все необходимые мероприятия по определению причины возникшего дефекта и представить Заказчику соответствующее заключение в течение 24 (двадцати четырех) часов.</w:t>
      </w:r>
    </w:p>
    <w:p w:rsidR="00402D92" w:rsidRPr="00747513" w:rsidRDefault="00402D92" w:rsidP="00747513">
      <w:pPr>
        <w:numPr>
          <w:ilvl w:val="1"/>
          <w:numId w:val="1"/>
        </w:numPr>
        <w:shd w:val="clear" w:color="auto" w:fill="FFFFFF"/>
        <w:tabs>
          <w:tab w:val="clear" w:pos="720"/>
          <w:tab w:val="num" w:pos="0"/>
        </w:tabs>
        <w:ind w:left="0" w:firstLine="0"/>
        <w:jc w:val="both"/>
        <w:rPr>
          <w:b/>
          <w:i/>
          <w:color w:val="0000FF"/>
          <w:sz w:val="23"/>
          <w:szCs w:val="23"/>
        </w:rPr>
      </w:pPr>
      <w:r w:rsidRPr="00747513">
        <w:rPr>
          <w:b/>
          <w:i/>
          <w:color w:val="0000FF"/>
          <w:sz w:val="23"/>
          <w:szCs w:val="23"/>
        </w:rPr>
        <w:lastRenderedPageBreak/>
        <w:t>Устранение дефектов должно быть осуществлено в срок не позднее 5 (пяти) рабочих дней со дня выявления дефекта.</w:t>
      </w:r>
    </w:p>
    <w:p w:rsidR="00402D92" w:rsidRPr="00747513" w:rsidRDefault="00402D92" w:rsidP="00747513">
      <w:pPr>
        <w:numPr>
          <w:ilvl w:val="1"/>
          <w:numId w:val="1"/>
        </w:numPr>
        <w:shd w:val="clear" w:color="auto" w:fill="FFFFFF"/>
        <w:tabs>
          <w:tab w:val="clear" w:pos="720"/>
          <w:tab w:val="num" w:pos="0"/>
        </w:tabs>
        <w:ind w:left="0" w:firstLine="0"/>
        <w:jc w:val="both"/>
        <w:rPr>
          <w:b/>
          <w:i/>
          <w:color w:val="0000FF"/>
          <w:sz w:val="23"/>
          <w:szCs w:val="23"/>
        </w:rPr>
      </w:pPr>
      <w:r w:rsidRPr="00747513">
        <w:rPr>
          <w:b/>
          <w:i/>
          <w:color w:val="0000FF"/>
          <w:sz w:val="23"/>
          <w:szCs w:val="23"/>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402D92" w:rsidRPr="00747513" w:rsidRDefault="00402D92" w:rsidP="0069224A">
      <w:pPr>
        <w:numPr>
          <w:ilvl w:val="1"/>
          <w:numId w:val="1"/>
        </w:numPr>
        <w:shd w:val="clear" w:color="auto" w:fill="FFFFFF"/>
        <w:tabs>
          <w:tab w:val="clear" w:pos="720"/>
          <w:tab w:val="num" w:pos="0"/>
        </w:tabs>
        <w:ind w:left="0" w:firstLine="0"/>
        <w:jc w:val="both"/>
        <w:rPr>
          <w:b/>
          <w:i/>
          <w:color w:val="0000FF"/>
          <w:sz w:val="23"/>
          <w:szCs w:val="23"/>
        </w:rPr>
      </w:pPr>
      <w:r w:rsidRPr="00747513">
        <w:rPr>
          <w:b/>
          <w:i/>
          <w:color w:val="0000FF"/>
          <w:sz w:val="23"/>
          <w:szCs w:val="23"/>
        </w:rPr>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402D92" w:rsidRPr="00747513" w:rsidRDefault="00402D92" w:rsidP="0069224A">
      <w:pPr>
        <w:numPr>
          <w:ilvl w:val="1"/>
          <w:numId w:val="1"/>
        </w:numPr>
        <w:shd w:val="clear" w:color="auto" w:fill="FFFFFF"/>
        <w:tabs>
          <w:tab w:val="clear" w:pos="720"/>
          <w:tab w:val="num" w:pos="0"/>
        </w:tabs>
        <w:ind w:left="0" w:firstLine="0"/>
        <w:jc w:val="both"/>
        <w:rPr>
          <w:b/>
          <w:i/>
          <w:color w:val="0000FF"/>
          <w:sz w:val="23"/>
          <w:szCs w:val="23"/>
        </w:rPr>
      </w:pPr>
      <w:r w:rsidRPr="00747513">
        <w:rPr>
          <w:b/>
          <w:i/>
          <w:color w:val="0000FF"/>
          <w:sz w:val="23"/>
          <w:szCs w:val="23"/>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747513">
        <w:rPr>
          <w:b/>
          <w:i/>
          <w:color w:val="0000FF"/>
          <w:sz w:val="23"/>
          <w:szCs w:val="23"/>
        </w:rPr>
        <w:t>последний</w:t>
      </w:r>
      <w:proofErr w:type="gramEnd"/>
      <w:r w:rsidRPr="00747513">
        <w:rPr>
          <w:b/>
          <w:i/>
          <w:color w:val="0000FF"/>
          <w:sz w:val="23"/>
          <w:szCs w:val="23"/>
        </w:rPr>
        <w:t xml:space="preserve"> компенсирует стоимость экспертизы Заказчику.</w:t>
      </w:r>
    </w:p>
    <w:p w:rsidR="00880075" w:rsidRPr="00747513" w:rsidRDefault="00880075" w:rsidP="0069224A">
      <w:pPr>
        <w:shd w:val="clear" w:color="auto" w:fill="FFFFFF"/>
        <w:tabs>
          <w:tab w:val="left" w:pos="709"/>
          <w:tab w:val="left" w:pos="1276"/>
          <w:tab w:val="left" w:pos="1418"/>
          <w:tab w:val="num" w:pos="2160"/>
        </w:tabs>
        <w:jc w:val="both"/>
        <w:rPr>
          <w:b/>
          <w:bCs/>
          <w:sz w:val="23"/>
          <w:szCs w:val="23"/>
        </w:rPr>
      </w:pPr>
    </w:p>
    <w:p w:rsidR="00880075" w:rsidRPr="00747513" w:rsidRDefault="00880075" w:rsidP="00B2378C">
      <w:pPr>
        <w:numPr>
          <w:ilvl w:val="0"/>
          <w:numId w:val="1"/>
        </w:numPr>
        <w:shd w:val="clear" w:color="auto" w:fill="FFFFFF"/>
        <w:tabs>
          <w:tab w:val="left" w:pos="709"/>
          <w:tab w:val="left" w:pos="1080"/>
          <w:tab w:val="left" w:pos="1276"/>
          <w:tab w:val="left" w:pos="1418"/>
        </w:tabs>
        <w:ind w:left="0" w:firstLine="0"/>
        <w:jc w:val="center"/>
        <w:rPr>
          <w:b/>
          <w:bCs/>
          <w:sz w:val="23"/>
          <w:szCs w:val="23"/>
        </w:rPr>
      </w:pPr>
      <w:r w:rsidRPr="00747513">
        <w:rPr>
          <w:b/>
          <w:bCs/>
          <w:sz w:val="23"/>
          <w:szCs w:val="23"/>
        </w:rPr>
        <w:t>Обеспечение документацией, материалами и оборудованием</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sz w:val="23"/>
          <w:szCs w:val="23"/>
        </w:rPr>
      </w:pPr>
      <w:r w:rsidRPr="00747513">
        <w:rPr>
          <w:sz w:val="23"/>
          <w:szCs w:val="23"/>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 ведомости по локальным сметам.</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sz w:val="23"/>
          <w:szCs w:val="23"/>
        </w:rPr>
      </w:pPr>
      <w:r w:rsidRPr="00747513">
        <w:rPr>
          <w:sz w:val="23"/>
          <w:szCs w:val="23"/>
        </w:rPr>
        <w:t>Вся документация, представленная Подрядчиком, подлежит утверждению Заказчиком.</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i/>
          <w:iCs/>
          <w:sz w:val="23"/>
          <w:szCs w:val="23"/>
        </w:rPr>
      </w:pPr>
      <w:r w:rsidRPr="00747513">
        <w:rPr>
          <w:sz w:val="23"/>
          <w:szCs w:val="23"/>
        </w:rPr>
        <w:t xml:space="preserve">Подрядчик принимает на себя обязательство по Поставке материалов и оборудования согласно </w:t>
      </w:r>
      <w:r w:rsidRPr="00747513">
        <w:rPr>
          <w:color w:val="0000FF"/>
          <w:sz w:val="23"/>
          <w:szCs w:val="23"/>
        </w:rPr>
        <w:t>приложению № 1</w:t>
      </w:r>
      <w:r w:rsidRPr="00747513">
        <w:rPr>
          <w:sz w:val="23"/>
          <w:szCs w:val="23"/>
        </w:rPr>
        <w:t xml:space="preserve"> (Техническое задание) к настоящему Договору. </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i/>
          <w:iCs/>
          <w:sz w:val="23"/>
          <w:szCs w:val="23"/>
        </w:rPr>
      </w:pPr>
      <w:r w:rsidRPr="00747513">
        <w:rPr>
          <w:sz w:val="23"/>
          <w:szCs w:val="23"/>
        </w:rPr>
        <w:t>Поставка материалов и оборудования к месту работ «Подрядчиком» производится самостоятельно. Датой поставки материалов и оборудования считается дата подписания Заказчиком и Подрядчиком акта о приемке (поступлении) оборудования.</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i/>
          <w:iCs/>
          <w:sz w:val="23"/>
          <w:szCs w:val="23"/>
        </w:rPr>
      </w:pPr>
      <w:r w:rsidRPr="00747513">
        <w:rPr>
          <w:iCs/>
          <w:sz w:val="23"/>
          <w:szCs w:val="23"/>
        </w:rPr>
        <w:t xml:space="preserve">Транспортировка, приемка материалов и оборудования от поставщиков, их выгрузка, складирование, хранение осуществляется </w:t>
      </w:r>
      <w:r w:rsidRPr="00747513">
        <w:rPr>
          <w:iCs/>
          <w:sz w:val="23"/>
          <w:szCs w:val="23"/>
          <w:u w:val="single"/>
        </w:rPr>
        <w:t>за счет Подрядчика</w:t>
      </w:r>
      <w:r w:rsidRPr="00747513">
        <w:rPr>
          <w:iCs/>
          <w:sz w:val="23"/>
          <w:szCs w:val="23"/>
        </w:rPr>
        <w:t>.</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i/>
          <w:iCs/>
          <w:sz w:val="23"/>
          <w:szCs w:val="23"/>
        </w:rPr>
      </w:pPr>
      <w:r w:rsidRPr="00747513">
        <w:rPr>
          <w:sz w:val="23"/>
          <w:szCs w:val="23"/>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747513">
        <w:rPr>
          <w:sz w:val="23"/>
          <w:szCs w:val="23"/>
          <w:u w:val="single"/>
        </w:rPr>
        <w:t>поставщиками</w:t>
      </w:r>
      <w:r w:rsidRPr="00747513">
        <w:rPr>
          <w:sz w:val="23"/>
          <w:szCs w:val="23"/>
        </w:rPr>
        <w:t xml:space="preserve"> не позднее, чем за 15 дней до начала производства работ, выполняемых с использованием этих материалов и оборудования.</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i/>
          <w:iCs/>
          <w:sz w:val="23"/>
          <w:szCs w:val="23"/>
        </w:rPr>
      </w:pPr>
      <w:r w:rsidRPr="00747513">
        <w:rPr>
          <w:sz w:val="23"/>
          <w:szCs w:val="23"/>
        </w:rPr>
        <w:t xml:space="preserve">Риск случайной гибели или повреждения материалов и оборудования, доставленных на </w:t>
      </w:r>
      <w:proofErr w:type="spellStart"/>
      <w:r w:rsidRPr="00747513">
        <w:rPr>
          <w:sz w:val="23"/>
          <w:szCs w:val="23"/>
        </w:rPr>
        <w:t>приобъектный</w:t>
      </w:r>
      <w:proofErr w:type="spellEnd"/>
      <w:r w:rsidRPr="00747513">
        <w:rPr>
          <w:sz w:val="23"/>
          <w:szCs w:val="23"/>
        </w:rPr>
        <w:t xml:space="preserve"> склад несет Подрядчик. </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i/>
          <w:iCs/>
          <w:sz w:val="23"/>
          <w:szCs w:val="23"/>
        </w:rPr>
      </w:pPr>
      <w:r w:rsidRPr="00747513">
        <w:rPr>
          <w:sz w:val="23"/>
          <w:szCs w:val="23"/>
        </w:rPr>
        <w:t>Подрядчик предупреждает Заказчика не менее</w:t>
      </w:r>
      <w:proofErr w:type="gramStart"/>
      <w:r w:rsidRPr="00747513">
        <w:rPr>
          <w:sz w:val="23"/>
          <w:szCs w:val="23"/>
        </w:rPr>
        <w:t>,</w:t>
      </w:r>
      <w:proofErr w:type="gramEnd"/>
      <w:r w:rsidRPr="00747513">
        <w:rPr>
          <w:sz w:val="23"/>
          <w:szCs w:val="23"/>
        </w:rPr>
        <w:t xml:space="preserve"> чем за 2 (две) недели о готовности к доставке поставляемых материалов и оборудования на </w:t>
      </w:r>
      <w:proofErr w:type="spellStart"/>
      <w:r w:rsidRPr="00747513">
        <w:rPr>
          <w:sz w:val="23"/>
          <w:szCs w:val="23"/>
        </w:rPr>
        <w:t>приобъектный</w:t>
      </w:r>
      <w:proofErr w:type="spellEnd"/>
      <w:r w:rsidRPr="00747513">
        <w:rPr>
          <w:sz w:val="23"/>
          <w:szCs w:val="23"/>
        </w:rPr>
        <w:t xml:space="preserve"> склад.</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i/>
          <w:iCs/>
          <w:sz w:val="23"/>
          <w:szCs w:val="23"/>
        </w:rPr>
      </w:pPr>
      <w:r w:rsidRPr="00747513">
        <w:rPr>
          <w:sz w:val="23"/>
          <w:szCs w:val="23"/>
        </w:rPr>
        <w:t xml:space="preserve">При поступлении поставляемых Подрядчиком </w:t>
      </w:r>
      <w:r w:rsidRPr="00747513">
        <w:rPr>
          <w:i/>
          <w:sz w:val="23"/>
          <w:szCs w:val="23"/>
        </w:rPr>
        <w:t>(одной из Сторон)</w:t>
      </w:r>
      <w:r w:rsidRPr="00747513">
        <w:rPr>
          <w:sz w:val="23"/>
          <w:szCs w:val="23"/>
        </w:rPr>
        <w:t xml:space="preserve"> материалов и оборудования на </w:t>
      </w:r>
      <w:proofErr w:type="spellStart"/>
      <w:r w:rsidRPr="00747513">
        <w:rPr>
          <w:sz w:val="23"/>
          <w:szCs w:val="23"/>
        </w:rPr>
        <w:t>приобъектный</w:t>
      </w:r>
      <w:proofErr w:type="spellEnd"/>
      <w:r w:rsidRPr="00747513">
        <w:rPr>
          <w:sz w:val="23"/>
          <w:szCs w:val="23"/>
        </w:rPr>
        <w:t xml:space="preserve"> склад присутствие представителя Заказчика </w:t>
      </w:r>
      <w:r w:rsidRPr="00747513">
        <w:rPr>
          <w:i/>
          <w:sz w:val="23"/>
          <w:szCs w:val="23"/>
        </w:rPr>
        <w:t>(представителя другой Стороны)</w:t>
      </w:r>
      <w:r w:rsidRPr="00747513">
        <w:rPr>
          <w:sz w:val="23"/>
          <w:szCs w:val="23"/>
        </w:rPr>
        <w:t xml:space="preserve"> обязательно. </w:t>
      </w:r>
    </w:p>
    <w:p w:rsidR="00402D92" w:rsidRPr="00747513" w:rsidRDefault="00402D92" w:rsidP="0069224A">
      <w:pPr>
        <w:shd w:val="clear" w:color="auto" w:fill="FFFFFF"/>
        <w:tabs>
          <w:tab w:val="left" w:pos="1080"/>
        </w:tabs>
        <w:jc w:val="both"/>
        <w:rPr>
          <w:sz w:val="23"/>
          <w:szCs w:val="23"/>
        </w:rPr>
      </w:pPr>
      <w:r w:rsidRPr="00747513">
        <w:rPr>
          <w:sz w:val="23"/>
          <w:szCs w:val="23"/>
        </w:rPr>
        <w:t xml:space="preserve">Приемка оборудования на </w:t>
      </w:r>
      <w:proofErr w:type="spellStart"/>
      <w:r w:rsidRPr="00747513">
        <w:rPr>
          <w:sz w:val="23"/>
          <w:szCs w:val="23"/>
        </w:rPr>
        <w:t>приобъектный</w:t>
      </w:r>
      <w:proofErr w:type="spellEnd"/>
      <w:r w:rsidRPr="00747513">
        <w:rPr>
          <w:sz w:val="23"/>
          <w:szCs w:val="23"/>
        </w:rPr>
        <w:t xml:space="preserve"> склад осуществляется в соответствии с актом, составляемым по Форме ОС-14. </w:t>
      </w:r>
    </w:p>
    <w:p w:rsidR="00402D92" w:rsidRPr="00747513" w:rsidRDefault="00402D92" w:rsidP="0069224A">
      <w:pPr>
        <w:shd w:val="clear" w:color="auto" w:fill="FFFFFF"/>
        <w:tabs>
          <w:tab w:val="left" w:pos="1080"/>
        </w:tabs>
        <w:jc w:val="both"/>
        <w:rPr>
          <w:sz w:val="23"/>
          <w:szCs w:val="23"/>
        </w:rPr>
      </w:pPr>
      <w:r w:rsidRPr="00747513">
        <w:rPr>
          <w:sz w:val="23"/>
          <w:szCs w:val="23"/>
        </w:rPr>
        <w:t xml:space="preserve">Передача оборудования с </w:t>
      </w:r>
      <w:proofErr w:type="spellStart"/>
      <w:r w:rsidRPr="00747513">
        <w:rPr>
          <w:sz w:val="23"/>
          <w:szCs w:val="23"/>
        </w:rPr>
        <w:t>приобъектного</w:t>
      </w:r>
      <w:proofErr w:type="spellEnd"/>
      <w:r w:rsidRPr="00747513">
        <w:rPr>
          <w:sz w:val="23"/>
          <w:szCs w:val="23"/>
        </w:rPr>
        <w:t xml:space="preserve"> склада для использования при осуществлении работ (в монтаж) осуществляется в соответствии с актом, составляемым по Форме ОС-15. </w:t>
      </w:r>
    </w:p>
    <w:p w:rsidR="00402D92" w:rsidRPr="00747513" w:rsidRDefault="00402D92" w:rsidP="0069224A">
      <w:pPr>
        <w:numPr>
          <w:ilvl w:val="1"/>
          <w:numId w:val="1"/>
        </w:numPr>
        <w:shd w:val="clear" w:color="auto" w:fill="FFFFFF"/>
        <w:tabs>
          <w:tab w:val="clear" w:pos="720"/>
          <w:tab w:val="num" w:pos="0"/>
          <w:tab w:val="left" w:pos="709"/>
        </w:tabs>
        <w:ind w:left="0" w:firstLine="0"/>
        <w:jc w:val="both"/>
        <w:rPr>
          <w:i/>
          <w:iCs/>
          <w:sz w:val="23"/>
          <w:szCs w:val="23"/>
        </w:rPr>
      </w:pPr>
      <w:proofErr w:type="gramStart"/>
      <w:r w:rsidRPr="00747513">
        <w:rPr>
          <w:sz w:val="23"/>
          <w:szCs w:val="23"/>
        </w:rPr>
        <w:t xml:space="preserve">В случае выявления Подрядчиком </w:t>
      </w:r>
      <w:r w:rsidRPr="00747513">
        <w:rPr>
          <w:i/>
          <w:iCs/>
          <w:sz w:val="23"/>
          <w:szCs w:val="23"/>
        </w:rPr>
        <w:t>(одной Стороной)</w:t>
      </w:r>
      <w:r w:rsidRPr="00747513">
        <w:rPr>
          <w:sz w:val="23"/>
          <w:szCs w:val="23"/>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47513">
        <w:rPr>
          <w:i/>
          <w:iCs/>
          <w:sz w:val="23"/>
          <w:szCs w:val="23"/>
        </w:rPr>
        <w:t>(Сторона, обнаружившая недостатки (некомплектность)</w:t>
      </w:r>
      <w:r w:rsidRPr="00747513">
        <w:rPr>
          <w:sz w:val="23"/>
          <w:szCs w:val="23"/>
        </w:rPr>
        <w:t xml:space="preserve"> незамедлительно обязан поставить об этом в известность Заказчика </w:t>
      </w:r>
      <w:r w:rsidRPr="00747513">
        <w:rPr>
          <w:i/>
          <w:iCs/>
          <w:sz w:val="23"/>
          <w:szCs w:val="23"/>
        </w:rPr>
        <w:t>(другую Сторону).</w:t>
      </w:r>
      <w:proofErr w:type="gramEnd"/>
    </w:p>
    <w:p w:rsidR="00402D92" w:rsidRPr="00747513" w:rsidRDefault="00402D92" w:rsidP="0069224A">
      <w:pPr>
        <w:widowControl w:val="0"/>
        <w:shd w:val="clear" w:color="auto" w:fill="FFFFFF"/>
        <w:jc w:val="both"/>
        <w:rPr>
          <w:sz w:val="23"/>
          <w:szCs w:val="23"/>
        </w:rPr>
      </w:pPr>
      <w:r w:rsidRPr="00747513">
        <w:rPr>
          <w:sz w:val="23"/>
          <w:szCs w:val="23"/>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747513" w:rsidRDefault="00880075" w:rsidP="00402D92">
      <w:pPr>
        <w:widowControl w:val="0"/>
        <w:shd w:val="clear" w:color="auto" w:fill="FFFFFF"/>
        <w:tabs>
          <w:tab w:val="left" w:pos="709"/>
          <w:tab w:val="left" w:pos="1276"/>
          <w:tab w:val="left" w:pos="1418"/>
        </w:tabs>
        <w:jc w:val="both"/>
        <w:rPr>
          <w:sz w:val="23"/>
          <w:szCs w:val="23"/>
        </w:rPr>
      </w:pPr>
      <w:r w:rsidRPr="00747513">
        <w:rPr>
          <w:sz w:val="23"/>
          <w:szCs w:val="23"/>
        </w:rPr>
        <w:t xml:space="preserve"> </w:t>
      </w:r>
    </w:p>
    <w:p w:rsidR="00880075" w:rsidRPr="00747513" w:rsidRDefault="00880075" w:rsidP="00B2378C">
      <w:pPr>
        <w:numPr>
          <w:ilvl w:val="0"/>
          <w:numId w:val="1"/>
        </w:numPr>
        <w:shd w:val="clear" w:color="auto" w:fill="FFFFFF"/>
        <w:tabs>
          <w:tab w:val="left" w:pos="709"/>
          <w:tab w:val="left" w:pos="1276"/>
          <w:tab w:val="left" w:pos="1418"/>
        </w:tabs>
        <w:ind w:left="0" w:firstLine="0"/>
        <w:jc w:val="center"/>
        <w:rPr>
          <w:b/>
          <w:bCs/>
          <w:sz w:val="23"/>
          <w:szCs w:val="23"/>
        </w:rPr>
      </w:pPr>
      <w:r w:rsidRPr="00747513">
        <w:rPr>
          <w:b/>
          <w:bCs/>
          <w:sz w:val="23"/>
          <w:szCs w:val="23"/>
        </w:rPr>
        <w:t>Порядок осуществления работ</w:t>
      </w:r>
    </w:p>
    <w:p w:rsidR="00D81794" w:rsidRPr="00747513" w:rsidRDefault="00D81794" w:rsidP="0069224A">
      <w:pPr>
        <w:numPr>
          <w:ilvl w:val="1"/>
          <w:numId w:val="1"/>
        </w:numPr>
        <w:shd w:val="clear" w:color="auto" w:fill="FFFFFF"/>
        <w:tabs>
          <w:tab w:val="clear" w:pos="720"/>
          <w:tab w:val="num" w:pos="0"/>
        </w:tabs>
        <w:ind w:left="0" w:firstLine="0"/>
        <w:jc w:val="both"/>
        <w:rPr>
          <w:sz w:val="23"/>
          <w:szCs w:val="23"/>
        </w:rPr>
      </w:pPr>
      <w:r w:rsidRPr="00747513">
        <w:rPr>
          <w:sz w:val="23"/>
          <w:szCs w:val="23"/>
        </w:rPr>
        <w:t xml:space="preserve">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D81794" w:rsidRPr="00747513" w:rsidRDefault="00D81794" w:rsidP="0069224A">
      <w:pPr>
        <w:shd w:val="clear" w:color="auto" w:fill="FFFFFF"/>
        <w:jc w:val="both"/>
        <w:rPr>
          <w:sz w:val="23"/>
          <w:szCs w:val="23"/>
        </w:rPr>
      </w:pPr>
      <w:r w:rsidRPr="00747513">
        <w:rPr>
          <w:sz w:val="23"/>
          <w:szCs w:val="23"/>
        </w:rPr>
        <w:t>Форма журнала должна соответствовать типовой межотраслевой Форме № КС-6,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81794" w:rsidRPr="00747513" w:rsidRDefault="00D81794" w:rsidP="0069224A">
      <w:pPr>
        <w:numPr>
          <w:ilvl w:val="1"/>
          <w:numId w:val="1"/>
        </w:numPr>
        <w:shd w:val="clear" w:color="auto" w:fill="FFFFFF"/>
        <w:tabs>
          <w:tab w:val="clear" w:pos="720"/>
          <w:tab w:val="num" w:pos="0"/>
        </w:tabs>
        <w:ind w:left="0" w:firstLine="0"/>
        <w:jc w:val="both"/>
        <w:rPr>
          <w:sz w:val="23"/>
          <w:szCs w:val="23"/>
        </w:rPr>
      </w:pPr>
      <w:r w:rsidRPr="00747513">
        <w:rPr>
          <w:sz w:val="23"/>
          <w:szCs w:val="23"/>
        </w:rPr>
        <w:lastRenderedPageBreak/>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81794" w:rsidRPr="00747513" w:rsidRDefault="00D81794" w:rsidP="0069224A">
      <w:pPr>
        <w:numPr>
          <w:ilvl w:val="1"/>
          <w:numId w:val="1"/>
        </w:numPr>
        <w:shd w:val="clear" w:color="auto" w:fill="FFFFFF"/>
        <w:tabs>
          <w:tab w:val="clear" w:pos="720"/>
          <w:tab w:val="num" w:pos="0"/>
        </w:tabs>
        <w:ind w:left="0" w:firstLine="0"/>
        <w:jc w:val="both"/>
        <w:rPr>
          <w:sz w:val="23"/>
          <w:szCs w:val="23"/>
        </w:rPr>
      </w:pPr>
      <w:proofErr w:type="gramStart"/>
      <w:r w:rsidRPr="00747513">
        <w:rPr>
          <w:sz w:val="23"/>
          <w:szCs w:val="23"/>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47513">
        <w:rPr>
          <w:sz w:val="23"/>
          <w:szCs w:val="23"/>
          <w:u w:color="FF0000"/>
        </w:rPr>
        <w:t>производственных цехов и участков реконструируемого объекта</w:t>
      </w:r>
      <w:r w:rsidRPr="00747513">
        <w:rPr>
          <w:sz w:val="23"/>
          <w:szCs w:val="23"/>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747513">
        <w:rPr>
          <w:sz w:val="23"/>
          <w:szCs w:val="23"/>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747513">
        <w:rPr>
          <w:sz w:val="23"/>
          <w:szCs w:val="23"/>
        </w:rPr>
        <w:t>жд стр</w:t>
      </w:r>
      <w:proofErr w:type="gramEnd"/>
      <w:r w:rsidRPr="00747513">
        <w:rPr>
          <w:sz w:val="23"/>
          <w:szCs w:val="23"/>
        </w:rPr>
        <w:t xml:space="preserve">оительства зданий Заказчика. </w:t>
      </w:r>
    </w:p>
    <w:p w:rsidR="00D81794" w:rsidRPr="00747513" w:rsidRDefault="00D81794" w:rsidP="0069224A">
      <w:pPr>
        <w:numPr>
          <w:ilvl w:val="1"/>
          <w:numId w:val="1"/>
        </w:numPr>
        <w:shd w:val="clear" w:color="auto" w:fill="FFFFFF"/>
        <w:tabs>
          <w:tab w:val="clear" w:pos="720"/>
          <w:tab w:val="num" w:pos="0"/>
        </w:tabs>
        <w:ind w:left="0" w:firstLine="0"/>
        <w:jc w:val="both"/>
        <w:rPr>
          <w:sz w:val="23"/>
          <w:szCs w:val="23"/>
        </w:rPr>
      </w:pPr>
      <w:proofErr w:type="gramStart"/>
      <w:r w:rsidRPr="00747513">
        <w:rPr>
          <w:sz w:val="23"/>
          <w:szCs w:val="23"/>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47513">
        <w:rPr>
          <w:sz w:val="23"/>
          <w:szCs w:val="23"/>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81794" w:rsidRPr="00747513" w:rsidRDefault="00D81794" w:rsidP="0069224A">
      <w:pPr>
        <w:shd w:val="clear" w:color="auto" w:fill="FFFFFF"/>
        <w:jc w:val="both"/>
        <w:rPr>
          <w:sz w:val="23"/>
          <w:szCs w:val="23"/>
        </w:rPr>
      </w:pPr>
      <w:r w:rsidRPr="00747513">
        <w:rPr>
          <w:sz w:val="23"/>
          <w:szCs w:val="23"/>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81794" w:rsidRPr="00747513" w:rsidRDefault="00D81794" w:rsidP="0069224A">
      <w:pPr>
        <w:numPr>
          <w:ilvl w:val="1"/>
          <w:numId w:val="1"/>
        </w:numPr>
        <w:shd w:val="clear" w:color="auto" w:fill="FFFFFF"/>
        <w:tabs>
          <w:tab w:val="clear" w:pos="720"/>
          <w:tab w:val="num" w:pos="0"/>
        </w:tabs>
        <w:ind w:left="0" w:firstLine="0"/>
        <w:jc w:val="both"/>
        <w:rPr>
          <w:sz w:val="23"/>
          <w:szCs w:val="23"/>
        </w:rPr>
      </w:pPr>
      <w:r w:rsidRPr="00747513">
        <w:rPr>
          <w:sz w:val="23"/>
          <w:szCs w:val="23"/>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81794" w:rsidRPr="00747513" w:rsidRDefault="00D81794" w:rsidP="0069224A">
      <w:pPr>
        <w:shd w:val="clear" w:color="auto" w:fill="FFFFFF"/>
        <w:jc w:val="both"/>
        <w:rPr>
          <w:sz w:val="23"/>
          <w:szCs w:val="23"/>
        </w:rPr>
      </w:pPr>
      <w:r w:rsidRPr="00747513">
        <w:rPr>
          <w:sz w:val="23"/>
          <w:szCs w:val="23"/>
        </w:rPr>
        <w:t>-увеличить или сократить объем любой работы, включенной в Договор; исключить любую работу;</w:t>
      </w:r>
    </w:p>
    <w:p w:rsidR="00D81794" w:rsidRPr="00747513" w:rsidRDefault="00D81794" w:rsidP="0069224A">
      <w:pPr>
        <w:shd w:val="clear" w:color="auto" w:fill="FFFFFF"/>
        <w:jc w:val="both"/>
        <w:rPr>
          <w:sz w:val="23"/>
          <w:szCs w:val="23"/>
        </w:rPr>
      </w:pPr>
      <w:r w:rsidRPr="00747513">
        <w:rPr>
          <w:sz w:val="23"/>
          <w:szCs w:val="23"/>
        </w:rPr>
        <w:t>-изменить характер или качество, или вид любой части работы;</w:t>
      </w:r>
    </w:p>
    <w:p w:rsidR="00D81794" w:rsidRPr="00747513" w:rsidRDefault="00D81794" w:rsidP="0069224A">
      <w:pPr>
        <w:shd w:val="clear" w:color="auto" w:fill="FFFFFF"/>
        <w:jc w:val="both"/>
        <w:rPr>
          <w:sz w:val="23"/>
          <w:szCs w:val="23"/>
        </w:rPr>
      </w:pPr>
      <w:r w:rsidRPr="00747513">
        <w:rPr>
          <w:sz w:val="23"/>
          <w:szCs w:val="23"/>
        </w:rPr>
        <w:t>-выполнить дополнительную работу любого характера, необходимую для завершения комплексной реконструкции объекта.</w:t>
      </w:r>
    </w:p>
    <w:p w:rsidR="00D81794" w:rsidRPr="00747513" w:rsidRDefault="00D81794" w:rsidP="0069224A">
      <w:pPr>
        <w:shd w:val="clear" w:color="auto" w:fill="FFFFFF"/>
        <w:jc w:val="both"/>
        <w:rPr>
          <w:sz w:val="23"/>
          <w:szCs w:val="23"/>
        </w:rPr>
      </w:pPr>
      <w:r w:rsidRPr="00747513">
        <w:rPr>
          <w:sz w:val="23"/>
          <w:szCs w:val="23"/>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D81794" w:rsidRPr="00747513" w:rsidRDefault="00D81794" w:rsidP="0069224A">
      <w:pPr>
        <w:numPr>
          <w:ilvl w:val="1"/>
          <w:numId w:val="1"/>
        </w:numPr>
        <w:shd w:val="clear" w:color="auto" w:fill="FFFFFF"/>
        <w:tabs>
          <w:tab w:val="clear" w:pos="720"/>
          <w:tab w:val="num" w:pos="0"/>
        </w:tabs>
        <w:ind w:left="0" w:firstLine="0"/>
        <w:jc w:val="both"/>
        <w:rPr>
          <w:sz w:val="23"/>
          <w:szCs w:val="23"/>
        </w:rPr>
      </w:pPr>
      <w:r w:rsidRPr="00747513">
        <w:rPr>
          <w:sz w:val="23"/>
          <w:szCs w:val="23"/>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D81794" w:rsidRPr="00747513" w:rsidRDefault="00D81794" w:rsidP="0069224A">
      <w:pPr>
        <w:numPr>
          <w:ilvl w:val="1"/>
          <w:numId w:val="1"/>
        </w:numPr>
        <w:shd w:val="clear" w:color="auto" w:fill="FFFFFF"/>
        <w:tabs>
          <w:tab w:val="clear" w:pos="720"/>
          <w:tab w:val="num" w:pos="0"/>
        </w:tabs>
        <w:ind w:left="0" w:firstLine="0"/>
        <w:jc w:val="both"/>
        <w:rPr>
          <w:sz w:val="23"/>
          <w:szCs w:val="23"/>
        </w:rPr>
      </w:pPr>
      <w:r w:rsidRPr="00747513">
        <w:rPr>
          <w:sz w:val="23"/>
          <w:szCs w:val="23"/>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47513" w:rsidRDefault="0012678E" w:rsidP="0069224A">
      <w:pPr>
        <w:shd w:val="clear" w:color="auto" w:fill="FFFFFF"/>
        <w:tabs>
          <w:tab w:val="left" w:pos="709"/>
          <w:tab w:val="left" w:pos="1276"/>
          <w:tab w:val="left" w:pos="1418"/>
        </w:tabs>
        <w:rPr>
          <w:b/>
          <w:bCs/>
          <w:sz w:val="23"/>
          <w:szCs w:val="23"/>
        </w:rPr>
      </w:pPr>
    </w:p>
    <w:p w:rsidR="00880075" w:rsidRPr="00747513" w:rsidRDefault="00880075" w:rsidP="00B2378C">
      <w:pPr>
        <w:numPr>
          <w:ilvl w:val="0"/>
          <w:numId w:val="1"/>
        </w:numPr>
        <w:shd w:val="clear" w:color="auto" w:fill="FFFFFF"/>
        <w:tabs>
          <w:tab w:val="left" w:pos="709"/>
          <w:tab w:val="left" w:pos="1276"/>
          <w:tab w:val="left" w:pos="1418"/>
        </w:tabs>
        <w:ind w:left="0" w:firstLine="0"/>
        <w:jc w:val="center"/>
        <w:rPr>
          <w:b/>
          <w:bCs/>
          <w:sz w:val="23"/>
          <w:szCs w:val="23"/>
        </w:rPr>
      </w:pPr>
      <w:r w:rsidRPr="00747513">
        <w:rPr>
          <w:b/>
          <w:bCs/>
          <w:sz w:val="23"/>
          <w:szCs w:val="23"/>
        </w:rPr>
        <w:t xml:space="preserve">Приемка </w:t>
      </w:r>
      <w:r w:rsidR="00A10248" w:rsidRPr="00747513">
        <w:rPr>
          <w:b/>
          <w:bCs/>
          <w:sz w:val="23"/>
          <w:szCs w:val="23"/>
        </w:rPr>
        <w:t xml:space="preserve">выполненных </w:t>
      </w:r>
      <w:r w:rsidRPr="00747513">
        <w:rPr>
          <w:b/>
          <w:bCs/>
          <w:sz w:val="23"/>
          <w:szCs w:val="23"/>
        </w:rPr>
        <w:t>работ</w:t>
      </w:r>
    </w:p>
    <w:p w:rsidR="00DF3BB6" w:rsidRPr="00747513"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b/>
          <w:bCs/>
          <w:sz w:val="23"/>
          <w:szCs w:val="23"/>
        </w:rPr>
      </w:pPr>
      <w:r w:rsidRPr="00747513">
        <w:rPr>
          <w:sz w:val="23"/>
          <w:szCs w:val="23"/>
        </w:rPr>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w:t>
      </w:r>
      <w:r w:rsidR="00B94B6F" w:rsidRPr="00747513">
        <w:rPr>
          <w:sz w:val="23"/>
          <w:szCs w:val="23"/>
        </w:rPr>
        <w:t xml:space="preserve">акт выполненных работ (форма КС-2) на бумажном носителе в количестве 3 экземпляров, в электронном виде в формате </w:t>
      </w:r>
      <w:r w:rsidR="00B94B6F" w:rsidRPr="00747513">
        <w:rPr>
          <w:sz w:val="23"/>
          <w:szCs w:val="23"/>
          <w:lang w:val="en-US"/>
        </w:rPr>
        <w:t>Excel</w:t>
      </w:r>
      <w:r w:rsidR="00B94B6F" w:rsidRPr="00747513">
        <w:rPr>
          <w:sz w:val="23"/>
          <w:szCs w:val="23"/>
        </w:rPr>
        <w:t xml:space="preserve"> и в электронном виде файл «Гранд - Сметы»</w:t>
      </w:r>
      <w:r w:rsidR="009109FB" w:rsidRPr="00747513">
        <w:rPr>
          <w:i/>
          <w:sz w:val="23"/>
          <w:szCs w:val="23"/>
        </w:rPr>
        <w:t xml:space="preserve"> </w:t>
      </w:r>
      <w:r w:rsidR="00B94B6F" w:rsidRPr="00747513">
        <w:rPr>
          <w:sz w:val="23"/>
          <w:szCs w:val="23"/>
        </w:rPr>
        <w:t>в формате</w:t>
      </w:r>
      <w:r w:rsidR="009109FB" w:rsidRPr="00747513">
        <w:rPr>
          <w:sz w:val="23"/>
          <w:szCs w:val="23"/>
        </w:rPr>
        <w:t xml:space="preserve"> </w:t>
      </w:r>
      <w:r w:rsidR="009109FB" w:rsidRPr="00747513">
        <w:rPr>
          <w:sz w:val="23"/>
          <w:szCs w:val="23"/>
          <w:lang w:val="en-US"/>
        </w:rPr>
        <w:t>XML</w:t>
      </w:r>
      <w:r w:rsidR="00B94B6F" w:rsidRPr="00747513">
        <w:rPr>
          <w:sz w:val="23"/>
          <w:szCs w:val="23"/>
        </w:rPr>
        <w:t>; справку о стоимости работ (форма КС-3) в количестве 3 экземпляров; счет–фактуру в 1 экземпляре.</w:t>
      </w:r>
      <w:r w:rsidRPr="00747513">
        <w:rPr>
          <w:sz w:val="23"/>
          <w:szCs w:val="23"/>
        </w:rPr>
        <w:t xml:space="preserve"> </w:t>
      </w:r>
      <w:proofErr w:type="gramStart"/>
      <w:r w:rsidRPr="00747513">
        <w:rPr>
          <w:sz w:val="23"/>
          <w:szCs w:val="23"/>
        </w:rPr>
        <w:t xml:space="preserve">К акту КС-2 в обязательном порядке прилагается исполнительная документация по выполненным работам </w:t>
      </w:r>
      <w:r w:rsidR="009109FB" w:rsidRPr="00747513">
        <w:rPr>
          <w:sz w:val="23"/>
          <w:szCs w:val="23"/>
        </w:rPr>
        <w:t xml:space="preserve">в соответствии с РД-11-02-2006 (ТРЕБОВАНИЯ К СОСТАВУ И ПОРЯДКУ ВЕДЕНИЯ ИСПОЛНИТЕЛЬНОЙ ДОКУМЕНТАЦИИ ПРИ СТРОИТЕЛЬСТВЕ) </w:t>
      </w:r>
      <w:r w:rsidRPr="00747513">
        <w:rPr>
          <w:sz w:val="23"/>
          <w:szCs w:val="23"/>
        </w:rPr>
        <w:t>(акты на скрытые работы, геодезические с</w:t>
      </w:r>
      <w:r w:rsidR="00EE16A8" w:rsidRPr="00747513">
        <w:rPr>
          <w:sz w:val="23"/>
          <w:szCs w:val="23"/>
        </w:rPr>
        <w:t>хемы</w:t>
      </w:r>
      <w:r w:rsidRPr="00747513">
        <w:rPr>
          <w:sz w:val="23"/>
          <w:szCs w:val="23"/>
        </w:rPr>
        <w:t xml:space="preserve">, акты испытаний систем, копии паспортов и сертификатов на использованные в строительстве материалы и конструкции и </w:t>
      </w:r>
      <w:r w:rsidR="009109FB" w:rsidRPr="00747513">
        <w:rPr>
          <w:sz w:val="23"/>
          <w:szCs w:val="23"/>
        </w:rPr>
        <w:t>другую, предусмотренную нормативами документацию</w:t>
      </w:r>
      <w:r w:rsidRPr="00747513">
        <w:rPr>
          <w:sz w:val="23"/>
          <w:szCs w:val="23"/>
        </w:rPr>
        <w:t>).</w:t>
      </w:r>
      <w:proofErr w:type="gramEnd"/>
      <w:r w:rsidRPr="00747513">
        <w:rPr>
          <w:sz w:val="23"/>
          <w:szCs w:val="23"/>
        </w:rPr>
        <w:t xml:space="preserve"> Без перечисленных приложений акт КС-2 Заказчиком </w:t>
      </w:r>
      <w:r w:rsidR="009109FB" w:rsidRPr="00747513">
        <w:rPr>
          <w:sz w:val="23"/>
          <w:szCs w:val="23"/>
        </w:rPr>
        <w:t>не принимается к рассмотрению</w:t>
      </w:r>
      <w:r w:rsidRPr="00747513">
        <w:rPr>
          <w:sz w:val="23"/>
          <w:szCs w:val="23"/>
        </w:rPr>
        <w:t>.</w:t>
      </w:r>
    </w:p>
    <w:p w:rsidR="001A6553" w:rsidRPr="00747513" w:rsidRDefault="001A6553" w:rsidP="00B2378C">
      <w:pPr>
        <w:numPr>
          <w:ilvl w:val="1"/>
          <w:numId w:val="1"/>
        </w:numPr>
        <w:tabs>
          <w:tab w:val="clear" w:pos="720"/>
          <w:tab w:val="num" w:pos="0"/>
          <w:tab w:val="left" w:pos="709"/>
          <w:tab w:val="left" w:pos="1276"/>
          <w:tab w:val="left" w:pos="1418"/>
        </w:tabs>
        <w:ind w:left="0" w:firstLine="0"/>
        <w:rPr>
          <w:sz w:val="23"/>
          <w:szCs w:val="23"/>
        </w:rPr>
      </w:pPr>
      <w:r w:rsidRPr="00747513">
        <w:rPr>
          <w:sz w:val="23"/>
          <w:szCs w:val="23"/>
        </w:rPr>
        <w:lastRenderedPageBreak/>
        <w:t xml:space="preserve">Приемка выполненных работ Заказчиком осуществляется в течение </w:t>
      </w:r>
      <w:r w:rsidRPr="00747513">
        <w:rPr>
          <w:i/>
          <w:sz w:val="23"/>
          <w:szCs w:val="23"/>
        </w:rPr>
        <w:t>10 (десяти)</w:t>
      </w:r>
      <w:r w:rsidRPr="00747513">
        <w:rPr>
          <w:sz w:val="23"/>
          <w:szCs w:val="23"/>
        </w:rPr>
        <w:t xml:space="preserve"> рабочих дней с момента получения акта выполненных работ.</w:t>
      </w:r>
    </w:p>
    <w:p w:rsidR="00DF3BB6" w:rsidRPr="00747513" w:rsidRDefault="00A10248"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3"/>
          <w:szCs w:val="23"/>
        </w:rPr>
      </w:pPr>
      <w:r w:rsidRPr="00747513">
        <w:rPr>
          <w:sz w:val="23"/>
          <w:szCs w:val="23"/>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747513" w:rsidRDefault="00A10248" w:rsidP="00B2378C">
      <w:pPr>
        <w:shd w:val="clear" w:color="auto" w:fill="FFFFFF"/>
        <w:tabs>
          <w:tab w:val="left" w:pos="709"/>
          <w:tab w:val="left" w:pos="1276"/>
          <w:tab w:val="left" w:pos="1418"/>
        </w:tabs>
        <w:jc w:val="both"/>
        <w:rPr>
          <w:sz w:val="23"/>
          <w:szCs w:val="23"/>
        </w:rPr>
      </w:pPr>
      <w:r w:rsidRPr="00747513">
        <w:rPr>
          <w:sz w:val="23"/>
          <w:szCs w:val="23"/>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747513">
        <w:rPr>
          <w:sz w:val="23"/>
          <w:szCs w:val="23"/>
        </w:rPr>
        <w:t>браком  работы</w:t>
      </w:r>
      <w:proofErr w:type="gramEnd"/>
      <w:r w:rsidRPr="00747513">
        <w:rPr>
          <w:sz w:val="23"/>
          <w:szCs w:val="23"/>
        </w:rPr>
        <w:t xml:space="preserve"> оплате не подлежат.</w:t>
      </w:r>
    </w:p>
    <w:p w:rsidR="00DF3BB6" w:rsidRPr="00747513" w:rsidRDefault="00A10248" w:rsidP="00B2378C">
      <w:pPr>
        <w:shd w:val="clear" w:color="auto" w:fill="FFFFFF"/>
        <w:tabs>
          <w:tab w:val="left" w:pos="709"/>
          <w:tab w:val="left" w:pos="1276"/>
          <w:tab w:val="left" w:pos="1418"/>
        </w:tabs>
        <w:jc w:val="both"/>
        <w:rPr>
          <w:sz w:val="23"/>
          <w:szCs w:val="23"/>
        </w:rPr>
      </w:pPr>
      <w:r w:rsidRPr="00747513">
        <w:rPr>
          <w:sz w:val="23"/>
          <w:szCs w:val="23"/>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747513" w:rsidRDefault="00A10248" w:rsidP="00B2378C">
      <w:pPr>
        <w:shd w:val="clear" w:color="auto" w:fill="FFFFFF"/>
        <w:tabs>
          <w:tab w:val="left" w:pos="709"/>
          <w:tab w:val="left" w:pos="1276"/>
          <w:tab w:val="left" w:pos="1418"/>
        </w:tabs>
        <w:jc w:val="both"/>
        <w:rPr>
          <w:sz w:val="23"/>
          <w:szCs w:val="23"/>
        </w:rPr>
      </w:pPr>
      <w:r w:rsidRPr="00747513">
        <w:rPr>
          <w:sz w:val="23"/>
          <w:szCs w:val="23"/>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747513" w:rsidRDefault="00DF3BB6" w:rsidP="00B2378C">
      <w:pPr>
        <w:shd w:val="clear" w:color="auto" w:fill="FFFFFF"/>
        <w:tabs>
          <w:tab w:val="left" w:pos="709"/>
          <w:tab w:val="left" w:pos="1276"/>
          <w:tab w:val="left" w:pos="1418"/>
        </w:tabs>
        <w:jc w:val="both"/>
        <w:rPr>
          <w:sz w:val="23"/>
          <w:szCs w:val="23"/>
        </w:rPr>
      </w:pPr>
      <w:r w:rsidRPr="00747513">
        <w:rPr>
          <w:sz w:val="23"/>
          <w:szCs w:val="23"/>
        </w:rPr>
        <w:t xml:space="preserve"> </w:t>
      </w:r>
      <w:r w:rsidR="00A10248" w:rsidRPr="00747513">
        <w:rPr>
          <w:sz w:val="23"/>
          <w:szCs w:val="23"/>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747513" w:rsidRDefault="00A10248" w:rsidP="00B2378C">
      <w:pPr>
        <w:shd w:val="clear" w:color="auto" w:fill="FFFFFF"/>
        <w:tabs>
          <w:tab w:val="left" w:pos="709"/>
          <w:tab w:val="left" w:pos="1276"/>
          <w:tab w:val="left" w:pos="1418"/>
        </w:tabs>
        <w:jc w:val="both"/>
        <w:rPr>
          <w:sz w:val="23"/>
          <w:szCs w:val="23"/>
        </w:rPr>
      </w:pPr>
      <w:r w:rsidRPr="00747513">
        <w:rPr>
          <w:sz w:val="23"/>
          <w:szCs w:val="23"/>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747513" w:rsidRDefault="00B44D83"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3"/>
          <w:szCs w:val="23"/>
        </w:rPr>
      </w:pPr>
      <w:r w:rsidRPr="00747513">
        <w:rPr>
          <w:sz w:val="23"/>
          <w:szCs w:val="23"/>
        </w:rPr>
        <w:t>В случае досрочного выполнения работ, Заказчик вправе досрочно принять и оплатить работы.</w:t>
      </w:r>
    </w:p>
    <w:p w:rsidR="00DF3BB6" w:rsidRPr="00747513" w:rsidRDefault="009109FB" w:rsidP="00B2378C">
      <w:pPr>
        <w:numPr>
          <w:ilvl w:val="1"/>
          <w:numId w:val="1"/>
        </w:numPr>
        <w:shd w:val="clear" w:color="auto" w:fill="FFFFFF"/>
        <w:tabs>
          <w:tab w:val="clear" w:pos="720"/>
          <w:tab w:val="num" w:pos="0"/>
          <w:tab w:val="left" w:pos="425"/>
          <w:tab w:val="left" w:pos="709"/>
          <w:tab w:val="left" w:pos="1276"/>
          <w:tab w:val="left" w:pos="1418"/>
        </w:tabs>
        <w:ind w:left="0" w:firstLine="0"/>
        <w:jc w:val="both"/>
        <w:rPr>
          <w:sz w:val="23"/>
          <w:szCs w:val="23"/>
        </w:rPr>
      </w:pPr>
      <w:r w:rsidRPr="00747513">
        <w:rPr>
          <w:sz w:val="23"/>
          <w:szCs w:val="23"/>
        </w:rPr>
        <w:t>Приемка объекта в целом осуществляется приемочной комиссией в соответствии с п.3.5, 3.6   СНиП 3.01.04-87.</w:t>
      </w:r>
      <w:r w:rsidR="00880075" w:rsidRPr="00747513">
        <w:rPr>
          <w:sz w:val="23"/>
          <w:szCs w:val="23"/>
        </w:rPr>
        <w:t>. Состав комиссии утверждается Заказчиком.</w:t>
      </w:r>
      <w:r w:rsidR="00041EA4" w:rsidRPr="00747513">
        <w:rPr>
          <w:sz w:val="23"/>
          <w:szCs w:val="23"/>
        </w:rPr>
        <w:t xml:space="preserve"> </w:t>
      </w:r>
      <w:r w:rsidR="00880075" w:rsidRPr="00747513">
        <w:rPr>
          <w:sz w:val="23"/>
          <w:szCs w:val="23"/>
        </w:rPr>
        <w:t xml:space="preserve">Результаты работы </w:t>
      </w:r>
      <w:r w:rsidRPr="00747513">
        <w:rPr>
          <w:sz w:val="23"/>
          <w:szCs w:val="23"/>
        </w:rPr>
        <w:t>п</w:t>
      </w:r>
      <w:r w:rsidR="00880075" w:rsidRPr="00747513">
        <w:rPr>
          <w:sz w:val="23"/>
          <w:szCs w:val="23"/>
        </w:rPr>
        <w:t xml:space="preserve">риемочной комиссии оформляются актами в установленном Заказчиком порядке. </w:t>
      </w:r>
    </w:p>
    <w:p w:rsidR="009109FB" w:rsidRPr="00747513"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3"/>
          <w:szCs w:val="23"/>
        </w:rPr>
      </w:pPr>
      <w:r w:rsidRPr="00747513">
        <w:rPr>
          <w:sz w:val="23"/>
          <w:szCs w:val="23"/>
        </w:rPr>
        <w:t>Подрядчик представляет приемочной комиссии следующую документацию:</w:t>
      </w:r>
    </w:p>
    <w:p w:rsidR="009109FB" w:rsidRPr="00747513" w:rsidRDefault="009109FB" w:rsidP="009109FB">
      <w:pPr>
        <w:shd w:val="clear" w:color="auto" w:fill="FFFFFF"/>
        <w:tabs>
          <w:tab w:val="num" w:pos="0"/>
        </w:tabs>
        <w:ind w:firstLine="709"/>
        <w:jc w:val="both"/>
        <w:rPr>
          <w:sz w:val="23"/>
          <w:szCs w:val="23"/>
        </w:rPr>
      </w:pPr>
      <w:r w:rsidRPr="00747513">
        <w:rPr>
          <w:sz w:val="23"/>
          <w:szCs w:val="23"/>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747513" w:rsidRDefault="009109FB" w:rsidP="009109FB">
      <w:pPr>
        <w:shd w:val="clear" w:color="auto" w:fill="FFFFFF"/>
        <w:tabs>
          <w:tab w:val="num" w:pos="0"/>
        </w:tabs>
        <w:ind w:firstLine="709"/>
        <w:jc w:val="both"/>
        <w:rPr>
          <w:sz w:val="23"/>
          <w:szCs w:val="23"/>
        </w:rPr>
      </w:pPr>
      <w:r w:rsidRPr="00747513">
        <w:rPr>
          <w:sz w:val="23"/>
          <w:szCs w:val="23"/>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747513" w:rsidRDefault="009109FB" w:rsidP="009109FB">
      <w:pPr>
        <w:shd w:val="clear" w:color="auto" w:fill="FFFFFF"/>
        <w:tabs>
          <w:tab w:val="num" w:pos="0"/>
        </w:tabs>
        <w:ind w:firstLine="709"/>
        <w:jc w:val="both"/>
        <w:rPr>
          <w:sz w:val="23"/>
          <w:szCs w:val="23"/>
        </w:rPr>
      </w:pPr>
      <w:r w:rsidRPr="00747513">
        <w:rPr>
          <w:sz w:val="23"/>
          <w:szCs w:val="23"/>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7D0E15" w:rsidRPr="00747513" w:rsidRDefault="009109FB" w:rsidP="007D0E15">
      <w:pPr>
        <w:shd w:val="clear" w:color="auto" w:fill="FFFFFF"/>
        <w:tabs>
          <w:tab w:val="num" w:pos="0"/>
        </w:tabs>
        <w:ind w:firstLine="709"/>
        <w:jc w:val="both"/>
        <w:rPr>
          <w:sz w:val="23"/>
          <w:szCs w:val="23"/>
        </w:rPr>
      </w:pPr>
      <w:r w:rsidRPr="00747513">
        <w:rPr>
          <w:sz w:val="23"/>
          <w:szCs w:val="23"/>
        </w:rPr>
        <w:t>г) акты об освидетельствовании скрытых работ и акты о промежуточной приемке отдельных ответственных конструкций;</w:t>
      </w:r>
    </w:p>
    <w:p w:rsidR="009109FB" w:rsidRPr="00747513" w:rsidRDefault="009109FB" w:rsidP="009109FB">
      <w:pPr>
        <w:shd w:val="clear" w:color="auto" w:fill="FFFFFF"/>
        <w:tabs>
          <w:tab w:val="left" w:pos="709"/>
          <w:tab w:val="left" w:pos="1276"/>
          <w:tab w:val="left" w:pos="1418"/>
        </w:tabs>
        <w:ind w:firstLine="709"/>
        <w:jc w:val="both"/>
        <w:rPr>
          <w:ins w:id="0" w:author="Шумилов" w:date="2013-06-14T14:42:00Z"/>
          <w:sz w:val="23"/>
          <w:szCs w:val="23"/>
        </w:rPr>
      </w:pPr>
      <w:r w:rsidRPr="00747513">
        <w:rPr>
          <w:sz w:val="23"/>
          <w:szCs w:val="23"/>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747513" w:rsidRDefault="009109FB" w:rsidP="009109FB">
      <w:pPr>
        <w:numPr>
          <w:ilvl w:val="1"/>
          <w:numId w:val="1"/>
        </w:numPr>
        <w:shd w:val="clear" w:color="auto" w:fill="FFFFFF"/>
        <w:tabs>
          <w:tab w:val="clear" w:pos="720"/>
          <w:tab w:val="num" w:pos="0"/>
          <w:tab w:val="left" w:pos="425"/>
          <w:tab w:val="left" w:pos="709"/>
          <w:tab w:val="left" w:pos="1276"/>
          <w:tab w:val="left" w:pos="1418"/>
        </w:tabs>
        <w:ind w:left="0" w:firstLine="0"/>
        <w:jc w:val="both"/>
        <w:rPr>
          <w:sz w:val="23"/>
          <w:szCs w:val="23"/>
        </w:rPr>
      </w:pPr>
      <w:r w:rsidRPr="00747513">
        <w:rPr>
          <w:sz w:val="23"/>
          <w:szCs w:val="23"/>
        </w:rPr>
        <w:t>Документация, перечисленная в п. 10.6, после окончания работы рабочей комиссии передается заказчику.</w:t>
      </w:r>
    </w:p>
    <w:p w:rsidR="009109FB" w:rsidRPr="00747513" w:rsidRDefault="009109F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3"/>
          <w:szCs w:val="23"/>
        </w:rPr>
      </w:pPr>
      <w:r w:rsidRPr="00747513">
        <w:rPr>
          <w:sz w:val="23"/>
          <w:szCs w:val="23"/>
        </w:rPr>
        <w:t>Подрядчик должен письменно информировать Заказчика о невозможности выполнения работ в указанные в графике выполнения работ сроки с подробным указанием причин. Данное письменное обоснование должно быть направленно Заказчику в срок, не превышающий 10 дней с момента наступления очередного этапа выполнения работ согласно срокам графика. В случае отсутствия данного письменного обоснования Подрядчик не освобождается от обязательств по договору, в том числе от ответственности за несвоевременное выполнение графика выполнения работ.</w:t>
      </w:r>
    </w:p>
    <w:p w:rsidR="00AD310F" w:rsidRPr="00747513"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3"/>
          <w:szCs w:val="23"/>
        </w:rPr>
      </w:pPr>
      <w:proofErr w:type="gramStart"/>
      <w:r w:rsidRPr="00747513">
        <w:rPr>
          <w:sz w:val="23"/>
          <w:szCs w:val="23"/>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747513">
        <w:rPr>
          <w:sz w:val="23"/>
          <w:szCs w:val="23"/>
        </w:rPr>
        <w:t>ия»</w:t>
      </w:r>
      <w:r w:rsidR="00DF3BB6" w:rsidRPr="00747513">
        <w:rPr>
          <w:sz w:val="23"/>
          <w:szCs w:val="23"/>
        </w:rPr>
        <w:t xml:space="preserve"> (</w:t>
      </w:r>
      <w:proofErr w:type="spellStart"/>
      <w:r w:rsidR="00DF3BB6" w:rsidRPr="00747513">
        <w:rPr>
          <w:sz w:val="23"/>
          <w:szCs w:val="23"/>
        </w:rPr>
        <w:t>наименованиеилиала</w:t>
      </w:r>
      <w:proofErr w:type="spellEnd"/>
      <w:r w:rsidR="00DF3BB6" w:rsidRPr="00747513">
        <w:rPr>
          <w:sz w:val="23"/>
          <w:szCs w:val="23"/>
        </w:rPr>
        <w:t>)</w:t>
      </w:r>
      <w:r w:rsidRPr="00747513">
        <w:rPr>
          <w:sz w:val="23"/>
          <w:szCs w:val="23"/>
        </w:rPr>
        <w:t xml:space="preserve"> </w:t>
      </w:r>
      <w:r w:rsidR="00DF3BB6" w:rsidRPr="00747513">
        <w:rPr>
          <w:sz w:val="23"/>
          <w:szCs w:val="23"/>
        </w:rPr>
        <w:t xml:space="preserve"> </w:t>
      </w:r>
      <w:r w:rsidRPr="00747513">
        <w:rPr>
          <w:sz w:val="23"/>
          <w:szCs w:val="23"/>
        </w:rPr>
        <w:t xml:space="preserve">расположенный по адресу: </w:t>
      </w:r>
      <w:r w:rsidR="00DF3BB6" w:rsidRPr="00747513">
        <w:rPr>
          <w:sz w:val="23"/>
          <w:szCs w:val="23"/>
        </w:rPr>
        <w:t>(индекс, город, обл., улица номер дома</w:t>
      </w:r>
      <w:r w:rsidRPr="00747513">
        <w:rPr>
          <w:sz w:val="23"/>
          <w:szCs w:val="23"/>
        </w:rPr>
        <w:t xml:space="preserve"> ИНН ________, КПП _________, </w:t>
      </w:r>
      <w:r w:rsidR="007D661C" w:rsidRPr="00747513">
        <w:rPr>
          <w:sz w:val="23"/>
          <w:szCs w:val="23"/>
        </w:rPr>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747513">
        <w:rPr>
          <w:sz w:val="23"/>
          <w:szCs w:val="23"/>
        </w:rPr>
        <w:t>.</w:t>
      </w:r>
      <w:proofErr w:type="gramEnd"/>
    </w:p>
    <w:p w:rsidR="00AD310F" w:rsidRPr="00747513" w:rsidRDefault="0099089B" w:rsidP="00AD310F">
      <w:pPr>
        <w:numPr>
          <w:ilvl w:val="1"/>
          <w:numId w:val="1"/>
        </w:numPr>
        <w:shd w:val="clear" w:color="auto" w:fill="FFFFFF"/>
        <w:tabs>
          <w:tab w:val="clear" w:pos="720"/>
          <w:tab w:val="num" w:pos="0"/>
          <w:tab w:val="left" w:pos="425"/>
          <w:tab w:val="left" w:pos="709"/>
          <w:tab w:val="left" w:pos="1276"/>
          <w:tab w:val="left" w:pos="1418"/>
        </w:tabs>
        <w:ind w:left="0" w:firstLine="0"/>
        <w:jc w:val="both"/>
        <w:rPr>
          <w:sz w:val="23"/>
          <w:szCs w:val="23"/>
        </w:rPr>
      </w:pPr>
      <w:r w:rsidRPr="00747513">
        <w:rPr>
          <w:sz w:val="23"/>
          <w:szCs w:val="23"/>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747513">
        <w:rPr>
          <w:b/>
          <w:sz w:val="23"/>
          <w:szCs w:val="23"/>
        </w:rPr>
        <w:t xml:space="preserve"> </w:t>
      </w:r>
      <w:proofErr w:type="gramStart"/>
      <w:r w:rsidR="000515D5" w:rsidRPr="00747513">
        <w:rPr>
          <w:i/>
          <w:color w:val="FF0000"/>
          <w:sz w:val="23"/>
          <w:szCs w:val="23"/>
        </w:rPr>
        <w:t xml:space="preserve">( </w:t>
      </w:r>
      <w:proofErr w:type="gramEnd"/>
      <w:r w:rsidR="000515D5" w:rsidRPr="00747513">
        <w:rPr>
          <w:i/>
          <w:color w:val="FF0000"/>
          <w:sz w:val="23"/>
          <w:szCs w:val="23"/>
        </w:rPr>
        <w:t>Пункты 10.</w:t>
      </w:r>
      <w:r w:rsidR="00625CC7" w:rsidRPr="00747513">
        <w:rPr>
          <w:i/>
          <w:color w:val="FF0000"/>
          <w:sz w:val="23"/>
          <w:szCs w:val="23"/>
        </w:rPr>
        <w:t>9</w:t>
      </w:r>
      <w:r w:rsidR="000515D5" w:rsidRPr="00747513">
        <w:rPr>
          <w:i/>
          <w:color w:val="FF0000"/>
          <w:sz w:val="23"/>
          <w:szCs w:val="23"/>
        </w:rPr>
        <w:t>.,10</w:t>
      </w:r>
      <w:r w:rsidR="00662F79" w:rsidRPr="00747513">
        <w:rPr>
          <w:i/>
          <w:color w:val="FF0000"/>
          <w:sz w:val="23"/>
          <w:szCs w:val="23"/>
        </w:rPr>
        <w:t>.</w:t>
      </w:r>
      <w:r w:rsidR="00625CC7" w:rsidRPr="00747513">
        <w:rPr>
          <w:i/>
          <w:color w:val="FF0000"/>
          <w:sz w:val="23"/>
          <w:szCs w:val="23"/>
        </w:rPr>
        <w:t>10</w:t>
      </w:r>
      <w:r w:rsidR="000515D5" w:rsidRPr="00747513">
        <w:rPr>
          <w:i/>
          <w:color w:val="FF0000"/>
          <w:sz w:val="23"/>
          <w:szCs w:val="23"/>
        </w:rPr>
        <w:t>. включаю</w:t>
      </w:r>
      <w:r w:rsidRPr="00747513">
        <w:rPr>
          <w:i/>
          <w:color w:val="FF0000"/>
          <w:sz w:val="23"/>
          <w:szCs w:val="23"/>
        </w:rPr>
        <w:t xml:space="preserve">тся в договор </w:t>
      </w:r>
      <w:r w:rsidR="0068714A" w:rsidRPr="00747513">
        <w:rPr>
          <w:i/>
          <w:color w:val="FF0000"/>
          <w:sz w:val="23"/>
          <w:szCs w:val="23"/>
        </w:rPr>
        <w:t>при</w:t>
      </w:r>
      <w:r w:rsidRPr="00747513">
        <w:rPr>
          <w:i/>
          <w:color w:val="FF0000"/>
          <w:sz w:val="23"/>
          <w:szCs w:val="23"/>
        </w:rPr>
        <w:t xml:space="preserve"> условии, если договор оформляется </w:t>
      </w:r>
      <w:r w:rsidR="000515D5" w:rsidRPr="00747513">
        <w:rPr>
          <w:i/>
          <w:color w:val="FF0000"/>
          <w:sz w:val="23"/>
          <w:szCs w:val="23"/>
        </w:rPr>
        <w:t>исполнительны</w:t>
      </w:r>
      <w:r w:rsidRPr="00747513">
        <w:rPr>
          <w:i/>
          <w:color w:val="FF0000"/>
          <w:sz w:val="23"/>
          <w:szCs w:val="23"/>
        </w:rPr>
        <w:t>м аппарат</w:t>
      </w:r>
      <w:r w:rsidR="000515D5" w:rsidRPr="00747513">
        <w:rPr>
          <w:i/>
          <w:color w:val="FF0000"/>
          <w:sz w:val="23"/>
          <w:szCs w:val="23"/>
        </w:rPr>
        <w:t>ом для филиала</w:t>
      </w:r>
      <w:r w:rsidRPr="00747513">
        <w:rPr>
          <w:i/>
          <w:color w:val="FF0000"/>
          <w:sz w:val="23"/>
          <w:szCs w:val="23"/>
        </w:rPr>
        <w:t>).</w:t>
      </w:r>
    </w:p>
    <w:p w:rsidR="00B43D2A" w:rsidRPr="00747513" w:rsidRDefault="00B43D2A" w:rsidP="00B43D2A">
      <w:pPr>
        <w:shd w:val="clear" w:color="auto" w:fill="FFFFFF"/>
        <w:tabs>
          <w:tab w:val="left" w:pos="709"/>
          <w:tab w:val="left" w:pos="1276"/>
          <w:tab w:val="left" w:pos="1418"/>
        </w:tabs>
        <w:jc w:val="both"/>
        <w:rPr>
          <w:sz w:val="23"/>
          <w:szCs w:val="23"/>
        </w:rPr>
      </w:pPr>
    </w:p>
    <w:p w:rsidR="00FF16B2" w:rsidRPr="00747513" w:rsidRDefault="00071AAF" w:rsidP="00B2378C">
      <w:pPr>
        <w:numPr>
          <w:ilvl w:val="0"/>
          <w:numId w:val="19"/>
        </w:numPr>
        <w:shd w:val="clear" w:color="auto" w:fill="FFFFFF"/>
        <w:tabs>
          <w:tab w:val="left" w:pos="709"/>
          <w:tab w:val="left" w:pos="1276"/>
          <w:tab w:val="left" w:pos="1418"/>
        </w:tabs>
        <w:ind w:left="0" w:firstLine="0"/>
        <w:jc w:val="center"/>
        <w:rPr>
          <w:b/>
          <w:bCs/>
          <w:sz w:val="23"/>
          <w:szCs w:val="23"/>
        </w:rPr>
      </w:pPr>
      <w:r w:rsidRPr="00747513">
        <w:rPr>
          <w:b/>
          <w:bCs/>
          <w:sz w:val="23"/>
          <w:szCs w:val="23"/>
        </w:rPr>
        <w:t xml:space="preserve">Распределение рисков между сторонами </w:t>
      </w:r>
    </w:p>
    <w:p w:rsidR="00FF16B2" w:rsidRPr="00747513"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3"/>
          <w:szCs w:val="23"/>
        </w:rPr>
      </w:pPr>
      <w:r w:rsidRPr="00747513">
        <w:rPr>
          <w:sz w:val="23"/>
          <w:szCs w:val="23"/>
        </w:rPr>
        <w:lastRenderedPageBreak/>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071AAF" w:rsidRPr="00747513" w:rsidRDefault="00071AAF"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3"/>
          <w:szCs w:val="23"/>
        </w:rPr>
      </w:pPr>
      <w:r w:rsidRPr="00747513">
        <w:rPr>
          <w:sz w:val="23"/>
          <w:szCs w:val="23"/>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071AAF" w:rsidRPr="00747513" w:rsidRDefault="00071AAF" w:rsidP="00B2378C">
      <w:pPr>
        <w:shd w:val="clear" w:color="auto" w:fill="FFFFFF"/>
        <w:tabs>
          <w:tab w:val="left" w:pos="709"/>
          <w:tab w:val="left" w:pos="1276"/>
          <w:tab w:val="left" w:pos="1418"/>
        </w:tabs>
        <w:jc w:val="both"/>
        <w:rPr>
          <w:sz w:val="23"/>
          <w:szCs w:val="23"/>
        </w:rPr>
      </w:pPr>
    </w:p>
    <w:p w:rsidR="00FF16B2" w:rsidRPr="00747513" w:rsidRDefault="00FB7C75" w:rsidP="00B2378C">
      <w:pPr>
        <w:widowControl w:val="0"/>
        <w:numPr>
          <w:ilvl w:val="0"/>
          <w:numId w:val="19"/>
        </w:numPr>
        <w:shd w:val="clear" w:color="auto" w:fill="FFFFFF"/>
        <w:tabs>
          <w:tab w:val="left" w:pos="709"/>
          <w:tab w:val="left" w:pos="1276"/>
          <w:tab w:val="left" w:pos="1418"/>
        </w:tabs>
        <w:ind w:left="0" w:firstLine="0"/>
        <w:jc w:val="center"/>
        <w:rPr>
          <w:b/>
          <w:bCs/>
          <w:sz w:val="23"/>
          <w:szCs w:val="23"/>
        </w:rPr>
      </w:pPr>
      <w:r w:rsidRPr="00747513">
        <w:rPr>
          <w:b/>
          <w:bCs/>
          <w:sz w:val="23"/>
          <w:szCs w:val="23"/>
        </w:rPr>
        <w:t>Имущественная ответственность</w:t>
      </w:r>
    </w:p>
    <w:p w:rsidR="00A0343A" w:rsidRPr="00747513"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3"/>
          <w:szCs w:val="23"/>
        </w:rPr>
      </w:pPr>
      <w:r w:rsidRPr="00747513">
        <w:rPr>
          <w:sz w:val="23"/>
          <w:szCs w:val="23"/>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A0343A" w:rsidRPr="00747513" w:rsidRDefault="00A0343A"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3"/>
          <w:szCs w:val="23"/>
        </w:rPr>
      </w:pPr>
      <w:r w:rsidRPr="00747513">
        <w:rPr>
          <w:sz w:val="23"/>
          <w:szCs w:val="23"/>
        </w:rPr>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A0343A" w:rsidRPr="00747513"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3"/>
          <w:szCs w:val="23"/>
        </w:rPr>
      </w:pPr>
      <w:r w:rsidRPr="00747513">
        <w:rPr>
          <w:bCs/>
          <w:sz w:val="23"/>
          <w:szCs w:val="23"/>
        </w:rPr>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A0343A" w:rsidRPr="00747513" w:rsidRDefault="00A0343A" w:rsidP="00FC367F">
      <w:pPr>
        <w:widowControl w:val="0"/>
        <w:numPr>
          <w:ilvl w:val="2"/>
          <w:numId w:val="19"/>
        </w:numPr>
        <w:shd w:val="clear" w:color="auto" w:fill="FFFFFF"/>
        <w:tabs>
          <w:tab w:val="clear" w:pos="720"/>
          <w:tab w:val="num" w:pos="0"/>
          <w:tab w:val="left" w:pos="709"/>
          <w:tab w:val="left" w:pos="851"/>
          <w:tab w:val="left" w:pos="1276"/>
          <w:tab w:val="left" w:pos="1418"/>
        </w:tabs>
        <w:ind w:left="0" w:firstLine="0"/>
        <w:jc w:val="both"/>
        <w:rPr>
          <w:bCs/>
          <w:sz w:val="23"/>
          <w:szCs w:val="23"/>
        </w:rPr>
      </w:pPr>
      <w:r w:rsidRPr="00747513">
        <w:rPr>
          <w:bCs/>
          <w:sz w:val="23"/>
          <w:szCs w:val="23"/>
        </w:rPr>
        <w:t>За просрочку выполнения работ свыше 10 календарных дней Заказчик вправе требовать от Подрядчика:</w:t>
      </w:r>
    </w:p>
    <w:p w:rsidR="00A0343A" w:rsidRPr="00747513" w:rsidRDefault="00A0343A" w:rsidP="00B2378C">
      <w:pPr>
        <w:widowControl w:val="0"/>
        <w:shd w:val="clear" w:color="auto" w:fill="FFFFFF"/>
        <w:tabs>
          <w:tab w:val="num" w:pos="0"/>
          <w:tab w:val="left" w:pos="709"/>
          <w:tab w:val="left" w:pos="1276"/>
          <w:tab w:val="left" w:pos="1418"/>
        </w:tabs>
        <w:jc w:val="both"/>
        <w:rPr>
          <w:bCs/>
          <w:sz w:val="23"/>
          <w:szCs w:val="23"/>
        </w:rPr>
      </w:pPr>
      <w:r w:rsidRPr="00747513">
        <w:rPr>
          <w:bCs/>
          <w:sz w:val="23"/>
          <w:szCs w:val="23"/>
        </w:rPr>
        <w:t>­</w:t>
      </w:r>
      <w:r w:rsidRPr="00747513">
        <w:rPr>
          <w:bCs/>
          <w:sz w:val="23"/>
          <w:szCs w:val="23"/>
        </w:rPr>
        <w:tab/>
        <w:t xml:space="preserve">за период с 1 по 10 календарные дни </w:t>
      </w:r>
      <w:proofErr w:type="gramStart"/>
      <w:r w:rsidRPr="00747513">
        <w:rPr>
          <w:bCs/>
          <w:sz w:val="23"/>
          <w:szCs w:val="23"/>
        </w:rPr>
        <w:t>просрочки выполнения работ уплаты пени</w:t>
      </w:r>
      <w:proofErr w:type="gramEnd"/>
      <w:r w:rsidRPr="00747513">
        <w:rPr>
          <w:bCs/>
          <w:sz w:val="23"/>
          <w:szCs w:val="23"/>
        </w:rPr>
        <w:t xml:space="preserve"> в размере 0,05 % от стоимости невыполненных работ за каждый день просрочки выполнения обязательств;</w:t>
      </w:r>
    </w:p>
    <w:p w:rsidR="00FF16B2" w:rsidRPr="00747513" w:rsidRDefault="00A0343A" w:rsidP="00B2378C">
      <w:pPr>
        <w:widowControl w:val="0"/>
        <w:shd w:val="clear" w:color="auto" w:fill="FFFFFF"/>
        <w:tabs>
          <w:tab w:val="num" w:pos="0"/>
          <w:tab w:val="left" w:pos="709"/>
          <w:tab w:val="left" w:pos="1276"/>
          <w:tab w:val="left" w:pos="1418"/>
        </w:tabs>
        <w:jc w:val="both"/>
        <w:rPr>
          <w:bCs/>
          <w:sz w:val="23"/>
          <w:szCs w:val="23"/>
        </w:rPr>
      </w:pPr>
      <w:r w:rsidRPr="00747513">
        <w:rPr>
          <w:bCs/>
          <w:sz w:val="23"/>
          <w:szCs w:val="23"/>
        </w:rPr>
        <w:t>­</w:t>
      </w:r>
      <w:r w:rsidRPr="00747513">
        <w:rPr>
          <w:bCs/>
          <w:sz w:val="23"/>
          <w:szCs w:val="23"/>
        </w:rPr>
        <w:tab/>
        <w:t xml:space="preserve">за период с 11 календарного дня </w:t>
      </w:r>
      <w:proofErr w:type="gramStart"/>
      <w:r w:rsidRPr="00747513">
        <w:rPr>
          <w:bCs/>
          <w:sz w:val="23"/>
          <w:szCs w:val="23"/>
        </w:rPr>
        <w:t>просрочки выполнения работ уплаты штрафа</w:t>
      </w:r>
      <w:proofErr w:type="gramEnd"/>
      <w:r w:rsidRPr="00747513">
        <w:rPr>
          <w:bCs/>
          <w:sz w:val="23"/>
          <w:szCs w:val="23"/>
        </w:rPr>
        <w:t xml:space="preserve"> в размере 5% от стоимости невыполненных работ.</w:t>
      </w:r>
    </w:p>
    <w:p w:rsidR="00FB7C75" w:rsidRPr="00747513" w:rsidRDefault="00FB7C75" w:rsidP="00B2378C">
      <w:pPr>
        <w:widowControl w:val="0"/>
        <w:numPr>
          <w:ilvl w:val="1"/>
          <w:numId w:val="19"/>
        </w:numPr>
        <w:shd w:val="clear" w:color="auto" w:fill="FFFFFF"/>
        <w:tabs>
          <w:tab w:val="clear" w:pos="1260"/>
          <w:tab w:val="num" w:pos="0"/>
          <w:tab w:val="left" w:pos="709"/>
          <w:tab w:val="left" w:pos="1276"/>
          <w:tab w:val="left" w:pos="1418"/>
        </w:tabs>
        <w:ind w:left="0" w:firstLine="0"/>
        <w:jc w:val="both"/>
        <w:rPr>
          <w:bCs/>
          <w:sz w:val="23"/>
          <w:szCs w:val="23"/>
        </w:rPr>
      </w:pPr>
      <w:r w:rsidRPr="00747513">
        <w:rPr>
          <w:sz w:val="23"/>
          <w:szCs w:val="23"/>
        </w:rPr>
        <w:t xml:space="preserve">Уплата пеней не освобождает Стороны от исполнения своих обязательств по настоящему Договору. </w:t>
      </w:r>
    </w:p>
    <w:p w:rsidR="00FB7C75" w:rsidRPr="00747513" w:rsidRDefault="00FB7C75" w:rsidP="00B2378C">
      <w:pPr>
        <w:shd w:val="clear" w:color="auto" w:fill="FFFFFF"/>
        <w:tabs>
          <w:tab w:val="left" w:pos="709"/>
          <w:tab w:val="left" w:pos="1276"/>
          <w:tab w:val="left" w:pos="1418"/>
        </w:tabs>
        <w:jc w:val="both"/>
        <w:rPr>
          <w:sz w:val="23"/>
          <w:szCs w:val="23"/>
        </w:rPr>
      </w:pPr>
    </w:p>
    <w:p w:rsidR="00FF16B2" w:rsidRPr="00747513" w:rsidRDefault="00880075" w:rsidP="00B2378C">
      <w:pPr>
        <w:numPr>
          <w:ilvl w:val="0"/>
          <w:numId w:val="19"/>
        </w:numPr>
        <w:shd w:val="clear" w:color="auto" w:fill="FFFFFF"/>
        <w:tabs>
          <w:tab w:val="left" w:pos="709"/>
          <w:tab w:val="left" w:pos="1276"/>
          <w:tab w:val="left" w:pos="1418"/>
        </w:tabs>
        <w:ind w:left="0" w:firstLine="0"/>
        <w:jc w:val="center"/>
        <w:rPr>
          <w:b/>
          <w:bCs/>
          <w:sz w:val="23"/>
          <w:szCs w:val="23"/>
        </w:rPr>
      </w:pPr>
      <w:r w:rsidRPr="00747513">
        <w:rPr>
          <w:b/>
          <w:bCs/>
          <w:sz w:val="23"/>
          <w:szCs w:val="23"/>
        </w:rPr>
        <w:t>Обстоятельства непреодолимой силы</w:t>
      </w:r>
    </w:p>
    <w:p w:rsidR="00FF16B2" w:rsidRPr="00747513"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3"/>
          <w:szCs w:val="23"/>
        </w:rPr>
      </w:pPr>
      <w:r w:rsidRPr="00747513">
        <w:rPr>
          <w:sz w:val="23"/>
          <w:szCs w:val="23"/>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747513"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3"/>
          <w:szCs w:val="23"/>
        </w:rPr>
      </w:pPr>
      <w:proofErr w:type="gramStart"/>
      <w:r w:rsidRPr="00747513">
        <w:rPr>
          <w:sz w:val="23"/>
          <w:szCs w:val="23"/>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47513">
        <w:rPr>
          <w:sz w:val="23"/>
          <w:szCs w:val="23"/>
        </w:rPr>
        <w:t xml:space="preserve"> Договора, либо инициировать процедуру расторжения Договор</w:t>
      </w:r>
      <w:r w:rsidR="00FF16B2" w:rsidRPr="00747513">
        <w:rPr>
          <w:sz w:val="23"/>
          <w:szCs w:val="23"/>
        </w:rPr>
        <w:t>.</w:t>
      </w:r>
    </w:p>
    <w:p w:rsidR="00FF16B2" w:rsidRPr="00747513"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3"/>
          <w:szCs w:val="23"/>
        </w:rPr>
      </w:pPr>
      <w:r w:rsidRPr="00747513">
        <w:rPr>
          <w:sz w:val="23"/>
          <w:szCs w:val="23"/>
        </w:rPr>
        <w:t>Если, по мнению Сторон, работы могут быть продолжены в порядке, установленном</w:t>
      </w:r>
      <w:r w:rsidRPr="00747513">
        <w:rPr>
          <w:spacing w:val="-6"/>
          <w:sz w:val="23"/>
          <w:szCs w:val="23"/>
        </w:rPr>
        <w:t xml:space="preserve"> настоящим Договором до начала действия обстоятельств непреодолимой</w:t>
      </w:r>
      <w:r w:rsidRPr="00747513">
        <w:rPr>
          <w:sz w:val="23"/>
          <w:szCs w:val="23"/>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747513" w:rsidRDefault="00880075" w:rsidP="00B2378C">
      <w:pPr>
        <w:numPr>
          <w:ilvl w:val="1"/>
          <w:numId w:val="19"/>
        </w:numPr>
        <w:shd w:val="clear" w:color="auto" w:fill="FFFFFF"/>
        <w:tabs>
          <w:tab w:val="clear" w:pos="1260"/>
          <w:tab w:val="num" w:pos="0"/>
          <w:tab w:val="left" w:pos="540"/>
          <w:tab w:val="left" w:pos="709"/>
          <w:tab w:val="left" w:pos="1276"/>
          <w:tab w:val="left" w:pos="1418"/>
        </w:tabs>
        <w:ind w:left="0" w:firstLine="0"/>
        <w:jc w:val="both"/>
        <w:rPr>
          <w:spacing w:val="-6"/>
          <w:sz w:val="23"/>
          <w:szCs w:val="23"/>
        </w:rPr>
      </w:pPr>
      <w:r w:rsidRPr="00747513">
        <w:rPr>
          <w:spacing w:val="-6"/>
          <w:sz w:val="23"/>
          <w:szCs w:val="23"/>
        </w:rPr>
        <w:t xml:space="preserve">Обстоятельствами непреодолимой силы являются любые чрезвычайные и непредотвратимые ситуации, включая, </w:t>
      </w:r>
      <w:proofErr w:type="gramStart"/>
      <w:r w:rsidRPr="00747513">
        <w:rPr>
          <w:spacing w:val="-6"/>
          <w:sz w:val="23"/>
          <w:szCs w:val="23"/>
        </w:rPr>
        <w:t>но</w:t>
      </w:r>
      <w:proofErr w:type="gramEnd"/>
      <w:r w:rsidRPr="00747513">
        <w:rPr>
          <w:spacing w:val="-6"/>
          <w:sz w:val="23"/>
          <w:szCs w:val="23"/>
        </w:rPr>
        <w:t xml:space="preserve"> не ограничиваясь</w:t>
      </w:r>
      <w:r w:rsidR="00527752" w:rsidRPr="00747513">
        <w:rPr>
          <w:spacing w:val="-6"/>
          <w:sz w:val="23"/>
          <w:szCs w:val="23"/>
        </w:rPr>
        <w:t>,</w:t>
      </w:r>
      <w:r w:rsidRPr="00747513">
        <w:rPr>
          <w:spacing w:val="-6"/>
          <w:sz w:val="23"/>
          <w:szCs w:val="23"/>
        </w:rPr>
        <w:t xml:space="preserve"> следующ</w:t>
      </w:r>
      <w:r w:rsidR="00527752" w:rsidRPr="00747513">
        <w:rPr>
          <w:spacing w:val="-6"/>
          <w:sz w:val="23"/>
          <w:szCs w:val="23"/>
        </w:rPr>
        <w:t>ее</w:t>
      </w:r>
      <w:r w:rsidRPr="00747513">
        <w:rPr>
          <w:spacing w:val="-6"/>
          <w:sz w:val="23"/>
          <w:szCs w:val="23"/>
        </w:rPr>
        <w:t>:</w:t>
      </w:r>
      <w:r w:rsidR="009F4DE3" w:rsidRPr="00747513">
        <w:rPr>
          <w:spacing w:val="-6"/>
          <w:sz w:val="23"/>
          <w:szCs w:val="23"/>
        </w:rPr>
        <w:tab/>
      </w:r>
      <w:r w:rsidR="009F4DE3" w:rsidRPr="00747513">
        <w:rPr>
          <w:spacing w:val="-6"/>
          <w:sz w:val="23"/>
          <w:szCs w:val="23"/>
        </w:rPr>
        <w:tab/>
      </w:r>
      <w:r w:rsidR="009F4DE3" w:rsidRPr="00747513">
        <w:rPr>
          <w:spacing w:val="-6"/>
          <w:sz w:val="23"/>
          <w:szCs w:val="23"/>
        </w:rPr>
        <w:tab/>
      </w:r>
      <w:r w:rsidRPr="00747513">
        <w:rPr>
          <w:spacing w:val="-6"/>
          <w:sz w:val="23"/>
          <w:szCs w:val="23"/>
        </w:rPr>
        <w:t>а) война и другие агрессии (война объявленная или нет), мобилизация или эмбарго;</w:t>
      </w:r>
    </w:p>
    <w:p w:rsidR="009F4DE3" w:rsidRPr="00747513" w:rsidRDefault="00880075" w:rsidP="00B2378C">
      <w:pPr>
        <w:shd w:val="clear" w:color="auto" w:fill="FFFFFF"/>
        <w:tabs>
          <w:tab w:val="left" w:pos="540"/>
          <w:tab w:val="left" w:pos="709"/>
          <w:tab w:val="left" w:pos="1276"/>
          <w:tab w:val="left" w:pos="1418"/>
        </w:tabs>
        <w:jc w:val="both"/>
        <w:rPr>
          <w:spacing w:val="-6"/>
          <w:sz w:val="23"/>
          <w:szCs w:val="23"/>
        </w:rPr>
      </w:pPr>
      <w:r w:rsidRPr="00747513">
        <w:rPr>
          <w:spacing w:val="-6"/>
          <w:sz w:val="23"/>
          <w:szCs w:val="23"/>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747513" w:rsidRDefault="00880075" w:rsidP="00B2378C">
      <w:pPr>
        <w:shd w:val="clear" w:color="auto" w:fill="FFFFFF"/>
        <w:tabs>
          <w:tab w:val="left" w:pos="540"/>
          <w:tab w:val="left" w:pos="709"/>
          <w:tab w:val="left" w:pos="1276"/>
          <w:tab w:val="left" w:pos="1418"/>
        </w:tabs>
        <w:jc w:val="both"/>
        <w:rPr>
          <w:spacing w:val="-6"/>
          <w:sz w:val="23"/>
          <w:szCs w:val="23"/>
        </w:rPr>
      </w:pPr>
      <w:r w:rsidRPr="00747513">
        <w:rPr>
          <w:spacing w:val="-6"/>
          <w:sz w:val="23"/>
          <w:szCs w:val="23"/>
        </w:rPr>
        <w:t>в) восстание, революция, свержение существующего строя и установление военной власти, гражданская война;</w:t>
      </w:r>
    </w:p>
    <w:p w:rsidR="009F4DE3" w:rsidRPr="00747513" w:rsidRDefault="00880075" w:rsidP="00B2378C">
      <w:pPr>
        <w:shd w:val="clear" w:color="auto" w:fill="FFFFFF"/>
        <w:tabs>
          <w:tab w:val="left" w:pos="540"/>
          <w:tab w:val="left" w:pos="709"/>
          <w:tab w:val="left" w:pos="1276"/>
          <w:tab w:val="left" w:pos="1418"/>
        </w:tabs>
        <w:jc w:val="both"/>
        <w:rPr>
          <w:spacing w:val="-6"/>
          <w:sz w:val="23"/>
          <w:szCs w:val="23"/>
        </w:rPr>
      </w:pPr>
      <w:r w:rsidRPr="00747513">
        <w:rPr>
          <w:spacing w:val="-6"/>
          <w:sz w:val="23"/>
          <w:szCs w:val="23"/>
        </w:rPr>
        <w:t>г) массовые беспорядки, столкновения, забастовки;</w:t>
      </w:r>
    </w:p>
    <w:p w:rsidR="009F4DE3" w:rsidRPr="00747513" w:rsidRDefault="00880075" w:rsidP="00B2378C">
      <w:pPr>
        <w:shd w:val="clear" w:color="auto" w:fill="FFFFFF"/>
        <w:tabs>
          <w:tab w:val="left" w:pos="540"/>
          <w:tab w:val="left" w:pos="709"/>
          <w:tab w:val="left" w:pos="1276"/>
          <w:tab w:val="left" w:pos="1418"/>
        </w:tabs>
        <w:jc w:val="both"/>
        <w:rPr>
          <w:spacing w:val="-6"/>
          <w:sz w:val="23"/>
          <w:szCs w:val="23"/>
        </w:rPr>
      </w:pPr>
      <w:r w:rsidRPr="00747513">
        <w:rPr>
          <w:spacing w:val="-6"/>
          <w:sz w:val="23"/>
          <w:szCs w:val="23"/>
        </w:rPr>
        <w:t>д) другие общепринятые обстоятельства непреодолимой силы.</w:t>
      </w:r>
    </w:p>
    <w:p w:rsidR="009F4DE3" w:rsidRPr="00747513" w:rsidRDefault="00880075" w:rsidP="00B2378C">
      <w:pPr>
        <w:shd w:val="clear" w:color="auto" w:fill="FFFFFF"/>
        <w:tabs>
          <w:tab w:val="left" w:pos="540"/>
          <w:tab w:val="left" w:pos="709"/>
          <w:tab w:val="left" w:pos="1276"/>
          <w:tab w:val="left" w:pos="1418"/>
        </w:tabs>
        <w:jc w:val="both"/>
        <w:rPr>
          <w:spacing w:val="-6"/>
          <w:sz w:val="23"/>
          <w:szCs w:val="23"/>
        </w:rPr>
      </w:pPr>
      <w:r w:rsidRPr="00747513">
        <w:rPr>
          <w:spacing w:val="-6"/>
          <w:sz w:val="23"/>
          <w:szCs w:val="23"/>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47513" w:rsidRDefault="00880075" w:rsidP="00B2378C">
      <w:pPr>
        <w:numPr>
          <w:ilvl w:val="1"/>
          <w:numId w:val="19"/>
        </w:numPr>
        <w:shd w:val="clear" w:color="auto" w:fill="FFFFFF"/>
        <w:tabs>
          <w:tab w:val="clear" w:pos="1260"/>
          <w:tab w:val="num" w:pos="0"/>
          <w:tab w:val="left" w:pos="709"/>
          <w:tab w:val="left" w:pos="1276"/>
          <w:tab w:val="left" w:pos="1418"/>
        </w:tabs>
        <w:ind w:left="0" w:firstLine="0"/>
        <w:jc w:val="both"/>
        <w:rPr>
          <w:b/>
          <w:bCs/>
          <w:sz w:val="23"/>
          <w:szCs w:val="23"/>
        </w:rPr>
      </w:pPr>
      <w:r w:rsidRPr="00747513">
        <w:rPr>
          <w:spacing w:val="-6"/>
          <w:sz w:val="23"/>
          <w:szCs w:val="23"/>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747513">
        <w:rPr>
          <w:sz w:val="23"/>
          <w:szCs w:val="23"/>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747513" w:rsidRDefault="00880075" w:rsidP="00B2378C">
      <w:pPr>
        <w:widowControl w:val="0"/>
        <w:shd w:val="clear" w:color="auto" w:fill="FFFFFF"/>
        <w:tabs>
          <w:tab w:val="left" w:pos="709"/>
          <w:tab w:val="left" w:pos="1276"/>
          <w:tab w:val="left" w:pos="1418"/>
          <w:tab w:val="num" w:pos="1620"/>
        </w:tabs>
        <w:jc w:val="both"/>
        <w:rPr>
          <w:b/>
          <w:bCs/>
          <w:sz w:val="23"/>
          <w:szCs w:val="23"/>
        </w:rPr>
      </w:pPr>
    </w:p>
    <w:p w:rsidR="00880075" w:rsidRPr="00747513" w:rsidRDefault="00880075" w:rsidP="00B2378C">
      <w:pPr>
        <w:numPr>
          <w:ilvl w:val="0"/>
          <w:numId w:val="19"/>
        </w:numPr>
        <w:shd w:val="clear" w:color="auto" w:fill="FFFFFF"/>
        <w:tabs>
          <w:tab w:val="clear" w:pos="420"/>
          <w:tab w:val="num" w:pos="0"/>
          <w:tab w:val="left" w:pos="709"/>
          <w:tab w:val="left" w:pos="1276"/>
          <w:tab w:val="left" w:pos="1418"/>
          <w:tab w:val="left" w:pos="2160"/>
          <w:tab w:val="left" w:pos="2340"/>
        </w:tabs>
        <w:ind w:left="0" w:firstLine="0"/>
        <w:jc w:val="center"/>
        <w:rPr>
          <w:b/>
          <w:bCs/>
          <w:sz w:val="23"/>
          <w:szCs w:val="23"/>
        </w:rPr>
      </w:pPr>
      <w:r w:rsidRPr="00747513">
        <w:rPr>
          <w:b/>
          <w:bCs/>
          <w:sz w:val="23"/>
          <w:szCs w:val="23"/>
        </w:rPr>
        <w:t>Разрешение споров между Сторонами</w:t>
      </w:r>
    </w:p>
    <w:p w:rsidR="00880075" w:rsidRPr="00747513" w:rsidRDefault="00880075" w:rsidP="00B2378C">
      <w:pPr>
        <w:widowControl w:val="0"/>
        <w:numPr>
          <w:ilvl w:val="1"/>
          <w:numId w:val="19"/>
        </w:numPr>
        <w:shd w:val="clear" w:color="auto" w:fill="FFFFFF"/>
        <w:tabs>
          <w:tab w:val="clear" w:pos="1260"/>
          <w:tab w:val="num" w:pos="0"/>
          <w:tab w:val="left" w:pos="709"/>
          <w:tab w:val="left" w:pos="900"/>
          <w:tab w:val="left" w:pos="1080"/>
          <w:tab w:val="left" w:pos="1276"/>
          <w:tab w:val="left" w:pos="1418"/>
        </w:tabs>
        <w:autoSpaceDE w:val="0"/>
        <w:autoSpaceDN w:val="0"/>
        <w:adjustRightInd w:val="0"/>
        <w:ind w:left="0" w:firstLine="0"/>
        <w:jc w:val="both"/>
        <w:rPr>
          <w:sz w:val="23"/>
          <w:szCs w:val="23"/>
        </w:rPr>
      </w:pPr>
      <w:r w:rsidRPr="00747513">
        <w:rPr>
          <w:sz w:val="23"/>
          <w:szCs w:val="23"/>
        </w:rPr>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w:t>
      </w:r>
      <w:r w:rsidRPr="00747513">
        <w:rPr>
          <w:sz w:val="23"/>
          <w:szCs w:val="23"/>
        </w:rPr>
        <w:lastRenderedPageBreak/>
        <w:t>дополнительным соглашением Сторон, становящимся со дня его подписания неотъемлемой частью настоящего Договора.</w:t>
      </w:r>
    </w:p>
    <w:p w:rsidR="00880075" w:rsidRPr="00747513" w:rsidRDefault="00880075" w:rsidP="00B2378C">
      <w:pPr>
        <w:numPr>
          <w:ilvl w:val="1"/>
          <w:numId w:val="19"/>
        </w:numPr>
        <w:tabs>
          <w:tab w:val="clear" w:pos="1260"/>
          <w:tab w:val="num" w:pos="0"/>
          <w:tab w:val="left" w:pos="709"/>
          <w:tab w:val="left" w:pos="1276"/>
          <w:tab w:val="left" w:pos="1418"/>
        </w:tabs>
        <w:ind w:left="0" w:firstLine="0"/>
        <w:jc w:val="both"/>
        <w:rPr>
          <w:sz w:val="23"/>
          <w:szCs w:val="23"/>
        </w:rPr>
      </w:pPr>
      <w:r w:rsidRPr="00747513">
        <w:rPr>
          <w:sz w:val="23"/>
          <w:szCs w:val="23"/>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747513" w:rsidRDefault="00124039" w:rsidP="00B2378C">
      <w:pPr>
        <w:widowControl w:val="0"/>
        <w:numPr>
          <w:ilvl w:val="1"/>
          <w:numId w:val="19"/>
        </w:numPr>
        <w:shd w:val="clear" w:color="auto" w:fill="FFFFFF"/>
        <w:tabs>
          <w:tab w:val="clear" w:pos="1260"/>
          <w:tab w:val="num" w:pos="0"/>
          <w:tab w:val="left" w:pos="709"/>
          <w:tab w:val="left" w:pos="1276"/>
          <w:tab w:val="left" w:pos="1418"/>
        </w:tabs>
        <w:autoSpaceDE w:val="0"/>
        <w:autoSpaceDN w:val="0"/>
        <w:adjustRightInd w:val="0"/>
        <w:ind w:left="0" w:firstLine="0"/>
        <w:jc w:val="both"/>
        <w:rPr>
          <w:sz w:val="23"/>
          <w:szCs w:val="23"/>
        </w:rPr>
      </w:pPr>
      <w:r w:rsidRPr="00747513">
        <w:rPr>
          <w:sz w:val="23"/>
          <w:szCs w:val="23"/>
        </w:rPr>
        <w:t>В случае не</w:t>
      </w:r>
      <w:r w:rsidR="00904913" w:rsidRPr="00747513">
        <w:rPr>
          <w:sz w:val="23"/>
          <w:szCs w:val="23"/>
        </w:rPr>
        <w:t xml:space="preserve"> </w:t>
      </w:r>
      <w:r w:rsidRPr="00747513">
        <w:rPr>
          <w:sz w:val="23"/>
          <w:szCs w:val="23"/>
        </w:rPr>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w:t>
      </w:r>
      <w:r w:rsidR="00616965" w:rsidRPr="00747513">
        <w:rPr>
          <w:sz w:val="23"/>
          <w:szCs w:val="23"/>
        </w:rPr>
        <w:t xml:space="preserve"> Арбитражном суде</w:t>
      </w:r>
      <w:r w:rsidR="00F7416D" w:rsidRPr="00747513">
        <w:rPr>
          <w:sz w:val="23"/>
          <w:szCs w:val="23"/>
        </w:rPr>
        <w:t xml:space="preserve"> по месту исполнения договора.</w:t>
      </w:r>
    </w:p>
    <w:p w:rsidR="003354B8" w:rsidRPr="00747513" w:rsidRDefault="008D41A0" w:rsidP="00B2378C">
      <w:pPr>
        <w:tabs>
          <w:tab w:val="left" w:pos="709"/>
          <w:tab w:val="left" w:pos="1276"/>
          <w:tab w:val="left" w:pos="1418"/>
        </w:tabs>
        <w:jc w:val="both"/>
        <w:rPr>
          <w:sz w:val="23"/>
          <w:szCs w:val="23"/>
        </w:rPr>
      </w:pPr>
      <w:r w:rsidRPr="00747513">
        <w:rPr>
          <w:sz w:val="23"/>
          <w:szCs w:val="23"/>
        </w:rPr>
        <w:t xml:space="preserve">         </w:t>
      </w:r>
    </w:p>
    <w:p w:rsidR="009F4DE3" w:rsidRPr="00747513" w:rsidRDefault="00880075" w:rsidP="00B2378C">
      <w:pPr>
        <w:numPr>
          <w:ilvl w:val="0"/>
          <w:numId w:val="19"/>
        </w:numPr>
        <w:shd w:val="clear" w:color="auto" w:fill="FFFFFF"/>
        <w:tabs>
          <w:tab w:val="left" w:pos="709"/>
          <w:tab w:val="left" w:pos="1276"/>
          <w:tab w:val="left" w:pos="1418"/>
          <w:tab w:val="left" w:pos="2700"/>
        </w:tabs>
        <w:ind w:left="0" w:firstLine="0"/>
        <w:jc w:val="center"/>
        <w:rPr>
          <w:sz w:val="23"/>
          <w:szCs w:val="23"/>
        </w:rPr>
      </w:pPr>
      <w:r w:rsidRPr="00747513">
        <w:rPr>
          <w:b/>
          <w:bCs/>
          <w:sz w:val="23"/>
          <w:szCs w:val="23"/>
        </w:rPr>
        <w:t>Изменение, прекращение и расторжение Договора</w:t>
      </w:r>
    </w:p>
    <w:p w:rsidR="00E74EB3" w:rsidRPr="00747513"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3"/>
          <w:szCs w:val="23"/>
        </w:rPr>
      </w:pPr>
      <w:r w:rsidRPr="00747513">
        <w:rPr>
          <w:sz w:val="23"/>
          <w:szCs w:val="23"/>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747513" w:rsidRDefault="00E74EB3" w:rsidP="00B2378C">
      <w:pPr>
        <w:numPr>
          <w:ilvl w:val="1"/>
          <w:numId w:val="19"/>
        </w:numPr>
        <w:shd w:val="clear" w:color="auto" w:fill="FFFFFF"/>
        <w:tabs>
          <w:tab w:val="clear" w:pos="1260"/>
          <w:tab w:val="num" w:pos="0"/>
          <w:tab w:val="left" w:pos="709"/>
          <w:tab w:val="left" w:pos="993"/>
          <w:tab w:val="left" w:pos="1276"/>
          <w:tab w:val="left" w:pos="1418"/>
          <w:tab w:val="left" w:pos="2700"/>
        </w:tabs>
        <w:ind w:left="0" w:firstLine="0"/>
        <w:jc w:val="both"/>
        <w:rPr>
          <w:sz w:val="23"/>
          <w:szCs w:val="23"/>
        </w:rPr>
      </w:pPr>
      <w:r w:rsidRPr="00747513">
        <w:rPr>
          <w:sz w:val="23"/>
          <w:szCs w:val="23"/>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747513" w:rsidRDefault="00E74EB3" w:rsidP="00B2378C">
      <w:pPr>
        <w:shd w:val="clear" w:color="auto" w:fill="FFFFFF"/>
        <w:tabs>
          <w:tab w:val="num" w:pos="0"/>
          <w:tab w:val="left" w:pos="709"/>
          <w:tab w:val="left" w:pos="993"/>
          <w:tab w:val="left" w:pos="1276"/>
          <w:tab w:val="left" w:pos="1418"/>
          <w:tab w:val="left" w:pos="2700"/>
        </w:tabs>
        <w:jc w:val="both"/>
        <w:rPr>
          <w:sz w:val="23"/>
          <w:szCs w:val="23"/>
        </w:rPr>
      </w:pPr>
      <w:r w:rsidRPr="00747513">
        <w:rPr>
          <w:sz w:val="23"/>
          <w:szCs w:val="23"/>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747513" w:rsidRDefault="00E74EB3" w:rsidP="00B2378C">
      <w:pPr>
        <w:shd w:val="clear" w:color="auto" w:fill="FFFFFF"/>
        <w:tabs>
          <w:tab w:val="num" w:pos="0"/>
          <w:tab w:val="left" w:pos="709"/>
          <w:tab w:val="left" w:pos="993"/>
          <w:tab w:val="left" w:pos="1276"/>
          <w:tab w:val="left" w:pos="1418"/>
          <w:tab w:val="left" w:pos="2700"/>
        </w:tabs>
        <w:jc w:val="both"/>
        <w:rPr>
          <w:sz w:val="23"/>
          <w:szCs w:val="23"/>
        </w:rPr>
      </w:pPr>
      <w:r w:rsidRPr="00747513">
        <w:rPr>
          <w:sz w:val="23"/>
          <w:szCs w:val="23"/>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47513" w:rsidRDefault="00880075" w:rsidP="00B2378C">
      <w:pPr>
        <w:numPr>
          <w:ilvl w:val="1"/>
          <w:numId w:val="19"/>
        </w:numPr>
        <w:shd w:val="clear" w:color="auto" w:fill="FFFFFF"/>
        <w:tabs>
          <w:tab w:val="clear" w:pos="1260"/>
          <w:tab w:val="left" w:pos="709"/>
          <w:tab w:val="left" w:pos="1276"/>
          <w:tab w:val="left" w:pos="1418"/>
        </w:tabs>
        <w:ind w:left="0" w:firstLine="0"/>
        <w:jc w:val="both"/>
        <w:rPr>
          <w:sz w:val="23"/>
          <w:szCs w:val="23"/>
        </w:rPr>
      </w:pPr>
      <w:r w:rsidRPr="00747513">
        <w:rPr>
          <w:sz w:val="23"/>
          <w:szCs w:val="23"/>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47513">
        <w:rPr>
          <w:sz w:val="23"/>
          <w:szCs w:val="23"/>
        </w:rPr>
        <w:t xml:space="preserve">Стороны </w:t>
      </w:r>
      <w:r w:rsidRPr="00747513">
        <w:rPr>
          <w:sz w:val="23"/>
          <w:szCs w:val="23"/>
        </w:rPr>
        <w:t xml:space="preserve"> </w:t>
      </w:r>
      <w:r w:rsidR="00470BA5" w:rsidRPr="00747513">
        <w:rPr>
          <w:sz w:val="23"/>
          <w:szCs w:val="23"/>
        </w:rPr>
        <w:t xml:space="preserve">вносят </w:t>
      </w:r>
      <w:r w:rsidRPr="00747513">
        <w:rPr>
          <w:sz w:val="23"/>
          <w:szCs w:val="23"/>
        </w:rPr>
        <w:t xml:space="preserve"> изменени</w:t>
      </w:r>
      <w:r w:rsidR="00470BA5" w:rsidRPr="00747513">
        <w:rPr>
          <w:sz w:val="23"/>
          <w:szCs w:val="23"/>
        </w:rPr>
        <w:t>я</w:t>
      </w:r>
      <w:r w:rsidRPr="00747513">
        <w:rPr>
          <w:sz w:val="23"/>
          <w:szCs w:val="23"/>
        </w:rPr>
        <w:t xml:space="preserve"> в Договор.</w:t>
      </w:r>
    </w:p>
    <w:p w:rsidR="00880075" w:rsidRPr="00747513" w:rsidRDefault="00EC6CF5" w:rsidP="00B2378C">
      <w:pPr>
        <w:widowControl w:val="0"/>
        <w:numPr>
          <w:ilvl w:val="1"/>
          <w:numId w:val="19"/>
        </w:numPr>
        <w:shd w:val="clear" w:color="auto" w:fill="FFFFFF"/>
        <w:tabs>
          <w:tab w:val="clear" w:pos="1260"/>
          <w:tab w:val="left" w:pos="709"/>
          <w:tab w:val="left" w:pos="900"/>
          <w:tab w:val="left" w:pos="1080"/>
          <w:tab w:val="left" w:pos="1276"/>
          <w:tab w:val="left" w:pos="1418"/>
        </w:tabs>
        <w:autoSpaceDE w:val="0"/>
        <w:autoSpaceDN w:val="0"/>
        <w:adjustRightInd w:val="0"/>
        <w:ind w:left="0" w:firstLine="0"/>
        <w:jc w:val="both"/>
        <w:rPr>
          <w:sz w:val="23"/>
          <w:szCs w:val="23"/>
        </w:rPr>
      </w:pPr>
      <w:r w:rsidRPr="00747513">
        <w:rPr>
          <w:sz w:val="23"/>
          <w:szCs w:val="23"/>
        </w:rPr>
        <w:t xml:space="preserve">Заказчик может в любое время до сдачи ему результата работы отказаться от исполнения договора, уплатив </w:t>
      </w:r>
      <w:proofErr w:type="gramStart"/>
      <w:r w:rsidRPr="00747513">
        <w:rPr>
          <w:sz w:val="23"/>
          <w:szCs w:val="23"/>
        </w:rPr>
        <w:t>подрядчику</w:t>
      </w:r>
      <w:proofErr w:type="gramEnd"/>
      <w:r w:rsidRPr="00747513">
        <w:rPr>
          <w:sz w:val="23"/>
          <w:szCs w:val="23"/>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747513" w:rsidRDefault="00880075"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3"/>
          <w:szCs w:val="23"/>
        </w:rPr>
      </w:pPr>
      <w:r w:rsidRPr="00747513">
        <w:rPr>
          <w:sz w:val="23"/>
          <w:szCs w:val="23"/>
        </w:rPr>
        <w:t xml:space="preserve">Подрядчик вправе </w:t>
      </w:r>
      <w:r w:rsidR="001E4B53" w:rsidRPr="00747513">
        <w:rPr>
          <w:sz w:val="23"/>
          <w:szCs w:val="23"/>
        </w:rPr>
        <w:t xml:space="preserve"> отказаться от исполнения </w:t>
      </w:r>
      <w:r w:rsidRPr="00747513">
        <w:rPr>
          <w:sz w:val="23"/>
          <w:szCs w:val="23"/>
        </w:rPr>
        <w:t xml:space="preserve"> Договор</w:t>
      </w:r>
      <w:r w:rsidR="001E4B53" w:rsidRPr="00747513">
        <w:rPr>
          <w:sz w:val="23"/>
          <w:szCs w:val="23"/>
        </w:rPr>
        <w:t>а</w:t>
      </w:r>
      <w:r w:rsidRPr="00747513">
        <w:rPr>
          <w:sz w:val="23"/>
          <w:szCs w:val="23"/>
        </w:rPr>
        <w:t xml:space="preserve"> в случаях:</w:t>
      </w:r>
    </w:p>
    <w:p w:rsidR="009F4DE3" w:rsidRPr="00747513"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3"/>
          <w:szCs w:val="23"/>
        </w:rPr>
      </w:pPr>
      <w:r w:rsidRPr="00747513">
        <w:rPr>
          <w:sz w:val="23"/>
          <w:szCs w:val="23"/>
        </w:rPr>
        <w:t>возбуждения арбитражным судом процедуры банкротства в отношении Заказчика;</w:t>
      </w:r>
    </w:p>
    <w:p w:rsidR="00880075" w:rsidRPr="00747513" w:rsidRDefault="00880075" w:rsidP="00B2378C">
      <w:pPr>
        <w:widowControl w:val="0"/>
        <w:numPr>
          <w:ilvl w:val="0"/>
          <w:numId w:val="21"/>
        </w:numPr>
        <w:shd w:val="clear" w:color="auto" w:fill="FFFFFF"/>
        <w:tabs>
          <w:tab w:val="clear" w:pos="1827"/>
          <w:tab w:val="num" w:pos="360"/>
          <w:tab w:val="left" w:pos="709"/>
          <w:tab w:val="left" w:pos="900"/>
          <w:tab w:val="left" w:pos="1080"/>
          <w:tab w:val="left" w:pos="1276"/>
          <w:tab w:val="left" w:pos="1418"/>
        </w:tabs>
        <w:autoSpaceDE w:val="0"/>
        <w:autoSpaceDN w:val="0"/>
        <w:adjustRightInd w:val="0"/>
        <w:ind w:left="0" w:firstLine="0"/>
        <w:jc w:val="both"/>
        <w:rPr>
          <w:sz w:val="23"/>
          <w:szCs w:val="23"/>
        </w:rPr>
      </w:pPr>
      <w:r w:rsidRPr="00747513">
        <w:rPr>
          <w:sz w:val="23"/>
          <w:szCs w:val="23"/>
        </w:rPr>
        <w:t>остановки Заказчиком выполнения работ по причинам, не зависящим от Подрядчика, на срок, превышающий 30 (тридцать) дней.</w:t>
      </w:r>
    </w:p>
    <w:p w:rsidR="00880075" w:rsidRPr="00747513" w:rsidRDefault="00880075" w:rsidP="00B2378C">
      <w:pPr>
        <w:shd w:val="clear" w:color="auto" w:fill="FFFFFF"/>
        <w:tabs>
          <w:tab w:val="left" w:pos="709"/>
          <w:tab w:val="left" w:pos="1276"/>
          <w:tab w:val="left" w:pos="1418"/>
        </w:tabs>
        <w:jc w:val="both"/>
        <w:rPr>
          <w:sz w:val="23"/>
          <w:szCs w:val="23"/>
        </w:rPr>
      </w:pPr>
    </w:p>
    <w:p w:rsidR="009F4DE3" w:rsidRPr="00747513" w:rsidRDefault="00A404E3" w:rsidP="00B2378C">
      <w:pPr>
        <w:pStyle w:val="ConsNormal"/>
        <w:widowControl/>
        <w:numPr>
          <w:ilvl w:val="0"/>
          <w:numId w:val="19"/>
        </w:numPr>
        <w:tabs>
          <w:tab w:val="left" w:pos="709"/>
          <w:tab w:val="left" w:pos="1276"/>
          <w:tab w:val="left" w:pos="1418"/>
        </w:tabs>
        <w:ind w:left="0" w:right="0" w:firstLine="0"/>
        <w:jc w:val="center"/>
        <w:rPr>
          <w:rFonts w:ascii="Times New Roman" w:hAnsi="Times New Roman" w:cs="Times New Roman"/>
          <w:b/>
          <w:sz w:val="23"/>
          <w:szCs w:val="23"/>
        </w:rPr>
      </w:pPr>
      <w:r w:rsidRPr="00747513">
        <w:rPr>
          <w:rFonts w:ascii="Times New Roman" w:hAnsi="Times New Roman" w:cs="Times New Roman"/>
          <w:b/>
          <w:sz w:val="23"/>
          <w:szCs w:val="23"/>
        </w:rPr>
        <w:t>Срок действия договора</w:t>
      </w:r>
    </w:p>
    <w:p w:rsidR="009F4DE3" w:rsidRPr="00747513" w:rsidRDefault="00A404E3"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color w:val="0070C0"/>
          <w:sz w:val="23"/>
          <w:szCs w:val="23"/>
        </w:rPr>
      </w:pPr>
      <w:r w:rsidRPr="00747513">
        <w:rPr>
          <w:b/>
          <w:sz w:val="23"/>
          <w:szCs w:val="23"/>
        </w:rPr>
        <w:t xml:space="preserve"> </w:t>
      </w:r>
      <w:r w:rsidR="00616965" w:rsidRPr="00747513">
        <w:rPr>
          <w:sz w:val="23"/>
          <w:szCs w:val="23"/>
        </w:rPr>
        <w:t>Н</w:t>
      </w:r>
      <w:r w:rsidR="00124039" w:rsidRPr="00747513">
        <w:rPr>
          <w:sz w:val="23"/>
          <w:szCs w:val="23"/>
        </w:rPr>
        <w:t xml:space="preserve">астоящий договор вступает в силу с момента  его подписания и действует  до  </w:t>
      </w:r>
      <w:r w:rsidR="00124039" w:rsidRPr="00747513">
        <w:rPr>
          <w:color w:val="0070C0"/>
          <w:sz w:val="23"/>
          <w:szCs w:val="23"/>
          <w:u w:val="single"/>
        </w:rPr>
        <w:t>«</w:t>
      </w:r>
      <w:r w:rsidR="00B43D2A" w:rsidRPr="00747513">
        <w:rPr>
          <w:color w:val="0070C0"/>
          <w:sz w:val="23"/>
          <w:szCs w:val="23"/>
          <w:u w:val="single"/>
        </w:rPr>
        <w:t xml:space="preserve">31» декабря </w:t>
      </w:r>
      <w:r w:rsidR="00124039" w:rsidRPr="00747513">
        <w:rPr>
          <w:color w:val="0070C0"/>
          <w:sz w:val="23"/>
          <w:szCs w:val="23"/>
          <w:u w:val="single"/>
        </w:rPr>
        <w:t>20</w:t>
      </w:r>
      <w:r w:rsidR="00B43D2A" w:rsidRPr="00747513">
        <w:rPr>
          <w:color w:val="0070C0"/>
          <w:sz w:val="23"/>
          <w:szCs w:val="23"/>
          <w:u w:val="single"/>
        </w:rPr>
        <w:t>14</w:t>
      </w:r>
      <w:r w:rsidR="00124039" w:rsidRPr="00747513">
        <w:rPr>
          <w:color w:val="0070C0"/>
          <w:sz w:val="23"/>
          <w:szCs w:val="23"/>
          <w:u w:val="single"/>
        </w:rPr>
        <w:t>г.</w:t>
      </w:r>
    </w:p>
    <w:p w:rsidR="009F4DE3" w:rsidRPr="00747513"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3"/>
          <w:szCs w:val="23"/>
        </w:rPr>
      </w:pPr>
      <w:r w:rsidRPr="00747513">
        <w:rPr>
          <w:sz w:val="23"/>
          <w:szCs w:val="23"/>
        </w:rPr>
        <w:t>Окончание срока действия договора  не освобождает стороны от ответственности за его нарушение.</w:t>
      </w:r>
    </w:p>
    <w:p w:rsidR="00124039" w:rsidRPr="00747513" w:rsidRDefault="00124039" w:rsidP="00B2378C">
      <w:pPr>
        <w:widowControl w:val="0"/>
        <w:numPr>
          <w:ilvl w:val="1"/>
          <w:numId w:val="19"/>
        </w:numPr>
        <w:shd w:val="clear" w:color="auto" w:fill="FFFFFF"/>
        <w:tabs>
          <w:tab w:val="clear" w:pos="1260"/>
          <w:tab w:val="left" w:pos="709"/>
          <w:tab w:val="left" w:pos="1276"/>
          <w:tab w:val="left" w:pos="1418"/>
        </w:tabs>
        <w:autoSpaceDE w:val="0"/>
        <w:autoSpaceDN w:val="0"/>
        <w:adjustRightInd w:val="0"/>
        <w:ind w:left="0" w:firstLine="0"/>
        <w:jc w:val="both"/>
        <w:rPr>
          <w:sz w:val="23"/>
          <w:szCs w:val="23"/>
        </w:rPr>
      </w:pPr>
      <w:r w:rsidRPr="00747513">
        <w:rPr>
          <w:sz w:val="23"/>
          <w:szCs w:val="23"/>
        </w:rPr>
        <w:t xml:space="preserve">После истечения </w:t>
      </w:r>
      <w:proofErr w:type="gramStart"/>
      <w:r w:rsidRPr="00747513">
        <w:rPr>
          <w:sz w:val="23"/>
          <w:szCs w:val="23"/>
        </w:rPr>
        <w:t>срока действия договора обязательства сторон</w:t>
      </w:r>
      <w:proofErr w:type="gramEnd"/>
      <w:r w:rsidRPr="00747513">
        <w:rPr>
          <w:sz w:val="23"/>
          <w:szCs w:val="23"/>
        </w:rPr>
        <w:t xml:space="preserve">  по настоящему договору прекращаются, а в части  расчетов действует до полного  исполнения сторонами обязательств. </w:t>
      </w:r>
    </w:p>
    <w:p w:rsidR="00A404E3" w:rsidRPr="00747513" w:rsidRDefault="00A404E3" w:rsidP="00B2378C">
      <w:pPr>
        <w:widowControl w:val="0"/>
        <w:shd w:val="clear" w:color="auto" w:fill="FFFFFF"/>
        <w:tabs>
          <w:tab w:val="left" w:pos="709"/>
          <w:tab w:val="left" w:pos="1276"/>
          <w:tab w:val="left" w:pos="1418"/>
        </w:tabs>
        <w:autoSpaceDE w:val="0"/>
        <w:autoSpaceDN w:val="0"/>
        <w:adjustRightInd w:val="0"/>
        <w:jc w:val="both"/>
        <w:rPr>
          <w:sz w:val="23"/>
          <w:szCs w:val="23"/>
        </w:rPr>
      </w:pPr>
    </w:p>
    <w:p w:rsidR="00880075" w:rsidRPr="00747513" w:rsidRDefault="00880075" w:rsidP="00B2378C">
      <w:pPr>
        <w:numPr>
          <w:ilvl w:val="0"/>
          <w:numId w:val="19"/>
        </w:numPr>
        <w:shd w:val="clear" w:color="auto" w:fill="FFFFFF"/>
        <w:tabs>
          <w:tab w:val="left" w:pos="709"/>
          <w:tab w:val="left" w:pos="1276"/>
          <w:tab w:val="left" w:pos="1418"/>
        </w:tabs>
        <w:ind w:left="0" w:firstLine="0"/>
        <w:jc w:val="center"/>
        <w:rPr>
          <w:b/>
          <w:bCs/>
          <w:sz w:val="23"/>
          <w:szCs w:val="23"/>
        </w:rPr>
      </w:pPr>
      <w:r w:rsidRPr="00747513">
        <w:rPr>
          <w:b/>
          <w:bCs/>
          <w:sz w:val="23"/>
          <w:szCs w:val="23"/>
        </w:rPr>
        <w:t>Особые условия. Заключительные положения</w:t>
      </w:r>
      <w:r w:rsidR="002956D8" w:rsidRPr="00747513">
        <w:rPr>
          <w:b/>
          <w:bCs/>
          <w:sz w:val="23"/>
          <w:szCs w:val="23"/>
        </w:rPr>
        <w:t>.</w:t>
      </w:r>
    </w:p>
    <w:p w:rsidR="007A57E8" w:rsidRPr="00747513" w:rsidRDefault="007A57E8" w:rsidP="00B2378C">
      <w:pPr>
        <w:numPr>
          <w:ilvl w:val="1"/>
          <w:numId w:val="19"/>
        </w:numPr>
        <w:tabs>
          <w:tab w:val="clear" w:pos="1260"/>
          <w:tab w:val="num" w:pos="0"/>
          <w:tab w:val="left" w:pos="709"/>
          <w:tab w:val="left" w:pos="993"/>
          <w:tab w:val="left" w:pos="1276"/>
          <w:tab w:val="left" w:pos="1418"/>
        </w:tabs>
        <w:ind w:left="0" w:firstLine="0"/>
        <w:jc w:val="both"/>
        <w:rPr>
          <w:sz w:val="23"/>
          <w:szCs w:val="23"/>
        </w:rPr>
      </w:pPr>
      <w:r w:rsidRPr="00747513">
        <w:rPr>
          <w:sz w:val="23"/>
          <w:szCs w:val="23"/>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747513">
        <w:rPr>
          <w:sz w:val="23"/>
          <w:szCs w:val="23"/>
        </w:rPr>
        <w:br/>
        <w:t xml:space="preserve">электронной связи, позволяющей достоверно установить, что документ исходит </w:t>
      </w:r>
      <w:r w:rsidRPr="00747513">
        <w:rPr>
          <w:sz w:val="23"/>
          <w:szCs w:val="23"/>
        </w:rPr>
        <w:br/>
        <w:t xml:space="preserve">от стороны договора. Документы, переданные указанными способами, должны </w:t>
      </w:r>
      <w:r w:rsidRPr="00747513">
        <w:rPr>
          <w:sz w:val="23"/>
          <w:szCs w:val="23"/>
        </w:rPr>
        <w:br/>
        <w:t xml:space="preserve">сопровождаться обязательным направлением оригиналов подписанных документов </w:t>
      </w:r>
      <w:r w:rsidRPr="00747513">
        <w:rPr>
          <w:sz w:val="23"/>
          <w:szCs w:val="23"/>
        </w:rPr>
        <w:br/>
        <w:t xml:space="preserve">заказной почтой в течение 2 (двух) рабочих дней с момента предоставления </w:t>
      </w:r>
      <w:r w:rsidRPr="00747513">
        <w:rPr>
          <w:sz w:val="23"/>
          <w:szCs w:val="23"/>
        </w:rPr>
        <w:br/>
        <w:t xml:space="preserve">факсовой или электронной копии документа и имеют силу до момента получения </w:t>
      </w:r>
      <w:r w:rsidRPr="00747513">
        <w:rPr>
          <w:sz w:val="23"/>
          <w:szCs w:val="23"/>
        </w:rPr>
        <w:br/>
        <w:t xml:space="preserve">оригиналов. </w:t>
      </w:r>
    </w:p>
    <w:p w:rsidR="00880075" w:rsidRPr="00747513"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jc w:val="both"/>
        <w:rPr>
          <w:sz w:val="23"/>
          <w:szCs w:val="23"/>
        </w:rPr>
      </w:pPr>
      <w:r w:rsidRPr="00747513">
        <w:rPr>
          <w:sz w:val="23"/>
          <w:szCs w:val="23"/>
        </w:rPr>
        <w:t>При выполнении настоящего Договора Стороны руководствуются нормами законодательства Российской Федерации.</w:t>
      </w:r>
    </w:p>
    <w:p w:rsidR="00880075" w:rsidRPr="00747513" w:rsidRDefault="00880075" w:rsidP="00B2378C">
      <w:pPr>
        <w:widowControl w:val="0"/>
        <w:numPr>
          <w:ilvl w:val="1"/>
          <w:numId w:val="19"/>
        </w:numPr>
        <w:shd w:val="clear" w:color="auto" w:fill="FFFFFF"/>
        <w:tabs>
          <w:tab w:val="clear" w:pos="1260"/>
          <w:tab w:val="num" w:pos="0"/>
          <w:tab w:val="left" w:pos="709"/>
          <w:tab w:val="left" w:pos="993"/>
          <w:tab w:val="left" w:pos="1276"/>
          <w:tab w:val="left" w:pos="1418"/>
        </w:tabs>
        <w:ind w:left="0" w:firstLine="0"/>
        <w:jc w:val="both"/>
        <w:rPr>
          <w:sz w:val="23"/>
          <w:szCs w:val="23"/>
        </w:rPr>
      </w:pPr>
      <w:r w:rsidRPr="00747513">
        <w:rPr>
          <w:sz w:val="23"/>
          <w:szCs w:val="23"/>
        </w:rPr>
        <w:t>Все указанные в Договоре приложения являются его неотъемлемой частью.</w:t>
      </w:r>
    </w:p>
    <w:p w:rsidR="00E308D7" w:rsidRPr="00747513" w:rsidRDefault="00880075" w:rsidP="00B2378C">
      <w:pPr>
        <w:numPr>
          <w:ilvl w:val="1"/>
          <w:numId w:val="19"/>
        </w:numPr>
        <w:shd w:val="clear" w:color="auto" w:fill="FFFFFF"/>
        <w:tabs>
          <w:tab w:val="clear" w:pos="1260"/>
          <w:tab w:val="num" w:pos="0"/>
          <w:tab w:val="left" w:pos="709"/>
          <w:tab w:val="left" w:pos="993"/>
          <w:tab w:val="left" w:pos="1276"/>
          <w:tab w:val="left" w:pos="1418"/>
        </w:tabs>
        <w:ind w:left="0" w:firstLine="0"/>
        <w:rPr>
          <w:sz w:val="23"/>
          <w:szCs w:val="23"/>
        </w:rPr>
      </w:pPr>
      <w:r w:rsidRPr="00747513">
        <w:rPr>
          <w:sz w:val="23"/>
          <w:szCs w:val="23"/>
        </w:rPr>
        <w:lastRenderedPageBreak/>
        <w:t>Настоящий Договор составлен в двух экземплярах, обладающих равной юридической силой, по одному для каждой из Сторон.</w:t>
      </w:r>
    </w:p>
    <w:p w:rsidR="000B7C75" w:rsidRPr="00747513" w:rsidRDefault="000B7C75" w:rsidP="00B2378C">
      <w:pPr>
        <w:shd w:val="clear" w:color="auto" w:fill="FFFFFF"/>
        <w:tabs>
          <w:tab w:val="left" w:pos="709"/>
          <w:tab w:val="left" w:pos="993"/>
          <w:tab w:val="left" w:pos="1276"/>
          <w:tab w:val="left" w:pos="1418"/>
        </w:tabs>
        <w:jc w:val="both"/>
        <w:rPr>
          <w:color w:val="0000FF"/>
          <w:sz w:val="23"/>
          <w:szCs w:val="23"/>
        </w:rPr>
      </w:pPr>
    </w:p>
    <w:p w:rsidR="00FE4616" w:rsidRPr="00747513" w:rsidRDefault="00A119FC" w:rsidP="00B2378C">
      <w:pPr>
        <w:numPr>
          <w:ilvl w:val="0"/>
          <w:numId w:val="19"/>
        </w:numPr>
        <w:shd w:val="clear" w:color="auto" w:fill="FFFFFF"/>
        <w:tabs>
          <w:tab w:val="left" w:pos="709"/>
          <w:tab w:val="left" w:pos="1276"/>
          <w:tab w:val="left" w:pos="1418"/>
        </w:tabs>
        <w:ind w:left="0" w:firstLine="0"/>
        <w:jc w:val="center"/>
        <w:rPr>
          <w:b/>
          <w:bCs/>
          <w:sz w:val="23"/>
          <w:szCs w:val="23"/>
        </w:rPr>
      </w:pPr>
      <w:r w:rsidRPr="00747513">
        <w:rPr>
          <w:b/>
          <w:bCs/>
          <w:sz w:val="23"/>
          <w:szCs w:val="23"/>
        </w:rPr>
        <w:t>Приложения к настоящему Договору</w:t>
      </w:r>
    </w:p>
    <w:p w:rsidR="00ED47FF" w:rsidRPr="00747513" w:rsidRDefault="00873DC0" w:rsidP="00B2378C">
      <w:pPr>
        <w:shd w:val="clear" w:color="auto" w:fill="FFFFFF"/>
        <w:tabs>
          <w:tab w:val="left" w:pos="709"/>
          <w:tab w:val="left" w:pos="1276"/>
          <w:tab w:val="left" w:pos="1418"/>
        </w:tabs>
        <w:rPr>
          <w:b/>
          <w:bCs/>
          <w:sz w:val="23"/>
          <w:szCs w:val="23"/>
        </w:rPr>
      </w:pPr>
      <w:r w:rsidRPr="00747513">
        <w:rPr>
          <w:b/>
          <w:sz w:val="23"/>
          <w:szCs w:val="23"/>
        </w:rPr>
        <w:t>Приложение №</w:t>
      </w:r>
      <w:r w:rsidR="00DD4CC9" w:rsidRPr="00747513">
        <w:rPr>
          <w:b/>
          <w:sz w:val="23"/>
          <w:szCs w:val="23"/>
        </w:rPr>
        <w:t>1</w:t>
      </w:r>
      <w:r w:rsidRPr="00747513">
        <w:rPr>
          <w:sz w:val="23"/>
          <w:szCs w:val="23"/>
        </w:rPr>
        <w:t xml:space="preserve"> «</w:t>
      </w:r>
      <w:r w:rsidR="00FE4616" w:rsidRPr="00747513">
        <w:rPr>
          <w:sz w:val="23"/>
          <w:szCs w:val="23"/>
        </w:rPr>
        <w:t>Техничес</w:t>
      </w:r>
      <w:r w:rsidRPr="00747513">
        <w:rPr>
          <w:sz w:val="23"/>
          <w:szCs w:val="23"/>
        </w:rPr>
        <w:t>кое задание на выполнение работ»</w:t>
      </w:r>
    </w:p>
    <w:p w:rsidR="001F06B4" w:rsidRPr="00747513" w:rsidRDefault="00873DC0" w:rsidP="00B2378C">
      <w:pPr>
        <w:shd w:val="clear" w:color="auto" w:fill="FFFFFF"/>
        <w:tabs>
          <w:tab w:val="left" w:pos="709"/>
          <w:tab w:val="left" w:pos="1276"/>
          <w:tab w:val="left" w:pos="1418"/>
        </w:tabs>
        <w:jc w:val="both"/>
        <w:rPr>
          <w:bCs/>
          <w:sz w:val="23"/>
          <w:szCs w:val="23"/>
        </w:rPr>
      </w:pPr>
      <w:r w:rsidRPr="00747513">
        <w:rPr>
          <w:b/>
          <w:sz w:val="23"/>
          <w:szCs w:val="23"/>
        </w:rPr>
        <w:t>Приложение №</w:t>
      </w:r>
      <w:r w:rsidR="00DD4CC9" w:rsidRPr="00747513">
        <w:rPr>
          <w:b/>
          <w:sz w:val="23"/>
          <w:szCs w:val="23"/>
        </w:rPr>
        <w:t>2</w:t>
      </w:r>
      <w:r w:rsidRPr="00747513">
        <w:rPr>
          <w:sz w:val="23"/>
          <w:szCs w:val="23"/>
        </w:rPr>
        <w:t xml:space="preserve"> «</w:t>
      </w:r>
      <w:r w:rsidR="00FE4616" w:rsidRPr="00747513">
        <w:rPr>
          <w:sz w:val="23"/>
          <w:szCs w:val="23"/>
        </w:rPr>
        <w:t>Сводная таблица стоимости раб</w:t>
      </w:r>
      <w:r w:rsidRPr="00747513">
        <w:rPr>
          <w:sz w:val="23"/>
          <w:szCs w:val="23"/>
        </w:rPr>
        <w:t>от с приложением локальных смет»</w:t>
      </w:r>
    </w:p>
    <w:p w:rsidR="00B34B54" w:rsidRPr="00747513" w:rsidRDefault="00873DC0" w:rsidP="00B2378C">
      <w:pPr>
        <w:shd w:val="clear" w:color="auto" w:fill="FFFFFF"/>
        <w:tabs>
          <w:tab w:val="left" w:pos="709"/>
          <w:tab w:val="left" w:pos="1276"/>
          <w:tab w:val="left" w:pos="1418"/>
        </w:tabs>
        <w:jc w:val="both"/>
        <w:rPr>
          <w:bCs/>
          <w:sz w:val="23"/>
          <w:szCs w:val="23"/>
        </w:rPr>
      </w:pPr>
      <w:r w:rsidRPr="00747513">
        <w:rPr>
          <w:b/>
          <w:sz w:val="23"/>
          <w:szCs w:val="23"/>
        </w:rPr>
        <w:t>Приложение №</w:t>
      </w:r>
      <w:r w:rsidR="00DD4CC9" w:rsidRPr="00747513">
        <w:rPr>
          <w:b/>
          <w:sz w:val="23"/>
          <w:szCs w:val="23"/>
        </w:rPr>
        <w:t>3</w:t>
      </w:r>
      <w:r w:rsidRPr="00747513">
        <w:rPr>
          <w:sz w:val="23"/>
          <w:szCs w:val="23"/>
        </w:rPr>
        <w:t xml:space="preserve"> </w:t>
      </w:r>
      <w:r w:rsidR="00DD4CC9" w:rsidRPr="00747513">
        <w:rPr>
          <w:sz w:val="23"/>
          <w:szCs w:val="23"/>
        </w:rPr>
        <w:t xml:space="preserve"> </w:t>
      </w:r>
      <w:r w:rsidRPr="00747513">
        <w:rPr>
          <w:sz w:val="23"/>
          <w:szCs w:val="23"/>
        </w:rPr>
        <w:t>«График выполнения работ»</w:t>
      </w:r>
    </w:p>
    <w:p w:rsidR="000B7C75" w:rsidRPr="00747513" w:rsidRDefault="00DD4CC9" w:rsidP="00B2378C">
      <w:pPr>
        <w:shd w:val="clear" w:color="auto" w:fill="FFFFFF"/>
        <w:tabs>
          <w:tab w:val="left" w:pos="709"/>
          <w:tab w:val="left" w:pos="1276"/>
          <w:tab w:val="left" w:pos="1418"/>
        </w:tabs>
        <w:jc w:val="both"/>
        <w:rPr>
          <w:iCs/>
          <w:spacing w:val="-8"/>
          <w:sz w:val="23"/>
          <w:szCs w:val="23"/>
        </w:rPr>
      </w:pPr>
      <w:r w:rsidRPr="00747513">
        <w:rPr>
          <w:b/>
          <w:iCs/>
          <w:spacing w:val="-8"/>
          <w:sz w:val="23"/>
          <w:szCs w:val="23"/>
        </w:rPr>
        <w:t>Приложение №4</w:t>
      </w:r>
      <w:r w:rsidR="000B7C75" w:rsidRPr="00747513">
        <w:rPr>
          <w:iCs/>
          <w:spacing w:val="-8"/>
          <w:sz w:val="23"/>
          <w:szCs w:val="23"/>
        </w:rPr>
        <w:t xml:space="preserve"> </w:t>
      </w:r>
      <w:r w:rsidRPr="00747513">
        <w:rPr>
          <w:iCs/>
          <w:spacing w:val="-8"/>
          <w:sz w:val="23"/>
          <w:szCs w:val="23"/>
        </w:rPr>
        <w:t xml:space="preserve"> </w:t>
      </w:r>
      <w:r w:rsidR="000B7C75" w:rsidRPr="00747513">
        <w:rPr>
          <w:iCs/>
          <w:spacing w:val="-8"/>
          <w:sz w:val="23"/>
          <w:szCs w:val="23"/>
        </w:rPr>
        <w:t xml:space="preserve">«Информация о </w:t>
      </w:r>
      <w:r w:rsidR="004A55E7" w:rsidRPr="00747513">
        <w:rPr>
          <w:iCs/>
          <w:spacing w:val="-8"/>
          <w:sz w:val="23"/>
          <w:szCs w:val="23"/>
        </w:rPr>
        <w:t>контрагенте</w:t>
      </w:r>
      <w:r w:rsidR="000B7C75" w:rsidRPr="00747513">
        <w:rPr>
          <w:iCs/>
          <w:spacing w:val="-8"/>
          <w:sz w:val="23"/>
          <w:szCs w:val="23"/>
        </w:rPr>
        <w:t>»</w:t>
      </w:r>
      <w:r w:rsidR="008A1677" w:rsidRPr="00747513">
        <w:rPr>
          <w:iCs/>
          <w:spacing w:val="-8"/>
          <w:sz w:val="23"/>
          <w:szCs w:val="23"/>
        </w:rPr>
        <w:t xml:space="preserve"> (форма)</w:t>
      </w:r>
    </w:p>
    <w:p w:rsidR="008A1677" w:rsidRPr="00747513" w:rsidRDefault="008A1677" w:rsidP="008A1677">
      <w:pPr>
        <w:shd w:val="clear" w:color="auto" w:fill="FFFFFF"/>
        <w:tabs>
          <w:tab w:val="left" w:pos="709"/>
          <w:tab w:val="left" w:pos="1276"/>
          <w:tab w:val="left" w:pos="1418"/>
        </w:tabs>
        <w:jc w:val="both"/>
        <w:rPr>
          <w:iCs/>
          <w:spacing w:val="-8"/>
          <w:sz w:val="23"/>
          <w:szCs w:val="23"/>
        </w:rPr>
      </w:pPr>
      <w:r w:rsidRPr="00747513">
        <w:rPr>
          <w:b/>
          <w:iCs/>
          <w:spacing w:val="-8"/>
          <w:sz w:val="23"/>
          <w:szCs w:val="23"/>
        </w:rPr>
        <w:t>Приложение №</w:t>
      </w:r>
      <w:r w:rsidR="00DD4CC9" w:rsidRPr="00747513">
        <w:rPr>
          <w:b/>
          <w:iCs/>
          <w:spacing w:val="-8"/>
          <w:sz w:val="23"/>
          <w:szCs w:val="23"/>
        </w:rPr>
        <w:t xml:space="preserve">5 </w:t>
      </w:r>
      <w:r w:rsidRPr="00747513">
        <w:rPr>
          <w:iCs/>
          <w:spacing w:val="-8"/>
          <w:sz w:val="23"/>
          <w:szCs w:val="23"/>
        </w:rPr>
        <w:t xml:space="preserve"> «Гарантийное письмо» (форма)</w:t>
      </w:r>
    </w:p>
    <w:p w:rsidR="00FE4616" w:rsidRPr="00747513" w:rsidRDefault="00FE4616" w:rsidP="00880075">
      <w:pPr>
        <w:shd w:val="clear" w:color="auto" w:fill="FFFFFF"/>
        <w:jc w:val="center"/>
        <w:rPr>
          <w:b/>
          <w:bCs/>
          <w:sz w:val="23"/>
          <w:szCs w:val="23"/>
        </w:rPr>
      </w:pPr>
    </w:p>
    <w:p w:rsidR="00880075" w:rsidRPr="00747513" w:rsidRDefault="00880075" w:rsidP="00C45C87">
      <w:pPr>
        <w:numPr>
          <w:ilvl w:val="0"/>
          <w:numId w:val="19"/>
        </w:numPr>
        <w:shd w:val="clear" w:color="auto" w:fill="FFFFFF"/>
        <w:jc w:val="center"/>
        <w:rPr>
          <w:b/>
          <w:bCs/>
          <w:sz w:val="23"/>
          <w:szCs w:val="23"/>
        </w:rPr>
      </w:pPr>
      <w:r w:rsidRPr="00747513">
        <w:rPr>
          <w:b/>
          <w:bCs/>
          <w:sz w:val="23"/>
          <w:szCs w:val="23"/>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747513">
        <w:trPr>
          <w:trHeight w:val="679"/>
        </w:trPr>
        <w:tc>
          <w:tcPr>
            <w:tcW w:w="4920" w:type="dxa"/>
          </w:tcPr>
          <w:p w:rsidR="00880075" w:rsidRPr="00747513" w:rsidRDefault="00880075" w:rsidP="00A42954">
            <w:pPr>
              <w:shd w:val="clear" w:color="auto" w:fill="FFFFFF"/>
              <w:rPr>
                <w:sz w:val="23"/>
                <w:szCs w:val="23"/>
              </w:rPr>
            </w:pPr>
          </w:p>
          <w:p w:rsidR="00880075" w:rsidRPr="00747513" w:rsidRDefault="00880075" w:rsidP="00A42954">
            <w:pPr>
              <w:shd w:val="clear" w:color="auto" w:fill="FFFFFF"/>
              <w:ind w:hanging="34"/>
              <w:rPr>
                <w:b/>
                <w:bCs/>
                <w:sz w:val="23"/>
                <w:szCs w:val="23"/>
              </w:rPr>
            </w:pPr>
            <w:r w:rsidRPr="00747513">
              <w:rPr>
                <w:b/>
                <w:bCs/>
                <w:sz w:val="23"/>
                <w:szCs w:val="23"/>
              </w:rPr>
              <w:t>ЗАКАЗЧИК:</w:t>
            </w:r>
          </w:p>
          <w:p w:rsidR="00AB0DDD" w:rsidRPr="00747513" w:rsidRDefault="00AB0DDD" w:rsidP="00A42954">
            <w:pPr>
              <w:shd w:val="clear" w:color="auto" w:fill="FFFFFF"/>
              <w:ind w:hanging="34"/>
              <w:rPr>
                <w:bCs/>
                <w:sz w:val="23"/>
                <w:szCs w:val="23"/>
              </w:rPr>
            </w:pPr>
          </w:p>
          <w:p w:rsidR="00585369" w:rsidRPr="00747513" w:rsidRDefault="00585369" w:rsidP="00A42954">
            <w:pPr>
              <w:shd w:val="clear" w:color="auto" w:fill="FFFFFF"/>
              <w:ind w:hanging="34"/>
              <w:rPr>
                <w:sz w:val="23"/>
                <w:szCs w:val="23"/>
              </w:rPr>
            </w:pPr>
          </w:p>
        </w:tc>
        <w:tc>
          <w:tcPr>
            <w:tcW w:w="5040" w:type="dxa"/>
          </w:tcPr>
          <w:p w:rsidR="00880075" w:rsidRPr="00747513" w:rsidRDefault="00880075" w:rsidP="00880075">
            <w:pPr>
              <w:jc w:val="both"/>
              <w:rPr>
                <w:sz w:val="23"/>
                <w:szCs w:val="23"/>
              </w:rPr>
            </w:pPr>
          </w:p>
          <w:p w:rsidR="00880075" w:rsidRPr="00747513" w:rsidRDefault="00880075" w:rsidP="00880075">
            <w:pPr>
              <w:shd w:val="clear" w:color="auto" w:fill="FFFFFF"/>
              <w:ind w:firstLine="567"/>
              <w:jc w:val="both"/>
              <w:rPr>
                <w:sz w:val="23"/>
                <w:szCs w:val="23"/>
              </w:rPr>
            </w:pPr>
            <w:r w:rsidRPr="00747513">
              <w:rPr>
                <w:b/>
                <w:bCs/>
                <w:sz w:val="23"/>
                <w:szCs w:val="23"/>
              </w:rPr>
              <w:t>ПОДРЯДЧИК:</w:t>
            </w:r>
          </w:p>
          <w:p w:rsidR="00880075" w:rsidRPr="00747513" w:rsidRDefault="00880075" w:rsidP="00880075">
            <w:pPr>
              <w:shd w:val="clear" w:color="auto" w:fill="FFFFFF"/>
              <w:ind w:firstLine="567"/>
              <w:jc w:val="both"/>
              <w:rPr>
                <w:sz w:val="23"/>
                <w:szCs w:val="23"/>
              </w:rPr>
            </w:pPr>
          </w:p>
          <w:p w:rsidR="00A42954" w:rsidRPr="00747513" w:rsidRDefault="00A42954" w:rsidP="00AB0DDD">
            <w:pPr>
              <w:shd w:val="clear" w:color="auto" w:fill="FFFFFF"/>
              <w:ind w:hanging="34"/>
              <w:jc w:val="both"/>
              <w:rPr>
                <w:b/>
                <w:bCs/>
                <w:sz w:val="23"/>
                <w:szCs w:val="23"/>
              </w:rPr>
            </w:pPr>
          </w:p>
          <w:p w:rsidR="00A42954" w:rsidRPr="00747513" w:rsidRDefault="00A42954" w:rsidP="00AB0DDD">
            <w:pPr>
              <w:shd w:val="clear" w:color="auto" w:fill="FFFFFF"/>
              <w:ind w:hanging="34"/>
              <w:jc w:val="both"/>
              <w:rPr>
                <w:b/>
                <w:bCs/>
                <w:sz w:val="23"/>
                <w:szCs w:val="23"/>
              </w:rPr>
            </w:pPr>
          </w:p>
          <w:p w:rsidR="00A42954" w:rsidRPr="00747513" w:rsidRDefault="00A42954" w:rsidP="00AB0DDD">
            <w:pPr>
              <w:shd w:val="clear" w:color="auto" w:fill="FFFFFF"/>
              <w:ind w:hanging="34"/>
              <w:jc w:val="both"/>
              <w:rPr>
                <w:b/>
                <w:bCs/>
                <w:sz w:val="23"/>
                <w:szCs w:val="23"/>
              </w:rPr>
            </w:pPr>
          </w:p>
          <w:p w:rsidR="00A42954" w:rsidRPr="00747513" w:rsidRDefault="00A42954" w:rsidP="00AB0DDD">
            <w:pPr>
              <w:shd w:val="clear" w:color="auto" w:fill="FFFFFF"/>
              <w:ind w:hanging="34"/>
              <w:jc w:val="both"/>
              <w:rPr>
                <w:b/>
                <w:bCs/>
                <w:sz w:val="23"/>
                <w:szCs w:val="23"/>
              </w:rPr>
            </w:pPr>
          </w:p>
          <w:p w:rsidR="00A42954" w:rsidRDefault="00A42954"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Default="00747513" w:rsidP="00AB0DDD">
            <w:pPr>
              <w:shd w:val="clear" w:color="auto" w:fill="FFFFFF"/>
              <w:ind w:hanging="34"/>
              <w:jc w:val="both"/>
              <w:rPr>
                <w:b/>
                <w:bCs/>
                <w:sz w:val="23"/>
                <w:szCs w:val="23"/>
              </w:rPr>
            </w:pPr>
          </w:p>
          <w:p w:rsidR="00747513" w:rsidRPr="00747513" w:rsidRDefault="00747513" w:rsidP="00AB0DDD">
            <w:pPr>
              <w:shd w:val="clear" w:color="auto" w:fill="FFFFFF"/>
              <w:ind w:hanging="34"/>
              <w:jc w:val="both"/>
              <w:rPr>
                <w:b/>
                <w:bCs/>
                <w:sz w:val="23"/>
                <w:szCs w:val="23"/>
              </w:rPr>
            </w:pPr>
          </w:p>
          <w:p w:rsidR="00A42954" w:rsidRPr="00747513" w:rsidRDefault="00A42954" w:rsidP="00AB0DDD">
            <w:pPr>
              <w:shd w:val="clear" w:color="auto" w:fill="FFFFFF"/>
              <w:ind w:hanging="34"/>
              <w:jc w:val="both"/>
              <w:rPr>
                <w:b/>
                <w:bCs/>
                <w:sz w:val="23"/>
                <w:szCs w:val="23"/>
              </w:rPr>
            </w:pPr>
          </w:p>
          <w:p w:rsidR="00585369" w:rsidRPr="00747513" w:rsidRDefault="00585369" w:rsidP="00EE2850">
            <w:pPr>
              <w:shd w:val="clear" w:color="auto" w:fill="FFFFFF"/>
              <w:jc w:val="both"/>
              <w:rPr>
                <w:sz w:val="23"/>
                <w:szCs w:val="23"/>
              </w:rPr>
            </w:pPr>
          </w:p>
        </w:tc>
      </w:tr>
    </w:tbl>
    <w:p w:rsidR="00135465" w:rsidRDefault="00135465" w:rsidP="00EE2850">
      <w:pPr>
        <w:tabs>
          <w:tab w:val="left" w:pos="3712"/>
        </w:tabs>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sidR="00EE2850">
        <w:rPr>
          <w:sz w:val="28"/>
          <w:szCs w:val="28"/>
        </w:rPr>
        <w:t>1</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Default="006A6389" w:rsidP="006A6389">
      <w:pPr>
        <w:tabs>
          <w:tab w:val="left" w:pos="3712"/>
        </w:tabs>
        <w:jc w:val="center"/>
        <w:rPr>
          <w:b/>
          <w:sz w:val="28"/>
          <w:szCs w:val="28"/>
        </w:rPr>
      </w:pPr>
      <w:r w:rsidRPr="00256377">
        <w:rPr>
          <w:b/>
          <w:sz w:val="28"/>
          <w:szCs w:val="28"/>
        </w:rPr>
        <w:t xml:space="preserve">на  разработку проектной и рабочей документации  </w:t>
      </w:r>
    </w:p>
    <w:p w:rsidR="006A6389" w:rsidRPr="001602AF" w:rsidRDefault="006A6389" w:rsidP="006A6389">
      <w:pPr>
        <w:tabs>
          <w:tab w:val="left" w:pos="3712"/>
        </w:tabs>
        <w:ind w:right="265"/>
        <w:jc w:val="center"/>
        <w:rPr>
          <w:b/>
          <w:i/>
          <w:sz w:val="26"/>
          <w:szCs w:val="26"/>
        </w:rPr>
      </w:pPr>
      <w:r w:rsidRPr="00802656">
        <w:rPr>
          <w:b/>
          <w:i/>
          <w:sz w:val="26"/>
          <w:szCs w:val="26"/>
        </w:rPr>
        <w:t>(Наименование объекта)</w:t>
      </w:r>
      <w:r>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EE2850" w:rsidRDefault="00EE2850"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747513" w:rsidRDefault="00747513" w:rsidP="007E12C3">
      <w:pPr>
        <w:jc w:val="center"/>
        <w:rPr>
          <w:b/>
        </w:rPr>
      </w:pPr>
    </w:p>
    <w:p w:rsidR="00747513" w:rsidRDefault="00747513"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sidR="00EE2850">
              <w:rPr>
                <w:sz w:val="28"/>
                <w:szCs w:val="28"/>
              </w:rPr>
              <w:t>2</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747513" w:rsidRDefault="00747513" w:rsidP="005E493E">
      <w:pPr>
        <w:tabs>
          <w:tab w:val="left" w:pos="3712"/>
        </w:tabs>
        <w:ind w:left="5760"/>
        <w:rPr>
          <w:sz w:val="28"/>
          <w:szCs w:val="28"/>
        </w:rPr>
      </w:pPr>
      <w:bookmarkStart w:id="1" w:name="_GoBack"/>
      <w:bookmarkEnd w:id="1"/>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sidR="00EE2850">
        <w:rPr>
          <w:sz w:val="28"/>
          <w:szCs w:val="28"/>
        </w:rPr>
        <w:t>3</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F703D6">
              <w:rPr>
                <w:b/>
                <w:bCs/>
                <w:color w:val="FF0000"/>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747513">
          <w:pgSz w:w="11906" w:h="16838"/>
          <w:pgMar w:top="567" w:right="567" w:bottom="567"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w:t>
      </w:r>
      <w:r w:rsidR="00EE2850">
        <w:t>4</w:t>
      </w:r>
      <w:r w:rsidRPr="00C4321B">
        <w:t xml:space="preserve">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w:t>
      </w:r>
      <w:r w:rsidR="00EE2850">
        <w:rPr>
          <w:sz w:val="26"/>
          <w:szCs w:val="26"/>
        </w:rPr>
        <w:t>5</w:t>
      </w:r>
      <w:r w:rsidRPr="008D6E6E">
        <w:rPr>
          <w:sz w:val="26"/>
          <w:szCs w:val="26"/>
        </w:rPr>
        <w:t xml:space="preserve">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8D6E6E" w:rsidRPr="00F87F61" w:rsidRDefault="008D6E6E" w:rsidP="008D6E6E">
      <w:pPr>
        <w:ind w:firstLine="720"/>
        <w:jc w:val="center"/>
        <w:rPr>
          <w:b/>
          <w:bCs/>
          <w:sz w:val="26"/>
          <w:szCs w:val="26"/>
        </w:rPr>
      </w:pPr>
      <w:r w:rsidRPr="00F87F61">
        <w:rPr>
          <w:b/>
          <w:bCs/>
          <w:sz w:val="26"/>
          <w:szCs w:val="26"/>
        </w:rPr>
        <w:t>Гарантийное письмо</w:t>
      </w:r>
    </w:p>
    <w:p w:rsidR="008D6E6E" w:rsidRPr="00F87F61" w:rsidRDefault="008D6E6E" w:rsidP="008D6E6E">
      <w:pPr>
        <w:jc w:val="both"/>
        <w:rPr>
          <w:sz w:val="26"/>
          <w:szCs w:val="26"/>
        </w:rPr>
      </w:pPr>
      <w:r w:rsidRPr="00F87F61">
        <w:rPr>
          <w:bCs/>
          <w:sz w:val="26"/>
          <w:szCs w:val="26"/>
        </w:rPr>
        <w:t xml:space="preserve">г. ______________             </w:t>
      </w:r>
      <w:r w:rsidRPr="00F87F61">
        <w:rPr>
          <w:bCs/>
          <w:sz w:val="26"/>
          <w:szCs w:val="26"/>
        </w:rPr>
        <w:tab/>
      </w:r>
      <w:r w:rsidRPr="00F87F61">
        <w:rPr>
          <w:bCs/>
          <w:sz w:val="26"/>
          <w:szCs w:val="26"/>
        </w:rPr>
        <w:tab/>
      </w:r>
      <w:r w:rsidRPr="00F87F61">
        <w:rPr>
          <w:bCs/>
          <w:sz w:val="26"/>
          <w:szCs w:val="26"/>
        </w:rPr>
        <w:tab/>
      </w:r>
      <w:r w:rsidRPr="00F87F61">
        <w:rPr>
          <w:bCs/>
          <w:sz w:val="26"/>
          <w:szCs w:val="26"/>
        </w:rPr>
        <w:tab/>
        <w:t xml:space="preserve">  </w:t>
      </w:r>
      <w:r w:rsidRPr="00F87F61">
        <w:rPr>
          <w:bCs/>
          <w:sz w:val="26"/>
          <w:szCs w:val="26"/>
        </w:rPr>
        <w:tab/>
        <w:t xml:space="preserve">           «___» ____________ 201__</w:t>
      </w:r>
    </w:p>
    <w:p w:rsidR="008D6E6E" w:rsidRPr="00F87F61" w:rsidRDefault="008D6E6E" w:rsidP="008D6E6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w:t>
      </w:r>
      <w:proofErr w:type="gramStart"/>
      <w:r w:rsidRPr="00F87F61">
        <w:rPr>
          <w:sz w:val="26"/>
          <w:szCs w:val="26"/>
        </w:rPr>
        <w:t>действующего</w:t>
      </w:r>
      <w:proofErr w:type="gramEnd"/>
      <w:r w:rsidRPr="00F87F61">
        <w:rPr>
          <w:sz w:val="26"/>
          <w:szCs w:val="26"/>
        </w:rPr>
        <w:t xml:space="preserve"> на основании ___________, именуемое в дальнейшем _________ </w:t>
      </w:r>
      <w:r w:rsidRPr="00F87F61">
        <w:rPr>
          <w:i/>
          <w:sz w:val="26"/>
          <w:szCs w:val="26"/>
        </w:rPr>
        <w:t>[Подрядчик/Поставщик/ Исполнитель]</w:t>
      </w:r>
      <w:r w:rsidRPr="00F87F61">
        <w:rPr>
          <w:sz w:val="26"/>
          <w:szCs w:val="26"/>
        </w:rPr>
        <w:t xml:space="preserve">, </w:t>
      </w:r>
    </w:p>
    <w:p w:rsidR="008D6E6E" w:rsidRPr="00F87F61" w:rsidRDefault="008D6E6E" w:rsidP="008D6E6E">
      <w:pPr>
        <w:jc w:val="both"/>
        <w:rPr>
          <w:sz w:val="26"/>
          <w:szCs w:val="26"/>
        </w:rPr>
      </w:pPr>
      <w:r w:rsidRPr="00F87F61">
        <w:rPr>
          <w:sz w:val="26"/>
          <w:szCs w:val="26"/>
        </w:rPr>
        <w:t>в рамках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от_________ № ______; от_________ № _______, принимает на себя следующие обязательства:</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 </w:t>
      </w:r>
      <w:proofErr w:type="gramStart"/>
      <w:r w:rsidRPr="00F87F6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F87F61">
          <w:rPr>
            <w:sz w:val="26"/>
            <w:szCs w:val="26"/>
          </w:rPr>
          <w:t>№ 18162/09</w:t>
        </w:r>
      </w:hyperlink>
      <w:r w:rsidRPr="00F87F61">
        <w:rPr>
          <w:sz w:val="26"/>
          <w:szCs w:val="26"/>
        </w:rPr>
        <w:t xml:space="preserve"> и от 25.05.2010 </w:t>
      </w:r>
      <w:hyperlink r:id="rId8" w:history="1">
        <w:r w:rsidRPr="00F87F61">
          <w:rPr>
            <w:sz w:val="26"/>
            <w:szCs w:val="26"/>
          </w:rPr>
          <w:t>№ 15658/09</w:t>
        </w:r>
      </w:hyperlink>
      <w:r w:rsidRPr="00F87F61">
        <w:rPr>
          <w:sz w:val="26"/>
          <w:szCs w:val="26"/>
        </w:rPr>
        <w:t>, согласно которым при оценке необоснованной налоговой</w:t>
      </w:r>
      <w:proofErr w:type="gramEnd"/>
      <w:r w:rsidRPr="00F87F61">
        <w:rPr>
          <w:sz w:val="26"/>
          <w:szCs w:val="26"/>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F87F61">
          <w:rPr>
            <w:rFonts w:eastAsia="Calibri"/>
            <w:sz w:val="26"/>
            <w:szCs w:val="26"/>
            <w:lang w:eastAsia="en-US"/>
          </w:rPr>
          <w:t>Критери</w:t>
        </w:r>
      </w:hyperlink>
      <w:r w:rsidRPr="00F87F61">
        <w:rPr>
          <w:rFonts w:eastAsia="Calibri"/>
          <w:sz w:val="26"/>
          <w:szCs w:val="26"/>
          <w:lang w:eastAsia="en-US"/>
        </w:rPr>
        <w:t>ям</w:t>
      </w:r>
      <w:proofErr w:type="gramEnd"/>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[Подрядчик/Поставщик/Исполнитель]</w:t>
      </w:r>
      <w:r w:rsidRPr="00F87F61">
        <w:rPr>
          <w:sz w:val="26"/>
          <w:szCs w:val="26"/>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F87F61">
        <w:rPr>
          <w:i/>
          <w:sz w:val="26"/>
          <w:szCs w:val="26"/>
        </w:rPr>
        <w:t>[Заказчика/Покупателя]</w:t>
      </w:r>
      <w:r w:rsidRPr="00F87F61">
        <w:rPr>
          <w:sz w:val="26"/>
          <w:szCs w:val="26"/>
        </w:rPr>
        <w:t xml:space="preserve"> и </w:t>
      </w:r>
      <w:r w:rsidRPr="00F87F61">
        <w:rPr>
          <w:i/>
          <w:sz w:val="26"/>
          <w:szCs w:val="26"/>
        </w:rPr>
        <w:t>[Заказчик/Покупатель]</w:t>
      </w:r>
      <w:r w:rsidRPr="00F87F61">
        <w:rPr>
          <w:sz w:val="26"/>
          <w:szCs w:val="26"/>
        </w:rPr>
        <w:t xml:space="preserve"> вправе исходить из них при исполнении (каждого из)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В случае нарушения </w:t>
      </w:r>
      <w:r w:rsidRPr="00F87F61">
        <w:rPr>
          <w:i/>
          <w:sz w:val="26"/>
          <w:szCs w:val="26"/>
        </w:rPr>
        <w:t>[Подрядчиком/Поставщиком/Исполнителем]</w:t>
      </w:r>
      <w:r w:rsidRPr="00F87F61">
        <w:rPr>
          <w:sz w:val="26"/>
          <w:szCs w:val="26"/>
        </w:rPr>
        <w:t xml:space="preserve"> обязательств, установленных в </w:t>
      </w:r>
      <w:proofErr w:type="spellStart"/>
      <w:r w:rsidRPr="00F87F61">
        <w:rPr>
          <w:sz w:val="26"/>
          <w:szCs w:val="26"/>
        </w:rPr>
        <w:t>п.п</w:t>
      </w:r>
      <w:proofErr w:type="spellEnd"/>
      <w:r w:rsidRPr="00F87F61">
        <w:rPr>
          <w:sz w:val="26"/>
          <w:szCs w:val="26"/>
        </w:rPr>
        <w:t xml:space="preserve">. 1, 2 настоящего Гарантийного письма, </w:t>
      </w:r>
      <w:r w:rsidRPr="00F87F61">
        <w:rPr>
          <w:i/>
          <w:sz w:val="26"/>
          <w:szCs w:val="26"/>
        </w:rPr>
        <w:t>[Заказчик/Покупатель]</w:t>
      </w:r>
      <w:r w:rsidRPr="00F87F61">
        <w:rPr>
          <w:sz w:val="26"/>
          <w:szCs w:val="26"/>
        </w:rPr>
        <w:t xml:space="preserve"> в дополнение к основаниям, предусмотренным Договором, вправе заявить отказ от (любого из) Договор</w:t>
      </w:r>
      <w:proofErr w:type="gramStart"/>
      <w:r w:rsidRPr="00F87F61">
        <w:rPr>
          <w:sz w:val="26"/>
          <w:szCs w:val="26"/>
        </w:rPr>
        <w:t>а(</w:t>
      </w:r>
      <w:proofErr w:type="gramEnd"/>
      <w:r w:rsidRPr="00F87F61">
        <w:rPr>
          <w:sz w:val="26"/>
          <w:szCs w:val="26"/>
        </w:rPr>
        <w:t>-</w:t>
      </w:r>
      <w:proofErr w:type="spellStart"/>
      <w:r w:rsidRPr="00F87F61">
        <w:rPr>
          <w:sz w:val="26"/>
          <w:szCs w:val="26"/>
        </w:rPr>
        <w:t>ов</w:t>
      </w:r>
      <w:proofErr w:type="spellEnd"/>
      <w:r w:rsidRPr="00F87F6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87F61">
        <w:rPr>
          <w:sz w:val="26"/>
          <w:szCs w:val="26"/>
        </w:rPr>
        <w:t>с даты получения</w:t>
      </w:r>
      <w:proofErr w:type="gramEnd"/>
      <w:r w:rsidRPr="00F87F61">
        <w:rPr>
          <w:sz w:val="26"/>
          <w:szCs w:val="26"/>
        </w:rPr>
        <w:t xml:space="preserve"> Уведомления </w:t>
      </w:r>
      <w:r w:rsidRPr="00F87F61">
        <w:rPr>
          <w:i/>
          <w:sz w:val="26"/>
          <w:szCs w:val="26"/>
        </w:rPr>
        <w:t>[Подрядчиком/Поставщиком/Исполнителем]</w:t>
      </w:r>
      <w:r w:rsidRPr="00F87F61">
        <w:rPr>
          <w:sz w:val="26"/>
          <w:szCs w:val="26"/>
        </w:rPr>
        <w:t>.</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Договор будет считаться расторгнутым с даты, указанной в Уведомлении при условии, что  </w:t>
      </w:r>
      <w:r w:rsidRPr="00F87F61">
        <w:rPr>
          <w:i/>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sz w:val="26"/>
          <w:szCs w:val="26"/>
        </w:rPr>
        <w:t>[Подрядчика/Поставщика/</w:t>
      </w:r>
      <w:r w:rsidRPr="00F87F61">
        <w:rPr>
          <w:sz w:val="26"/>
          <w:szCs w:val="26"/>
        </w:rPr>
        <w:t xml:space="preserve"> </w:t>
      </w:r>
      <w:r w:rsidRPr="00F87F61">
        <w:rPr>
          <w:i/>
          <w:sz w:val="26"/>
          <w:szCs w:val="26"/>
        </w:rPr>
        <w:t xml:space="preserve">Исполнителя] </w:t>
      </w:r>
      <w:r w:rsidRPr="00F87F61">
        <w:rPr>
          <w:sz w:val="26"/>
          <w:szCs w:val="26"/>
        </w:rPr>
        <w:t>до указанной даты расторжения.</w:t>
      </w:r>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proofErr w:type="gramStart"/>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w:t>
      </w:r>
      <w:r w:rsidRPr="00F87F61">
        <w:rPr>
          <w:sz w:val="26"/>
          <w:szCs w:val="26"/>
        </w:rPr>
        <w:lastRenderedPageBreak/>
        <w:t xml:space="preserve">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 Покупателю]</w:t>
      </w:r>
      <w:r w:rsidRPr="00F87F61">
        <w:rPr>
          <w:sz w:val="26"/>
          <w:szCs w:val="26"/>
        </w:rPr>
        <w:t xml:space="preserve"> в результате нарушения обязательств, установленных в </w:t>
      </w:r>
      <w:proofErr w:type="spellStart"/>
      <w:r w:rsidRPr="00F87F61">
        <w:rPr>
          <w:sz w:val="26"/>
          <w:szCs w:val="26"/>
        </w:rPr>
        <w:t>п.п</w:t>
      </w:r>
      <w:proofErr w:type="spellEnd"/>
      <w:r w:rsidRPr="00F87F61">
        <w:rPr>
          <w:sz w:val="26"/>
          <w:szCs w:val="26"/>
        </w:rPr>
        <w:t>. 1, 2  настоящего Гарантийного письма, сверх суммы штрафа.</w:t>
      </w:r>
      <w:proofErr w:type="gramEnd"/>
    </w:p>
    <w:p w:rsidR="008D6E6E" w:rsidRPr="00F87F61" w:rsidRDefault="008D6E6E" w:rsidP="008D6E6E">
      <w:pPr>
        <w:numPr>
          <w:ilvl w:val="0"/>
          <w:numId w:val="30"/>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w:t>
      </w:r>
      <w:proofErr w:type="gramStart"/>
      <w:r w:rsidRPr="00F87F61">
        <w:rPr>
          <w:sz w:val="26"/>
          <w:szCs w:val="26"/>
        </w:rPr>
        <w:t>с даты получения</w:t>
      </w:r>
      <w:proofErr w:type="gramEnd"/>
      <w:r w:rsidRPr="00F87F61">
        <w:rPr>
          <w:sz w:val="26"/>
          <w:szCs w:val="26"/>
        </w:rPr>
        <w:t xml:space="preserve">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в соответствии с п. 4 настоящего Гарантийного письма.</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w:t>
      </w:r>
      <w:proofErr w:type="gramStart"/>
      <w:r w:rsidRPr="00F87F61">
        <w:rPr>
          <w:sz w:val="26"/>
          <w:szCs w:val="26"/>
        </w:rPr>
        <w:t>у(</w:t>
      </w:r>
      <w:proofErr w:type="gramEnd"/>
      <w:r w:rsidRPr="00F87F61">
        <w:rPr>
          <w:sz w:val="26"/>
          <w:szCs w:val="26"/>
        </w:rPr>
        <w:t>-</w:t>
      </w:r>
      <w:proofErr w:type="spellStart"/>
      <w:r w:rsidRPr="00F87F61">
        <w:rPr>
          <w:sz w:val="26"/>
          <w:szCs w:val="26"/>
        </w:rPr>
        <w:t>ам</w:t>
      </w:r>
      <w:proofErr w:type="spellEnd"/>
      <w:r w:rsidRPr="00F87F61">
        <w:rPr>
          <w:sz w:val="26"/>
          <w:szCs w:val="26"/>
        </w:rPr>
        <w:t>).</w:t>
      </w:r>
    </w:p>
    <w:p w:rsidR="008D6E6E" w:rsidRPr="00F87F61" w:rsidRDefault="008D6E6E" w:rsidP="008D6E6E">
      <w:pPr>
        <w:numPr>
          <w:ilvl w:val="0"/>
          <w:numId w:val="30"/>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w:t>
      </w:r>
      <w:proofErr w:type="gramStart"/>
      <w:r w:rsidRPr="00F87F61">
        <w:rPr>
          <w:sz w:val="26"/>
          <w:szCs w:val="26"/>
        </w:rPr>
        <w:t>подписании</w:t>
      </w:r>
      <w:proofErr w:type="gramEnd"/>
      <w:r w:rsidRPr="00F87F61">
        <w:rPr>
          <w:sz w:val="26"/>
          <w:szCs w:val="26"/>
        </w:rPr>
        <w:t>, действуют до полного исполнения Договора (-</w:t>
      </w:r>
      <w:proofErr w:type="spellStart"/>
      <w:r w:rsidRPr="00F87F61">
        <w:rPr>
          <w:sz w:val="26"/>
          <w:szCs w:val="26"/>
        </w:rPr>
        <w:t>ов</w:t>
      </w:r>
      <w:proofErr w:type="spellEnd"/>
      <w:r w:rsidRPr="00F87F61">
        <w:rPr>
          <w:sz w:val="26"/>
          <w:szCs w:val="26"/>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w:t>
      </w:r>
      <w:proofErr w:type="gramStart"/>
      <w:r w:rsidRPr="00F87F61">
        <w:rPr>
          <w:sz w:val="26"/>
          <w:szCs w:val="26"/>
        </w:rPr>
        <w:t xml:space="preserve"> (-</w:t>
      </w:r>
      <w:proofErr w:type="spellStart"/>
      <w:proofErr w:type="gramEnd"/>
      <w:r w:rsidRPr="00F87F61">
        <w:rPr>
          <w:sz w:val="26"/>
          <w:szCs w:val="26"/>
        </w:rPr>
        <w:t>ов</w:t>
      </w:r>
      <w:proofErr w:type="spellEnd"/>
      <w:r w:rsidRPr="00F87F61">
        <w:rPr>
          <w:sz w:val="26"/>
          <w:szCs w:val="26"/>
        </w:rPr>
        <w:t xml:space="preserve">).  </w:t>
      </w:r>
    </w:p>
    <w:p w:rsidR="008D6E6E" w:rsidRPr="00F87F61" w:rsidRDefault="008D6E6E" w:rsidP="008D6E6E">
      <w:pPr>
        <w:numPr>
          <w:ilvl w:val="0"/>
          <w:numId w:val="30"/>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w:t>
      </w:r>
      <w:proofErr w:type="gramStart"/>
      <w:r w:rsidRPr="00F87F61">
        <w:rPr>
          <w:sz w:val="26"/>
          <w:szCs w:val="26"/>
        </w:rPr>
        <w:t>передаваемым</w:t>
      </w:r>
      <w:proofErr w:type="gramEnd"/>
      <w:r w:rsidRPr="00F87F61">
        <w:rPr>
          <w:sz w:val="26"/>
          <w:szCs w:val="26"/>
        </w:rPr>
        <w:t xml:space="preserve">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8D6E6E" w:rsidRPr="00F87F61" w:rsidRDefault="008D6E6E" w:rsidP="008D6E6E">
      <w:pPr>
        <w:keepNext/>
        <w:spacing w:before="240" w:after="60"/>
        <w:jc w:val="both"/>
        <w:outlineLvl w:val="3"/>
        <w:rPr>
          <w:rFonts w:ascii="Calibri" w:hAnsi="Calibri"/>
          <w:b/>
          <w:bCs/>
          <w:sz w:val="26"/>
          <w:szCs w:val="26"/>
        </w:rPr>
      </w:pPr>
    </w:p>
    <w:p w:rsidR="008D6E6E" w:rsidRPr="00F87F61" w:rsidRDefault="008D6E6E" w:rsidP="008D6E6E">
      <w:pPr>
        <w:rPr>
          <w:sz w:val="26"/>
          <w:szCs w:val="26"/>
        </w:rPr>
      </w:pPr>
    </w:p>
    <w:p w:rsidR="008D6E6E" w:rsidRPr="00F87F61" w:rsidRDefault="008D6E6E" w:rsidP="008D6E6E">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p>
    <w:p w:rsidR="008D6E6E" w:rsidRPr="00F87F61" w:rsidRDefault="008D6E6E" w:rsidP="008D6E6E">
      <w:pPr>
        <w:jc w:val="both"/>
        <w:rPr>
          <w:sz w:val="26"/>
          <w:szCs w:val="26"/>
        </w:rPr>
      </w:pPr>
      <w:r w:rsidRPr="00F87F61">
        <w:rPr>
          <w:sz w:val="26"/>
          <w:szCs w:val="26"/>
        </w:rPr>
        <w:t>_______________ / _______________ /</w:t>
      </w:r>
    </w:p>
    <w:p w:rsidR="008D6E6E" w:rsidRPr="00F87F61" w:rsidRDefault="008D6E6E" w:rsidP="008D6E6E">
      <w:pPr>
        <w:rPr>
          <w:sz w:val="26"/>
          <w:szCs w:val="26"/>
        </w:rPr>
      </w:pPr>
      <w:proofErr w:type="spellStart"/>
      <w:r w:rsidRPr="00F87F61">
        <w:rPr>
          <w:sz w:val="26"/>
          <w:szCs w:val="26"/>
        </w:rPr>
        <w:t>м.п</w:t>
      </w:r>
      <w:proofErr w:type="spellEnd"/>
      <w:r w:rsidRPr="00F87F61">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FB29B0"/>
    <w:multiLevelType w:val="multilevel"/>
    <w:tmpl w:val="735AB8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26">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13"/>
  </w:num>
  <w:num w:numId="8">
    <w:abstractNumId w:val="19"/>
  </w:num>
  <w:num w:numId="9">
    <w:abstractNumId w:val="7"/>
  </w:num>
  <w:num w:numId="10">
    <w:abstractNumId w:val="22"/>
  </w:num>
  <w:num w:numId="11">
    <w:abstractNumId w:val="25"/>
  </w:num>
  <w:num w:numId="12">
    <w:abstractNumId w:val="2"/>
  </w:num>
  <w:num w:numId="13">
    <w:abstractNumId w:val="12"/>
  </w:num>
  <w:num w:numId="14">
    <w:abstractNumId w:val="14"/>
  </w:num>
  <w:num w:numId="15">
    <w:abstractNumId w:val="6"/>
  </w:num>
  <w:num w:numId="16">
    <w:abstractNumId w:val="21"/>
  </w:num>
  <w:num w:numId="17">
    <w:abstractNumId w:val="10"/>
  </w:num>
  <w:num w:numId="18">
    <w:abstractNumId w:val="16"/>
  </w:num>
  <w:num w:numId="19">
    <w:abstractNumId w:val="26"/>
  </w:num>
  <w:num w:numId="20">
    <w:abstractNumId w:val="11"/>
  </w:num>
  <w:num w:numId="21">
    <w:abstractNumId w:val="27"/>
  </w:num>
  <w:num w:numId="22">
    <w:abstractNumId w:val="20"/>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4"/>
  </w:num>
  <w:num w:numId="28">
    <w:abstractNumId w:val="24"/>
  </w:num>
  <w:num w:numId="29">
    <w:abstractNumId w:val="17"/>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7EB3"/>
    <w:rsid w:val="00037129"/>
    <w:rsid w:val="00041EA4"/>
    <w:rsid w:val="0004702A"/>
    <w:rsid w:val="000515D5"/>
    <w:rsid w:val="00057140"/>
    <w:rsid w:val="0006162B"/>
    <w:rsid w:val="00065256"/>
    <w:rsid w:val="00071AAF"/>
    <w:rsid w:val="00074B07"/>
    <w:rsid w:val="00075BA3"/>
    <w:rsid w:val="00085757"/>
    <w:rsid w:val="00095659"/>
    <w:rsid w:val="000A5BBF"/>
    <w:rsid w:val="000A61A3"/>
    <w:rsid w:val="000B4ABA"/>
    <w:rsid w:val="000B7C75"/>
    <w:rsid w:val="000C407B"/>
    <w:rsid w:val="000C4D37"/>
    <w:rsid w:val="000E054F"/>
    <w:rsid w:val="000F598A"/>
    <w:rsid w:val="000F61F8"/>
    <w:rsid w:val="00111284"/>
    <w:rsid w:val="00113DAC"/>
    <w:rsid w:val="00122113"/>
    <w:rsid w:val="00124039"/>
    <w:rsid w:val="001248F4"/>
    <w:rsid w:val="0012678E"/>
    <w:rsid w:val="001313A1"/>
    <w:rsid w:val="00132919"/>
    <w:rsid w:val="00135465"/>
    <w:rsid w:val="001659A2"/>
    <w:rsid w:val="00182E13"/>
    <w:rsid w:val="00185102"/>
    <w:rsid w:val="001854D4"/>
    <w:rsid w:val="001931DA"/>
    <w:rsid w:val="001A6553"/>
    <w:rsid w:val="001A7B7C"/>
    <w:rsid w:val="001B01CE"/>
    <w:rsid w:val="001B7D1A"/>
    <w:rsid w:val="001C25E1"/>
    <w:rsid w:val="001C54E0"/>
    <w:rsid w:val="001C79C3"/>
    <w:rsid w:val="001D09CA"/>
    <w:rsid w:val="001D7CAD"/>
    <w:rsid w:val="001E077C"/>
    <w:rsid w:val="001E1B20"/>
    <w:rsid w:val="001E2B68"/>
    <w:rsid w:val="001E4B53"/>
    <w:rsid w:val="001F06B4"/>
    <w:rsid w:val="001F57F0"/>
    <w:rsid w:val="001F5F96"/>
    <w:rsid w:val="00201445"/>
    <w:rsid w:val="0020466D"/>
    <w:rsid w:val="00220179"/>
    <w:rsid w:val="00226109"/>
    <w:rsid w:val="0023113F"/>
    <w:rsid w:val="00232463"/>
    <w:rsid w:val="00236F00"/>
    <w:rsid w:val="00240542"/>
    <w:rsid w:val="00240DAC"/>
    <w:rsid w:val="00244D28"/>
    <w:rsid w:val="002652D2"/>
    <w:rsid w:val="00266CBF"/>
    <w:rsid w:val="00266CD5"/>
    <w:rsid w:val="00281273"/>
    <w:rsid w:val="00282FA6"/>
    <w:rsid w:val="0028390C"/>
    <w:rsid w:val="00287FEE"/>
    <w:rsid w:val="00294431"/>
    <w:rsid w:val="002956D8"/>
    <w:rsid w:val="00297121"/>
    <w:rsid w:val="002A0896"/>
    <w:rsid w:val="002A11EF"/>
    <w:rsid w:val="002A20D7"/>
    <w:rsid w:val="002A5416"/>
    <w:rsid w:val="002B2140"/>
    <w:rsid w:val="002B7E61"/>
    <w:rsid w:val="002C315F"/>
    <w:rsid w:val="002D093B"/>
    <w:rsid w:val="002D1A6E"/>
    <w:rsid w:val="002D43B6"/>
    <w:rsid w:val="002D5810"/>
    <w:rsid w:val="002E42C8"/>
    <w:rsid w:val="002E7746"/>
    <w:rsid w:val="003045E1"/>
    <w:rsid w:val="0030640B"/>
    <w:rsid w:val="00311731"/>
    <w:rsid w:val="00324C95"/>
    <w:rsid w:val="00332F98"/>
    <w:rsid w:val="003354B8"/>
    <w:rsid w:val="00340E97"/>
    <w:rsid w:val="00345427"/>
    <w:rsid w:val="00351F4B"/>
    <w:rsid w:val="003524A8"/>
    <w:rsid w:val="003563B1"/>
    <w:rsid w:val="00361A0D"/>
    <w:rsid w:val="0037023A"/>
    <w:rsid w:val="00371BD3"/>
    <w:rsid w:val="00376BCE"/>
    <w:rsid w:val="00393250"/>
    <w:rsid w:val="003952C5"/>
    <w:rsid w:val="003A14C2"/>
    <w:rsid w:val="003B79D7"/>
    <w:rsid w:val="003C1D90"/>
    <w:rsid w:val="003C70A5"/>
    <w:rsid w:val="003D4E0E"/>
    <w:rsid w:val="003E66F6"/>
    <w:rsid w:val="003E74F8"/>
    <w:rsid w:val="003F4251"/>
    <w:rsid w:val="00402D92"/>
    <w:rsid w:val="00407A88"/>
    <w:rsid w:val="0041346B"/>
    <w:rsid w:val="00421081"/>
    <w:rsid w:val="0042534A"/>
    <w:rsid w:val="004276BD"/>
    <w:rsid w:val="00437555"/>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D766A"/>
    <w:rsid w:val="004E09A6"/>
    <w:rsid w:val="004E6EA8"/>
    <w:rsid w:val="004E77CB"/>
    <w:rsid w:val="004F3B25"/>
    <w:rsid w:val="005046DF"/>
    <w:rsid w:val="005139B0"/>
    <w:rsid w:val="00516058"/>
    <w:rsid w:val="00517952"/>
    <w:rsid w:val="00521997"/>
    <w:rsid w:val="005256C8"/>
    <w:rsid w:val="00527752"/>
    <w:rsid w:val="00545EAA"/>
    <w:rsid w:val="00546E55"/>
    <w:rsid w:val="00560CA4"/>
    <w:rsid w:val="00561A2E"/>
    <w:rsid w:val="005672BB"/>
    <w:rsid w:val="00585369"/>
    <w:rsid w:val="005B37F6"/>
    <w:rsid w:val="005B6E51"/>
    <w:rsid w:val="005C0E33"/>
    <w:rsid w:val="005C7CC0"/>
    <w:rsid w:val="005E493E"/>
    <w:rsid w:val="005F497D"/>
    <w:rsid w:val="0060029B"/>
    <w:rsid w:val="00604758"/>
    <w:rsid w:val="00614939"/>
    <w:rsid w:val="00615544"/>
    <w:rsid w:val="00616965"/>
    <w:rsid w:val="00617300"/>
    <w:rsid w:val="00620BE7"/>
    <w:rsid w:val="00625CC7"/>
    <w:rsid w:val="00635229"/>
    <w:rsid w:val="00636DCD"/>
    <w:rsid w:val="006374F0"/>
    <w:rsid w:val="006413E3"/>
    <w:rsid w:val="006439C2"/>
    <w:rsid w:val="00661634"/>
    <w:rsid w:val="00662F79"/>
    <w:rsid w:val="0066505D"/>
    <w:rsid w:val="00672835"/>
    <w:rsid w:val="00673C98"/>
    <w:rsid w:val="0068144B"/>
    <w:rsid w:val="00686181"/>
    <w:rsid w:val="0068673F"/>
    <w:rsid w:val="0068714A"/>
    <w:rsid w:val="0069224A"/>
    <w:rsid w:val="006A0676"/>
    <w:rsid w:val="006A4579"/>
    <w:rsid w:val="006A6389"/>
    <w:rsid w:val="006B021D"/>
    <w:rsid w:val="006C2A2C"/>
    <w:rsid w:val="006C5E8B"/>
    <w:rsid w:val="006C6D8A"/>
    <w:rsid w:val="006D0C3C"/>
    <w:rsid w:val="006E3D94"/>
    <w:rsid w:val="006E4A4B"/>
    <w:rsid w:val="006E4E87"/>
    <w:rsid w:val="006F53D9"/>
    <w:rsid w:val="00705124"/>
    <w:rsid w:val="00712568"/>
    <w:rsid w:val="00714BAD"/>
    <w:rsid w:val="00716D2D"/>
    <w:rsid w:val="007228DF"/>
    <w:rsid w:val="00726837"/>
    <w:rsid w:val="0073073D"/>
    <w:rsid w:val="007411EE"/>
    <w:rsid w:val="00747513"/>
    <w:rsid w:val="00761E20"/>
    <w:rsid w:val="00765C1C"/>
    <w:rsid w:val="00774586"/>
    <w:rsid w:val="00775F6E"/>
    <w:rsid w:val="00790206"/>
    <w:rsid w:val="00790B9A"/>
    <w:rsid w:val="00791F09"/>
    <w:rsid w:val="00794515"/>
    <w:rsid w:val="007A57E8"/>
    <w:rsid w:val="007B47EC"/>
    <w:rsid w:val="007B5E12"/>
    <w:rsid w:val="007C4A9D"/>
    <w:rsid w:val="007C56DA"/>
    <w:rsid w:val="007C59A4"/>
    <w:rsid w:val="007D0E15"/>
    <w:rsid w:val="007D19A0"/>
    <w:rsid w:val="007D661C"/>
    <w:rsid w:val="007E0320"/>
    <w:rsid w:val="007E12C3"/>
    <w:rsid w:val="007E3FE8"/>
    <w:rsid w:val="007F1E23"/>
    <w:rsid w:val="007F57AC"/>
    <w:rsid w:val="008064D2"/>
    <w:rsid w:val="00807E58"/>
    <w:rsid w:val="00810A93"/>
    <w:rsid w:val="00811E95"/>
    <w:rsid w:val="00821227"/>
    <w:rsid w:val="00821445"/>
    <w:rsid w:val="00822143"/>
    <w:rsid w:val="00823985"/>
    <w:rsid w:val="008254BB"/>
    <w:rsid w:val="00863B45"/>
    <w:rsid w:val="00870806"/>
    <w:rsid w:val="00871F16"/>
    <w:rsid w:val="00873DC0"/>
    <w:rsid w:val="00880075"/>
    <w:rsid w:val="00884ED3"/>
    <w:rsid w:val="00885050"/>
    <w:rsid w:val="00893EC5"/>
    <w:rsid w:val="008A1677"/>
    <w:rsid w:val="008A5589"/>
    <w:rsid w:val="008A6330"/>
    <w:rsid w:val="008B1F54"/>
    <w:rsid w:val="008D0379"/>
    <w:rsid w:val="008D1EB4"/>
    <w:rsid w:val="008D3BA6"/>
    <w:rsid w:val="008D41A0"/>
    <w:rsid w:val="008D47FA"/>
    <w:rsid w:val="008D6E6E"/>
    <w:rsid w:val="008E4778"/>
    <w:rsid w:val="008F44F6"/>
    <w:rsid w:val="008F4C54"/>
    <w:rsid w:val="00900235"/>
    <w:rsid w:val="00904913"/>
    <w:rsid w:val="00905FE8"/>
    <w:rsid w:val="009109FB"/>
    <w:rsid w:val="0091153C"/>
    <w:rsid w:val="00912DDB"/>
    <w:rsid w:val="00912F47"/>
    <w:rsid w:val="00916F59"/>
    <w:rsid w:val="009279EF"/>
    <w:rsid w:val="00937030"/>
    <w:rsid w:val="00941813"/>
    <w:rsid w:val="00944C1C"/>
    <w:rsid w:val="009517E4"/>
    <w:rsid w:val="00970173"/>
    <w:rsid w:val="00970BC1"/>
    <w:rsid w:val="009729F2"/>
    <w:rsid w:val="0099089B"/>
    <w:rsid w:val="00990C36"/>
    <w:rsid w:val="00995917"/>
    <w:rsid w:val="009A0734"/>
    <w:rsid w:val="009A5155"/>
    <w:rsid w:val="009C27BA"/>
    <w:rsid w:val="009D6B9F"/>
    <w:rsid w:val="009E63CF"/>
    <w:rsid w:val="009F152C"/>
    <w:rsid w:val="009F3563"/>
    <w:rsid w:val="009F4DE3"/>
    <w:rsid w:val="009F5749"/>
    <w:rsid w:val="00A0343A"/>
    <w:rsid w:val="00A03E60"/>
    <w:rsid w:val="00A046A2"/>
    <w:rsid w:val="00A10248"/>
    <w:rsid w:val="00A11872"/>
    <w:rsid w:val="00A119FC"/>
    <w:rsid w:val="00A12E20"/>
    <w:rsid w:val="00A14DB5"/>
    <w:rsid w:val="00A1649B"/>
    <w:rsid w:val="00A16F4C"/>
    <w:rsid w:val="00A404E3"/>
    <w:rsid w:val="00A42954"/>
    <w:rsid w:val="00A457FA"/>
    <w:rsid w:val="00A45EFA"/>
    <w:rsid w:val="00A4716B"/>
    <w:rsid w:val="00A513C9"/>
    <w:rsid w:val="00A513EB"/>
    <w:rsid w:val="00A54EF0"/>
    <w:rsid w:val="00A636A5"/>
    <w:rsid w:val="00A63B74"/>
    <w:rsid w:val="00A63EF3"/>
    <w:rsid w:val="00A67096"/>
    <w:rsid w:val="00A7307F"/>
    <w:rsid w:val="00AA3D1B"/>
    <w:rsid w:val="00AA616F"/>
    <w:rsid w:val="00AA6EB8"/>
    <w:rsid w:val="00AA7887"/>
    <w:rsid w:val="00AB0DDD"/>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4B54"/>
    <w:rsid w:val="00B3696E"/>
    <w:rsid w:val="00B43D2A"/>
    <w:rsid w:val="00B44D83"/>
    <w:rsid w:val="00B47359"/>
    <w:rsid w:val="00B53C81"/>
    <w:rsid w:val="00B60706"/>
    <w:rsid w:val="00B6302D"/>
    <w:rsid w:val="00B84736"/>
    <w:rsid w:val="00B94713"/>
    <w:rsid w:val="00B94B6F"/>
    <w:rsid w:val="00B94E5D"/>
    <w:rsid w:val="00BA0B77"/>
    <w:rsid w:val="00BA6791"/>
    <w:rsid w:val="00BC671F"/>
    <w:rsid w:val="00BC6D46"/>
    <w:rsid w:val="00BD4D48"/>
    <w:rsid w:val="00BD51C2"/>
    <w:rsid w:val="00BD71CB"/>
    <w:rsid w:val="00BE70ED"/>
    <w:rsid w:val="00BF2EB6"/>
    <w:rsid w:val="00C004E5"/>
    <w:rsid w:val="00C01574"/>
    <w:rsid w:val="00C13B21"/>
    <w:rsid w:val="00C215AB"/>
    <w:rsid w:val="00C22337"/>
    <w:rsid w:val="00C25A11"/>
    <w:rsid w:val="00C25FBD"/>
    <w:rsid w:val="00C27E8D"/>
    <w:rsid w:val="00C30076"/>
    <w:rsid w:val="00C4321B"/>
    <w:rsid w:val="00C45C87"/>
    <w:rsid w:val="00C46FEC"/>
    <w:rsid w:val="00C52C5F"/>
    <w:rsid w:val="00C63861"/>
    <w:rsid w:val="00C64C7C"/>
    <w:rsid w:val="00C72B53"/>
    <w:rsid w:val="00C76F16"/>
    <w:rsid w:val="00C85B05"/>
    <w:rsid w:val="00C86FE0"/>
    <w:rsid w:val="00CA113F"/>
    <w:rsid w:val="00CA1AD5"/>
    <w:rsid w:val="00CA6038"/>
    <w:rsid w:val="00CA684B"/>
    <w:rsid w:val="00CB12B6"/>
    <w:rsid w:val="00CB1C79"/>
    <w:rsid w:val="00CB7D0B"/>
    <w:rsid w:val="00CC01A7"/>
    <w:rsid w:val="00CC4320"/>
    <w:rsid w:val="00CC7DC3"/>
    <w:rsid w:val="00CD1621"/>
    <w:rsid w:val="00CD4051"/>
    <w:rsid w:val="00CD5141"/>
    <w:rsid w:val="00CD7F0E"/>
    <w:rsid w:val="00CE6343"/>
    <w:rsid w:val="00CE6C92"/>
    <w:rsid w:val="00CE705B"/>
    <w:rsid w:val="00CF61E7"/>
    <w:rsid w:val="00D05D4F"/>
    <w:rsid w:val="00D064D6"/>
    <w:rsid w:val="00D22A2F"/>
    <w:rsid w:val="00D22C72"/>
    <w:rsid w:val="00D24B74"/>
    <w:rsid w:val="00D266BB"/>
    <w:rsid w:val="00D372B0"/>
    <w:rsid w:val="00D43BA7"/>
    <w:rsid w:val="00D612E6"/>
    <w:rsid w:val="00D81794"/>
    <w:rsid w:val="00D81A19"/>
    <w:rsid w:val="00DA705E"/>
    <w:rsid w:val="00DB0404"/>
    <w:rsid w:val="00DB2D34"/>
    <w:rsid w:val="00DC0A71"/>
    <w:rsid w:val="00DD1549"/>
    <w:rsid w:val="00DD4CC9"/>
    <w:rsid w:val="00DE2620"/>
    <w:rsid w:val="00DE3FE1"/>
    <w:rsid w:val="00DF3BB6"/>
    <w:rsid w:val="00E0007D"/>
    <w:rsid w:val="00E015CE"/>
    <w:rsid w:val="00E0299B"/>
    <w:rsid w:val="00E045CA"/>
    <w:rsid w:val="00E12D29"/>
    <w:rsid w:val="00E23780"/>
    <w:rsid w:val="00E23F34"/>
    <w:rsid w:val="00E270C3"/>
    <w:rsid w:val="00E308D7"/>
    <w:rsid w:val="00E33B66"/>
    <w:rsid w:val="00E419F3"/>
    <w:rsid w:val="00E4407D"/>
    <w:rsid w:val="00E442FF"/>
    <w:rsid w:val="00E47917"/>
    <w:rsid w:val="00E527A6"/>
    <w:rsid w:val="00E738CB"/>
    <w:rsid w:val="00E74EB3"/>
    <w:rsid w:val="00E7559F"/>
    <w:rsid w:val="00E77176"/>
    <w:rsid w:val="00E77598"/>
    <w:rsid w:val="00E811ED"/>
    <w:rsid w:val="00E82D68"/>
    <w:rsid w:val="00EA0995"/>
    <w:rsid w:val="00EC6CF5"/>
    <w:rsid w:val="00EC71EC"/>
    <w:rsid w:val="00ED1286"/>
    <w:rsid w:val="00ED47FF"/>
    <w:rsid w:val="00ED4E29"/>
    <w:rsid w:val="00EE16A8"/>
    <w:rsid w:val="00EE2850"/>
    <w:rsid w:val="00EE45E6"/>
    <w:rsid w:val="00EE759E"/>
    <w:rsid w:val="00EF4B61"/>
    <w:rsid w:val="00F01B43"/>
    <w:rsid w:val="00F27D96"/>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E04F1"/>
    <w:rsid w:val="00FE4616"/>
    <w:rsid w:val="00FE4861"/>
    <w:rsid w:val="00FE52BE"/>
    <w:rsid w:val="00FE7D6B"/>
    <w:rsid w:val="00FF16B2"/>
    <w:rsid w:val="00FF1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w:basedOn w:val="a"/>
    <w:rsid w:val="00C27E8D"/>
    <w:pPr>
      <w:tabs>
        <w:tab w:val="num" w:pos="360"/>
      </w:tabs>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w:basedOn w:val="a"/>
    <w:rsid w:val="00C27E8D"/>
    <w:pPr>
      <w:tabs>
        <w:tab w:val="num" w:pos="360"/>
      </w:tabs>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E9556-C518-403C-8A66-E539E0F0D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15</Pages>
  <Words>6102</Words>
  <Characters>34785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40806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Коврижкина</cp:lastModifiedBy>
  <cp:revision>15</cp:revision>
  <cp:lastPrinted>2013-06-24T06:38:00Z</cp:lastPrinted>
  <dcterms:created xsi:type="dcterms:W3CDTF">2013-06-13T23:47:00Z</dcterms:created>
  <dcterms:modified xsi:type="dcterms:W3CDTF">2013-07-15T22:55:00Z</dcterms:modified>
</cp:coreProperties>
</file>